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3D41D40" w14:textId="77777777" w:rsidR="00B8084F" w:rsidRPr="00DC49BA" w:rsidRDefault="00B8084F" w:rsidP="002C6C64">
      <w:pPr>
        <w:pStyle w:val="Header"/>
        <w:tabs>
          <w:tab w:val="clear" w:pos="4536"/>
        </w:tabs>
        <w:spacing w:before="100" w:beforeAutospacing="1" w:after="100" w:afterAutospacing="1"/>
        <w:jc w:val="both"/>
        <w:rPr>
          <w:rFonts w:ascii="Times New Roman" w:hAnsi="Times New Roman"/>
          <w:sz w:val="48"/>
          <w:szCs w:val="48"/>
          <w:lang w:val="en-US"/>
        </w:rPr>
      </w:pPr>
    </w:p>
    <w:p w14:paraId="1B72F419" w14:textId="77777777" w:rsidR="00B8084F" w:rsidRPr="00831B19" w:rsidRDefault="00B8084F" w:rsidP="002C6C64">
      <w:pPr>
        <w:pStyle w:val="Header"/>
        <w:tabs>
          <w:tab w:val="clear" w:pos="4536"/>
        </w:tabs>
        <w:spacing w:before="100" w:beforeAutospacing="1" w:after="100" w:afterAutospacing="1"/>
        <w:jc w:val="both"/>
        <w:rPr>
          <w:rFonts w:ascii="Times New Roman" w:hAnsi="Times New Roman"/>
          <w:sz w:val="48"/>
          <w:szCs w:val="48"/>
          <w:lang w:val="sk-SK"/>
        </w:rPr>
      </w:pPr>
    </w:p>
    <w:p w14:paraId="240B2060" w14:textId="77777777" w:rsidR="00477FB3" w:rsidRPr="00831B19" w:rsidRDefault="003A0B18" w:rsidP="002C6C64">
      <w:pPr>
        <w:pStyle w:val="Header"/>
        <w:tabs>
          <w:tab w:val="clear" w:pos="4536"/>
        </w:tabs>
        <w:spacing w:before="100" w:beforeAutospacing="1" w:after="100" w:afterAutospacing="1"/>
        <w:jc w:val="center"/>
        <w:rPr>
          <w:rFonts w:ascii="Times New Roman" w:hAnsi="Times New Roman"/>
          <w:sz w:val="48"/>
          <w:szCs w:val="48"/>
          <w:lang w:val="bg-BG"/>
        </w:rPr>
      </w:pPr>
      <w:r w:rsidRPr="00831B19">
        <w:rPr>
          <w:rFonts w:cs="Arial"/>
          <w:sz w:val="48"/>
          <w:szCs w:val="48"/>
          <w:lang w:val="sk-SK"/>
        </w:rPr>
        <w:t xml:space="preserve">Техническа спецификация за обмен на данни между участници на </w:t>
      </w:r>
      <w:r w:rsidR="00996E98" w:rsidRPr="00831B19">
        <w:rPr>
          <w:rFonts w:cs="Arial"/>
          <w:sz w:val="48"/>
          <w:szCs w:val="48"/>
          <w:lang w:val="bg-BG"/>
        </w:rPr>
        <w:t xml:space="preserve">пазара на електрическа </w:t>
      </w:r>
      <w:r w:rsidR="004374D9" w:rsidRPr="00831B19">
        <w:rPr>
          <w:rFonts w:cs="Arial"/>
          <w:sz w:val="48"/>
          <w:szCs w:val="48"/>
          <w:lang w:val="bg-BG"/>
        </w:rPr>
        <w:t>енергия</w:t>
      </w:r>
    </w:p>
    <w:p w14:paraId="59E5CCAE" w14:textId="77777777" w:rsidR="002C6C64" w:rsidRPr="00831B19" w:rsidRDefault="002C6C64" w:rsidP="002C6C64">
      <w:pPr>
        <w:pStyle w:val="Header"/>
        <w:tabs>
          <w:tab w:val="clear" w:pos="4536"/>
        </w:tabs>
        <w:spacing w:before="100" w:beforeAutospacing="1" w:after="100" w:afterAutospacing="1"/>
        <w:rPr>
          <w:rFonts w:ascii="Times New Roman" w:hAnsi="Times New Roman"/>
          <w:sz w:val="48"/>
          <w:szCs w:val="48"/>
          <w:lang w:val="bg-BG"/>
        </w:rPr>
      </w:pPr>
    </w:p>
    <w:p w14:paraId="5FEA05D4" w14:textId="77777777" w:rsidR="008E133D" w:rsidRPr="00831B19" w:rsidRDefault="00477FB3" w:rsidP="003A0B18">
      <w:pPr>
        <w:pStyle w:val="Header"/>
        <w:tabs>
          <w:tab w:val="clear" w:pos="4536"/>
        </w:tabs>
        <w:spacing w:before="480"/>
        <w:jc w:val="center"/>
        <w:rPr>
          <w:rFonts w:ascii="Times New Roman" w:hAnsi="Times New Roman"/>
          <w:noProof/>
          <w:sz w:val="48"/>
          <w:szCs w:val="48"/>
          <w:lang w:val="sk-SK"/>
        </w:rPr>
      </w:pPr>
      <w:r w:rsidRPr="00831B19">
        <w:rPr>
          <w:rFonts w:cs="Arial"/>
          <w:sz w:val="48"/>
          <w:szCs w:val="48"/>
          <w:lang w:val="bg-BG"/>
        </w:rPr>
        <w:t>Приложение</w:t>
      </w:r>
      <w:r w:rsidR="008E133D" w:rsidRPr="00831B19">
        <w:rPr>
          <w:rFonts w:cs="Arial"/>
          <w:sz w:val="48"/>
          <w:szCs w:val="48"/>
          <w:lang w:val="bg-BG"/>
        </w:rPr>
        <w:t xml:space="preserve"> </w:t>
      </w:r>
      <w:r w:rsidR="003A0B18" w:rsidRPr="00831B19">
        <w:rPr>
          <w:rFonts w:cs="Arial"/>
          <w:sz w:val="48"/>
          <w:szCs w:val="48"/>
          <w:lang w:val="bg-BG"/>
        </w:rPr>
        <w:t>№</w:t>
      </w:r>
      <w:r w:rsidR="008E133D" w:rsidRPr="00831B19">
        <w:rPr>
          <w:rFonts w:cs="Arial"/>
          <w:sz w:val="48"/>
          <w:szCs w:val="48"/>
          <w:lang w:val="bg-BG"/>
        </w:rPr>
        <w:t>1 - UTILMD</w:t>
      </w:r>
    </w:p>
    <w:p w14:paraId="2FEE6EF5"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692377C8"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10B71823"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5B25C071"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5254A510"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144D33E0"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70CBE2C7"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58C7D44B"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05281F96"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6F5064E7"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7A3BE095"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6623BF45" w14:textId="77777777" w:rsidR="00CE1AB1" w:rsidRPr="00831B19" w:rsidRDefault="00CE1AB1" w:rsidP="00CE1AB1">
      <w:pPr>
        <w:pStyle w:val="Header"/>
        <w:tabs>
          <w:tab w:val="clear" w:pos="4536"/>
        </w:tabs>
        <w:spacing w:before="480"/>
        <w:rPr>
          <w:rFonts w:cs="Arial"/>
          <w:sz w:val="48"/>
          <w:szCs w:val="48"/>
          <w:lang w:val="bg-BG"/>
        </w:rPr>
      </w:pPr>
      <w:r w:rsidRPr="00831B19">
        <w:rPr>
          <w:sz w:val="22"/>
          <w:lang w:val="bg-BG"/>
        </w:rPr>
        <w:t>Документ:                Приложение 1_</w:t>
      </w:r>
      <w:r w:rsidRPr="00831B19">
        <w:rPr>
          <w:sz w:val="22"/>
          <w:lang w:val="en-US"/>
        </w:rPr>
        <w:t>UTILMD</w:t>
      </w:r>
      <w:r w:rsidRPr="00831B19">
        <w:rPr>
          <w:rFonts w:cs="Arial"/>
          <w:lang w:val="sk-SK"/>
        </w:rPr>
        <w:fldChar w:fldCharType="begin"/>
      </w:r>
      <w:r w:rsidRPr="00831B19">
        <w:rPr>
          <w:rFonts w:cs="Arial"/>
          <w:lang w:val="sk-SK"/>
        </w:rPr>
        <w:instrText xml:space="preserve"> SUBJECT   \* MERGEFORMAT </w:instrText>
      </w:r>
      <w:r w:rsidRPr="00831B19">
        <w:rPr>
          <w:rFonts w:cs="Arial"/>
          <w:lang w:val="sk-SK"/>
        </w:rPr>
        <w:fldChar w:fldCharType="end"/>
      </w:r>
    </w:p>
    <w:p w14:paraId="046D9FC0" w14:textId="75EF7E32" w:rsidR="00CE1AB1" w:rsidRPr="00831B19" w:rsidRDefault="00CE1AB1" w:rsidP="00CE1AB1">
      <w:pPr>
        <w:tabs>
          <w:tab w:val="left" w:pos="1800"/>
        </w:tabs>
        <w:rPr>
          <w:rFonts w:cs="Arial"/>
          <w:lang w:val="sk-SK"/>
        </w:rPr>
      </w:pPr>
      <w:r w:rsidRPr="00831B19">
        <w:rPr>
          <w:lang w:val="bg-BG"/>
        </w:rPr>
        <w:t>Версия</w:t>
      </w:r>
      <w:r w:rsidRPr="00831B19">
        <w:rPr>
          <w:lang w:val="sk-SK"/>
        </w:rPr>
        <w:t>:</w:t>
      </w:r>
      <w:r w:rsidRPr="00831B19">
        <w:rPr>
          <w:lang w:val="sk-SK"/>
        </w:rPr>
        <w:tab/>
      </w:r>
      <w:r w:rsidRPr="00831B19">
        <w:rPr>
          <w:lang w:val="bg-BG"/>
        </w:rPr>
        <w:t xml:space="preserve">   </w:t>
      </w:r>
      <w:fldSimple w:instr=" DOCPROPERTY  Verzia  \* MERGEFORMAT ">
        <w:r w:rsidR="00903377">
          <w:rPr>
            <w:lang w:val="bg-BG"/>
          </w:rPr>
          <w:t>2</w:t>
        </w:r>
        <w:r w:rsidR="00B06587" w:rsidRPr="00831B19">
          <w:rPr>
            <w:lang w:val="sk-SK"/>
          </w:rPr>
          <w:t>.0</w:t>
        </w:r>
      </w:fldSimple>
    </w:p>
    <w:p w14:paraId="7C962884" w14:textId="7F2C0750" w:rsidR="002336BA" w:rsidRPr="00F94FF9" w:rsidRDefault="00CE1AB1" w:rsidP="00CE1AB1">
      <w:pPr>
        <w:tabs>
          <w:tab w:val="left" w:pos="1800"/>
        </w:tabs>
        <w:spacing w:before="100" w:beforeAutospacing="1" w:after="100" w:afterAutospacing="1"/>
        <w:jc w:val="both"/>
        <w:rPr>
          <w:rFonts w:ascii="Times New Roman" w:hAnsi="Times New Roman"/>
          <w:noProof/>
          <w:lang w:val="bg-BG"/>
        </w:rPr>
      </w:pPr>
      <w:r w:rsidRPr="00831B19">
        <w:rPr>
          <w:rFonts w:cs="Arial"/>
          <w:lang w:val="bg-BG"/>
        </w:rPr>
        <w:t>Дата на издаване</w:t>
      </w:r>
      <w:r w:rsidRPr="00831B19">
        <w:rPr>
          <w:rFonts w:cs="Arial"/>
          <w:lang w:val="sk-SK"/>
        </w:rPr>
        <w:t>:</w:t>
      </w:r>
      <w:r w:rsidRPr="00831B19">
        <w:rPr>
          <w:rFonts w:cs="Arial"/>
          <w:lang w:val="bg-BG"/>
        </w:rPr>
        <w:t xml:space="preserve"> </w:t>
      </w:r>
      <w:r w:rsidR="0066757B">
        <w:rPr>
          <w:rFonts w:cs="Arial"/>
          <w:lang w:val="en-US"/>
        </w:rPr>
        <w:t>16</w:t>
      </w:r>
      <w:r w:rsidR="00C2511D">
        <w:rPr>
          <w:rFonts w:cs="Arial"/>
          <w:lang w:val="bg-BG"/>
        </w:rPr>
        <w:t>.12.20</w:t>
      </w:r>
      <w:r w:rsidR="00852EF9">
        <w:rPr>
          <w:rFonts w:cs="Arial"/>
          <w:lang w:val="bg-BG"/>
        </w:rPr>
        <w:t>2</w:t>
      </w:r>
      <w:r w:rsidR="0035550F" w:rsidRPr="009162B7">
        <w:rPr>
          <w:rFonts w:cs="Arial"/>
          <w:lang w:val="bg-BG"/>
        </w:rPr>
        <w:t>2</w:t>
      </w:r>
      <w:r w:rsidR="00D35FD7">
        <w:rPr>
          <w:rFonts w:cs="Arial"/>
          <w:lang w:val="bg-BG"/>
        </w:rPr>
        <w:t xml:space="preserve"> г.</w:t>
      </w:r>
    </w:p>
    <w:p w14:paraId="279D50C2" w14:textId="77777777" w:rsidR="00C02089" w:rsidRPr="00831B19" w:rsidRDefault="00441688" w:rsidP="002C6C64">
      <w:pPr>
        <w:pageBreakBefore/>
        <w:spacing w:before="100" w:beforeAutospacing="1" w:after="100" w:afterAutospacing="1"/>
        <w:jc w:val="both"/>
        <w:rPr>
          <w:rFonts w:ascii="Times New Roman" w:hAnsi="Times New Roman"/>
          <w:b/>
          <w:lang w:val="bg-BG"/>
        </w:rPr>
      </w:pPr>
      <w:bookmarkStart w:id="0" w:name="_Toc118009758"/>
      <w:bookmarkStart w:id="1" w:name="_Toc121281701"/>
      <w:r w:rsidRPr="008047A0">
        <w:rPr>
          <w:rFonts w:cs="Arial"/>
          <w:b/>
          <w:lang w:val="bg-BG"/>
        </w:rPr>
        <w:lastRenderedPageBreak/>
        <w:t>ИСТОРИЯ НА ПРОМЕНИТЕ</w:t>
      </w:r>
      <w:r w:rsidR="00592AD4" w:rsidRPr="00831B19">
        <w:rPr>
          <w:rFonts w:ascii="Times New Roman" w:hAnsi="Times New Roman"/>
          <w:b/>
          <w:lang w:val="sk-SK"/>
        </w:rPr>
        <w:t>:</w:t>
      </w: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6"/>
        <w:gridCol w:w="6687"/>
        <w:gridCol w:w="1485"/>
      </w:tblGrid>
      <w:tr w:rsidR="00B70C3E" w:rsidRPr="00831B19" w14:paraId="5455E282" w14:textId="77777777" w:rsidTr="00FF55EF">
        <w:trPr>
          <w:trHeight w:val="402"/>
        </w:trPr>
        <w:tc>
          <w:tcPr>
            <w:tcW w:w="1536" w:type="dxa"/>
            <w:shd w:val="clear" w:color="auto" w:fill="BFBFBF"/>
          </w:tcPr>
          <w:p w14:paraId="592FDF3E" w14:textId="77777777" w:rsidR="00B70C3E" w:rsidRPr="000E22C8" w:rsidRDefault="00B70C3E" w:rsidP="00063C91">
            <w:pPr>
              <w:spacing w:before="60" w:after="60"/>
              <w:rPr>
                <w:rFonts w:cs="Arial"/>
                <w:b/>
                <w:lang w:val="bg-BG"/>
              </w:rPr>
            </w:pPr>
            <w:r w:rsidRPr="000E22C8">
              <w:rPr>
                <w:rFonts w:cs="Arial"/>
                <w:b/>
                <w:lang w:val="bg-BG"/>
              </w:rPr>
              <w:t>Дата</w:t>
            </w:r>
          </w:p>
        </w:tc>
        <w:tc>
          <w:tcPr>
            <w:tcW w:w="6687" w:type="dxa"/>
            <w:shd w:val="clear" w:color="auto" w:fill="BFBFBF"/>
          </w:tcPr>
          <w:p w14:paraId="1C943347" w14:textId="77777777" w:rsidR="00B70C3E" w:rsidRPr="000E22C8" w:rsidRDefault="00B70C3E" w:rsidP="00063C91">
            <w:pPr>
              <w:spacing w:before="60" w:after="60"/>
              <w:rPr>
                <w:rFonts w:cs="Arial"/>
                <w:b/>
                <w:lang w:val="bg-BG"/>
              </w:rPr>
            </w:pPr>
            <w:r w:rsidRPr="000E22C8">
              <w:rPr>
                <w:rFonts w:cs="Arial"/>
                <w:b/>
                <w:lang w:val="bg-BG"/>
              </w:rPr>
              <w:t>Кратко описание на промените</w:t>
            </w:r>
          </w:p>
        </w:tc>
        <w:tc>
          <w:tcPr>
            <w:tcW w:w="1485" w:type="dxa"/>
            <w:shd w:val="clear" w:color="auto" w:fill="BFBFBF"/>
          </w:tcPr>
          <w:p w14:paraId="7C7FF7E4" w14:textId="77777777" w:rsidR="00B70C3E" w:rsidRPr="000E22C8" w:rsidRDefault="00B70C3E" w:rsidP="00063C91">
            <w:pPr>
              <w:spacing w:before="60" w:after="60"/>
              <w:rPr>
                <w:rFonts w:cs="Arial"/>
                <w:b/>
                <w:lang w:val="bg-BG"/>
              </w:rPr>
            </w:pPr>
            <w:r w:rsidRPr="000E22C8">
              <w:rPr>
                <w:rFonts w:cs="Arial"/>
                <w:b/>
                <w:lang w:val="bg-BG"/>
              </w:rPr>
              <w:t>Версия</w:t>
            </w:r>
          </w:p>
        </w:tc>
      </w:tr>
      <w:tr w:rsidR="00B26EA3" w:rsidRPr="00831B19" w14:paraId="578088A1" w14:textId="77777777" w:rsidTr="00FF55EF">
        <w:trPr>
          <w:trHeight w:val="386"/>
        </w:trPr>
        <w:tc>
          <w:tcPr>
            <w:tcW w:w="1536" w:type="dxa"/>
          </w:tcPr>
          <w:p w14:paraId="7DDF78A7" w14:textId="77777777" w:rsidR="00B26EA3" w:rsidRPr="00814D84" w:rsidRDefault="00B26EA3" w:rsidP="00B26EA3">
            <w:pPr>
              <w:spacing w:before="60" w:after="60"/>
              <w:rPr>
                <w:rFonts w:cs="Arial"/>
                <w:lang w:val="bg-BG"/>
              </w:rPr>
            </w:pPr>
            <w:r>
              <w:rPr>
                <w:rFonts w:cs="Arial"/>
                <w:lang w:val="bg-BG"/>
              </w:rPr>
              <w:t>10.11.2020</w:t>
            </w:r>
          </w:p>
        </w:tc>
        <w:tc>
          <w:tcPr>
            <w:tcW w:w="6687" w:type="dxa"/>
          </w:tcPr>
          <w:p w14:paraId="0124A04C" w14:textId="2AAE19C5" w:rsidR="00B26EA3" w:rsidRPr="00F94FF9" w:rsidRDefault="00B26EA3" w:rsidP="00B26EA3">
            <w:pPr>
              <w:spacing w:before="60" w:after="60"/>
              <w:rPr>
                <w:lang w:val="bg-BG"/>
              </w:rPr>
            </w:pPr>
            <w:r>
              <w:rPr>
                <w:lang w:val="bg-BG"/>
              </w:rPr>
              <w:t xml:space="preserve">Допълване и корекция според решенията на среща проведена на </w:t>
            </w:r>
            <w:r w:rsidRPr="003724FA">
              <w:rPr>
                <w:lang w:val="bg-BG"/>
              </w:rPr>
              <w:t>29.10.2020</w:t>
            </w:r>
            <w:r w:rsidR="003724FA">
              <w:rPr>
                <w:lang w:val="bg-BG"/>
              </w:rPr>
              <w:t xml:space="preserve"> г.</w:t>
            </w:r>
          </w:p>
        </w:tc>
        <w:tc>
          <w:tcPr>
            <w:tcW w:w="1485" w:type="dxa"/>
          </w:tcPr>
          <w:p w14:paraId="75264060" w14:textId="54E1D6D9" w:rsidR="00B26EA3" w:rsidRPr="00831B19" w:rsidRDefault="00903377" w:rsidP="00B26EA3">
            <w:pPr>
              <w:spacing w:before="60" w:after="60"/>
              <w:rPr>
                <w:rFonts w:cs="Arial"/>
                <w:lang w:val="bg-BG"/>
              </w:rPr>
            </w:pPr>
            <w:r>
              <w:rPr>
                <w:rFonts w:cs="Arial"/>
                <w:lang w:val="bg-BG"/>
              </w:rPr>
              <w:t>1</w:t>
            </w:r>
          </w:p>
        </w:tc>
      </w:tr>
      <w:tr w:rsidR="002674C6" w:rsidRPr="00831B19" w14:paraId="769B83BC" w14:textId="77777777" w:rsidTr="00FF55EF">
        <w:trPr>
          <w:trHeight w:val="402"/>
        </w:trPr>
        <w:tc>
          <w:tcPr>
            <w:tcW w:w="1536" w:type="dxa"/>
          </w:tcPr>
          <w:p w14:paraId="79066120" w14:textId="1A6AC735" w:rsidR="002674C6" w:rsidRPr="00F94FF9" w:rsidRDefault="0087333F" w:rsidP="0087333F">
            <w:pPr>
              <w:spacing w:before="60" w:after="60"/>
              <w:rPr>
                <w:rFonts w:cs="Arial"/>
                <w:lang w:val="bg-BG"/>
              </w:rPr>
            </w:pPr>
            <w:r>
              <w:rPr>
                <w:rFonts w:cs="Arial"/>
                <w:lang w:val="en-US"/>
              </w:rPr>
              <w:t>15.12</w:t>
            </w:r>
            <w:r w:rsidR="002674C6">
              <w:rPr>
                <w:rFonts w:cs="Arial"/>
                <w:lang w:val="bg-BG"/>
              </w:rPr>
              <w:t>.2022</w:t>
            </w:r>
          </w:p>
        </w:tc>
        <w:tc>
          <w:tcPr>
            <w:tcW w:w="6687" w:type="dxa"/>
          </w:tcPr>
          <w:p w14:paraId="04C90443" w14:textId="693E153C" w:rsidR="002674C6" w:rsidRPr="003724FA" w:rsidRDefault="002674C6" w:rsidP="0087333F">
            <w:pPr>
              <w:spacing w:before="60" w:after="60"/>
              <w:rPr>
                <w:rFonts w:cs="Arial"/>
                <w:noProof/>
                <w:lang w:val="bg-BG"/>
              </w:rPr>
            </w:pPr>
            <w:r>
              <w:rPr>
                <w:lang w:val="bg-BG"/>
              </w:rPr>
              <w:t xml:space="preserve">Допълване и корекция според решенията на среща проведена на </w:t>
            </w:r>
            <w:r w:rsidR="0087333F" w:rsidRPr="009162B7">
              <w:rPr>
                <w:lang w:val="bg-BG"/>
              </w:rPr>
              <w:t>15.12.2022</w:t>
            </w:r>
            <w:r w:rsidR="003724FA">
              <w:rPr>
                <w:lang w:val="bg-BG"/>
              </w:rPr>
              <w:t xml:space="preserve"> г.</w:t>
            </w:r>
          </w:p>
        </w:tc>
        <w:tc>
          <w:tcPr>
            <w:tcW w:w="1485" w:type="dxa"/>
          </w:tcPr>
          <w:p w14:paraId="2EB526BA" w14:textId="76FC1B8B" w:rsidR="002674C6" w:rsidRPr="00903377" w:rsidRDefault="00903377" w:rsidP="00354F7E">
            <w:pPr>
              <w:spacing w:before="60" w:after="60"/>
              <w:rPr>
                <w:rFonts w:cs="Arial"/>
                <w:lang w:val="bg-BG"/>
              </w:rPr>
            </w:pPr>
            <w:r>
              <w:rPr>
                <w:rFonts w:cs="Arial"/>
                <w:lang w:val="bg-BG"/>
              </w:rPr>
              <w:t>2</w:t>
            </w:r>
          </w:p>
        </w:tc>
      </w:tr>
      <w:tr w:rsidR="002674C6" w:rsidRPr="00831B19" w14:paraId="2BE64B3B" w14:textId="77777777" w:rsidTr="00FF55EF">
        <w:trPr>
          <w:trHeight w:val="386"/>
        </w:trPr>
        <w:tc>
          <w:tcPr>
            <w:tcW w:w="1536" w:type="dxa"/>
          </w:tcPr>
          <w:p w14:paraId="4719BF27" w14:textId="30E0DFEB" w:rsidR="002674C6" w:rsidRPr="00C11627" w:rsidRDefault="00571CEB" w:rsidP="002674C6">
            <w:pPr>
              <w:spacing w:before="60" w:after="60"/>
              <w:rPr>
                <w:rFonts w:cs="Arial"/>
                <w:lang w:val="bg-BG"/>
              </w:rPr>
            </w:pPr>
            <w:r>
              <w:rPr>
                <w:rFonts w:cs="Arial"/>
                <w:lang w:val="bg-BG"/>
              </w:rPr>
              <w:t>27.03.2023</w:t>
            </w:r>
          </w:p>
        </w:tc>
        <w:tc>
          <w:tcPr>
            <w:tcW w:w="6687" w:type="dxa"/>
          </w:tcPr>
          <w:p w14:paraId="41C71EBF" w14:textId="380CC190" w:rsidR="002674C6" w:rsidRPr="00831B19" w:rsidRDefault="00571CEB" w:rsidP="002674C6">
            <w:pPr>
              <w:spacing w:before="60" w:after="60"/>
              <w:rPr>
                <w:lang w:val="sk-SK"/>
              </w:rPr>
            </w:pPr>
            <w:r>
              <w:rPr>
                <w:lang w:val="bg-BG"/>
              </w:rPr>
              <w:t>Допълване и корекция според решенията на среща проведена на 23.03.2023 г.</w:t>
            </w:r>
          </w:p>
        </w:tc>
        <w:tc>
          <w:tcPr>
            <w:tcW w:w="1485" w:type="dxa"/>
          </w:tcPr>
          <w:p w14:paraId="0EF36E97" w14:textId="6F4301EC" w:rsidR="002674C6" w:rsidRPr="00831B19" w:rsidRDefault="00571CEB" w:rsidP="002674C6">
            <w:pPr>
              <w:spacing w:before="60" w:after="60"/>
              <w:rPr>
                <w:rFonts w:cs="Arial"/>
                <w:lang w:val="bg-BG"/>
              </w:rPr>
            </w:pPr>
            <w:r>
              <w:rPr>
                <w:rFonts w:cs="Arial"/>
                <w:lang w:val="bg-BG"/>
              </w:rPr>
              <w:t>2</w:t>
            </w:r>
          </w:p>
        </w:tc>
      </w:tr>
      <w:tr w:rsidR="002674C6" w:rsidRPr="00831B19" w14:paraId="5BE94985" w14:textId="77777777" w:rsidTr="00FF55EF">
        <w:trPr>
          <w:trHeight w:val="402"/>
        </w:trPr>
        <w:tc>
          <w:tcPr>
            <w:tcW w:w="1536" w:type="dxa"/>
          </w:tcPr>
          <w:p w14:paraId="3CE0EF00" w14:textId="77777777" w:rsidR="002674C6" w:rsidRPr="00831B19" w:rsidRDefault="002674C6" w:rsidP="002674C6">
            <w:pPr>
              <w:spacing w:before="60" w:after="60"/>
              <w:rPr>
                <w:rFonts w:cs="Arial"/>
                <w:lang w:val="sk-SK"/>
              </w:rPr>
            </w:pPr>
          </w:p>
        </w:tc>
        <w:tc>
          <w:tcPr>
            <w:tcW w:w="6687" w:type="dxa"/>
          </w:tcPr>
          <w:p w14:paraId="1C3DA14D" w14:textId="77777777" w:rsidR="002674C6" w:rsidRPr="00831B19" w:rsidRDefault="002674C6" w:rsidP="002674C6">
            <w:pPr>
              <w:spacing w:before="60" w:after="60"/>
              <w:rPr>
                <w:rFonts w:cs="Arial"/>
                <w:lang w:val="sk-SK"/>
              </w:rPr>
            </w:pPr>
          </w:p>
        </w:tc>
        <w:tc>
          <w:tcPr>
            <w:tcW w:w="1485" w:type="dxa"/>
          </w:tcPr>
          <w:p w14:paraId="0361D9B3" w14:textId="77777777" w:rsidR="002674C6" w:rsidRPr="00831B19" w:rsidRDefault="002674C6" w:rsidP="002674C6">
            <w:pPr>
              <w:spacing w:before="60" w:after="60"/>
              <w:rPr>
                <w:rFonts w:cs="Arial"/>
                <w:lang w:val="sk-SK"/>
              </w:rPr>
            </w:pPr>
          </w:p>
        </w:tc>
      </w:tr>
      <w:tr w:rsidR="002674C6" w:rsidRPr="00831B19" w14:paraId="1F7F0175" w14:textId="77777777" w:rsidTr="00FF55EF">
        <w:trPr>
          <w:trHeight w:val="402"/>
        </w:trPr>
        <w:tc>
          <w:tcPr>
            <w:tcW w:w="1536" w:type="dxa"/>
          </w:tcPr>
          <w:p w14:paraId="1FB65493" w14:textId="77777777" w:rsidR="002674C6" w:rsidRPr="00831B19" w:rsidRDefault="002674C6" w:rsidP="002674C6">
            <w:pPr>
              <w:spacing w:before="60" w:after="60"/>
              <w:rPr>
                <w:rFonts w:cs="Arial"/>
                <w:lang w:val="sk-SK"/>
              </w:rPr>
            </w:pPr>
          </w:p>
        </w:tc>
        <w:tc>
          <w:tcPr>
            <w:tcW w:w="6687" w:type="dxa"/>
          </w:tcPr>
          <w:p w14:paraId="30D75C67" w14:textId="77777777" w:rsidR="002674C6" w:rsidRPr="00831B19" w:rsidRDefault="002674C6" w:rsidP="002674C6">
            <w:pPr>
              <w:spacing w:before="60" w:after="60"/>
              <w:rPr>
                <w:lang w:val="sk-SK"/>
              </w:rPr>
            </w:pPr>
          </w:p>
        </w:tc>
        <w:tc>
          <w:tcPr>
            <w:tcW w:w="1485" w:type="dxa"/>
          </w:tcPr>
          <w:p w14:paraId="51009C74" w14:textId="77777777" w:rsidR="002674C6" w:rsidRPr="00831B19" w:rsidRDefault="002674C6" w:rsidP="002674C6">
            <w:pPr>
              <w:spacing w:before="60" w:after="60"/>
              <w:rPr>
                <w:rFonts w:cs="Arial"/>
                <w:lang w:val="sk-SK"/>
              </w:rPr>
            </w:pPr>
          </w:p>
        </w:tc>
      </w:tr>
      <w:bookmarkEnd w:id="0"/>
      <w:bookmarkEnd w:id="1"/>
    </w:tbl>
    <w:p w14:paraId="6667ADE2" w14:textId="77777777" w:rsidR="00FF55EF" w:rsidRPr="00010374" w:rsidRDefault="00FF55EF" w:rsidP="00FF55EF">
      <w:pPr>
        <w:pStyle w:val="Heading1"/>
        <w:pageBreakBefore w:val="0"/>
        <w:ind w:left="1077"/>
        <w:rPr>
          <w:color w:val="auto"/>
          <w:lang w:val="bg-BG"/>
        </w:rPr>
      </w:pPr>
    </w:p>
    <w:p w14:paraId="3286A2C6" w14:textId="77777777" w:rsidR="00FF55EF" w:rsidRPr="00FF55EF" w:rsidRDefault="00FF55EF" w:rsidP="00FF55EF">
      <w:pPr>
        <w:pStyle w:val="Heading1"/>
        <w:pageBreakBefore w:val="0"/>
        <w:ind w:left="1077"/>
        <w:rPr>
          <w:color w:val="auto"/>
          <w:lang w:val="bg-BG"/>
        </w:rPr>
      </w:pPr>
      <w:r w:rsidRPr="00010374">
        <w:rPr>
          <w:color w:val="auto"/>
          <w:lang w:val="bg-BG"/>
        </w:rPr>
        <w:br w:type="page"/>
      </w:r>
    </w:p>
    <w:p w14:paraId="721F6071" w14:textId="77777777" w:rsidR="00FB23AD" w:rsidRPr="002E06EC" w:rsidRDefault="006B3DFA" w:rsidP="002E06EC">
      <w:pPr>
        <w:pStyle w:val="Heading1"/>
        <w:pageBreakBefore w:val="0"/>
        <w:numPr>
          <w:ilvl w:val="0"/>
          <w:numId w:val="1"/>
        </w:numPr>
        <w:tabs>
          <w:tab w:val="clear" w:pos="720"/>
          <w:tab w:val="num" w:pos="1077"/>
        </w:tabs>
        <w:ind w:left="1077" w:hanging="1077"/>
        <w:rPr>
          <w:color w:val="auto"/>
          <w:lang w:val="bg-BG"/>
        </w:rPr>
      </w:pPr>
      <w:r w:rsidRPr="002E06EC">
        <w:rPr>
          <w:color w:val="auto"/>
          <w:lang w:val="bg-BG"/>
        </w:rPr>
        <w:lastRenderedPageBreak/>
        <w:t>сПЕЦИФИКАЦИЯ НА</w:t>
      </w:r>
      <w:r w:rsidR="00FB23AD" w:rsidRPr="002E06EC">
        <w:rPr>
          <w:color w:val="auto"/>
          <w:lang w:val="bg-BG"/>
        </w:rPr>
        <w:t xml:space="preserve"> </w:t>
      </w:r>
      <w:r w:rsidRPr="002E06EC">
        <w:rPr>
          <w:color w:val="auto"/>
          <w:lang w:val="bg-BG"/>
        </w:rPr>
        <w:t>СЪОБЩЕНИЕ</w:t>
      </w:r>
      <w:r w:rsidR="00625E14">
        <w:rPr>
          <w:color w:val="auto"/>
          <w:lang w:val="en-US"/>
        </w:rPr>
        <w:t xml:space="preserve"> </w:t>
      </w:r>
      <w:r w:rsidR="00625E14" w:rsidRPr="002E06EC">
        <w:rPr>
          <w:color w:val="auto"/>
          <w:lang w:val="bg-BG"/>
        </w:rPr>
        <w:t>UTILMD</w:t>
      </w:r>
    </w:p>
    <w:p w14:paraId="38C3B913" w14:textId="77777777" w:rsidR="00FB23AD" w:rsidRPr="00831B19" w:rsidRDefault="00FB23AD" w:rsidP="002C6C64">
      <w:pPr>
        <w:spacing w:before="100" w:beforeAutospacing="1" w:after="100" w:afterAutospacing="1"/>
        <w:jc w:val="both"/>
        <w:rPr>
          <w:rFonts w:ascii="Times New Roman" w:hAnsi="Times New Roman"/>
          <w:lang w:val="sk-SK"/>
        </w:rPr>
      </w:pPr>
    </w:p>
    <w:p w14:paraId="479FE8A4" w14:textId="77777777" w:rsidR="001D55A1" w:rsidRPr="00831B19" w:rsidRDefault="006B3DFA" w:rsidP="002C6C64">
      <w:pPr>
        <w:spacing w:before="100" w:beforeAutospacing="1" w:after="100" w:afterAutospacing="1"/>
        <w:jc w:val="both"/>
        <w:rPr>
          <w:lang w:val="bg-BG"/>
        </w:rPr>
      </w:pPr>
      <w:r w:rsidRPr="00831B19">
        <w:rPr>
          <w:lang w:val="bg-BG"/>
        </w:rPr>
        <w:t>Структурата на съобщенията UTILMD служи за предаване на основни данни за точката на измерване</w:t>
      </w:r>
      <w:r w:rsidR="00FB23AD" w:rsidRPr="00831B19">
        <w:rPr>
          <w:lang w:val="bg-BG"/>
        </w:rPr>
        <w:t>.</w:t>
      </w:r>
    </w:p>
    <w:p w14:paraId="5CACB424" w14:textId="77777777" w:rsidR="00FB23AD" w:rsidRPr="00831B19" w:rsidRDefault="006B3DFA" w:rsidP="002C6C64">
      <w:pPr>
        <w:spacing w:before="100" w:beforeAutospacing="1" w:after="100" w:afterAutospacing="1"/>
        <w:jc w:val="both"/>
        <w:rPr>
          <w:lang w:val="bg-BG"/>
        </w:rPr>
      </w:pPr>
      <w:r w:rsidRPr="00831B19">
        <w:rPr>
          <w:lang w:val="bg-BG"/>
        </w:rPr>
        <w:t>Дефиницията на</w:t>
      </w:r>
      <w:r w:rsidR="00FB23AD" w:rsidRPr="00831B19">
        <w:rPr>
          <w:lang w:val="bg-BG"/>
        </w:rPr>
        <w:t xml:space="preserve"> UTILMD </w:t>
      </w:r>
      <w:r w:rsidRPr="00831B19">
        <w:rPr>
          <w:lang w:val="bg-BG"/>
        </w:rPr>
        <w:t>съобщението се базира на следната версия на стандарта</w:t>
      </w:r>
      <w:r w:rsidR="00FB23AD" w:rsidRPr="00831B19">
        <w:rPr>
          <w:lang w:val="bg-BG"/>
        </w:rPr>
        <w:t xml:space="preserve"> EDIFACT:</w:t>
      </w:r>
    </w:p>
    <w:p w14:paraId="6887BDBD" w14:textId="77777777" w:rsidR="00DD0E6E" w:rsidRPr="00831B19" w:rsidRDefault="00DD0E6E" w:rsidP="00DD0E6E">
      <w:pPr>
        <w:spacing w:after="0" w:line="276" w:lineRule="auto"/>
        <w:rPr>
          <w:lang w:val="sk-SK"/>
        </w:rPr>
      </w:pPr>
      <w:r w:rsidRPr="00831B19">
        <w:rPr>
          <w:lang w:val="sk-SK"/>
        </w:rPr>
        <w:t>EDIFACT-</w:t>
      </w:r>
      <w:r w:rsidRPr="00831B19">
        <w:rPr>
          <w:lang w:val="bg-BG"/>
        </w:rPr>
        <w:t>съобщение</w:t>
      </w:r>
      <w:r w:rsidRPr="00831B19">
        <w:rPr>
          <w:lang w:val="sk-SK"/>
        </w:rPr>
        <w:t>:</w:t>
      </w:r>
      <w:r w:rsidRPr="00831B19">
        <w:rPr>
          <w:lang w:val="sk-SK"/>
        </w:rPr>
        <w:tab/>
      </w:r>
      <w:r w:rsidRPr="00831B19">
        <w:rPr>
          <w:lang w:val="bg-BG"/>
        </w:rPr>
        <w:t>UTILMD</w:t>
      </w:r>
    </w:p>
    <w:p w14:paraId="3A86F4BF" w14:textId="77777777" w:rsidR="00DD0E6E" w:rsidRPr="00831B19" w:rsidRDefault="00DD0E6E" w:rsidP="00DD0E6E">
      <w:pPr>
        <w:spacing w:after="0" w:line="276" w:lineRule="auto"/>
        <w:rPr>
          <w:lang w:val="sk-SK"/>
        </w:rPr>
      </w:pPr>
      <w:r w:rsidRPr="00831B19">
        <w:rPr>
          <w:lang w:val="sk-SK"/>
        </w:rPr>
        <w:t>EDIFACT-</w:t>
      </w:r>
      <w:r w:rsidRPr="00831B19">
        <w:rPr>
          <w:lang w:val="bg-BG"/>
        </w:rPr>
        <w:t>версия</w:t>
      </w:r>
      <w:r w:rsidRPr="00831B19">
        <w:rPr>
          <w:lang w:val="sk-SK"/>
        </w:rPr>
        <w:t>:</w:t>
      </w:r>
      <w:r w:rsidRPr="00831B19">
        <w:rPr>
          <w:lang w:val="sk-SK"/>
        </w:rPr>
        <w:tab/>
      </w:r>
      <w:r w:rsidRPr="00831B19">
        <w:rPr>
          <w:lang w:val="bg-BG"/>
        </w:rPr>
        <w:t xml:space="preserve">            </w:t>
      </w:r>
      <w:r w:rsidRPr="00831B19">
        <w:rPr>
          <w:lang w:val="sk-SK"/>
        </w:rPr>
        <w:t>D</w:t>
      </w:r>
    </w:p>
    <w:p w14:paraId="66680B3E" w14:textId="77777777" w:rsidR="00DD0E6E" w:rsidRPr="00831B19" w:rsidRDefault="00DD0E6E" w:rsidP="00DD0E6E">
      <w:pPr>
        <w:spacing w:after="0" w:line="276" w:lineRule="auto"/>
        <w:rPr>
          <w:lang w:val="sk-SK"/>
        </w:rPr>
      </w:pPr>
      <w:r w:rsidRPr="00831B19">
        <w:rPr>
          <w:lang w:val="sk-SK"/>
        </w:rPr>
        <w:t>EDIFACT-</w:t>
      </w:r>
      <w:r w:rsidRPr="00831B19">
        <w:rPr>
          <w:lang w:val="bg-BG"/>
        </w:rPr>
        <w:t>издание</w:t>
      </w:r>
      <w:r w:rsidRPr="00831B19">
        <w:rPr>
          <w:lang w:val="sk-SK"/>
        </w:rPr>
        <w:t>:</w:t>
      </w:r>
      <w:r w:rsidRPr="00831B19">
        <w:rPr>
          <w:lang w:val="sk-SK"/>
        </w:rPr>
        <w:tab/>
      </w:r>
      <w:r w:rsidRPr="00831B19">
        <w:rPr>
          <w:lang w:val="bg-BG"/>
        </w:rPr>
        <w:t xml:space="preserve">            17</w:t>
      </w:r>
      <w:r w:rsidRPr="00831B19">
        <w:rPr>
          <w:lang w:val="sk-SK"/>
        </w:rPr>
        <w:t>A</w:t>
      </w:r>
    </w:p>
    <w:p w14:paraId="40842AC8" w14:textId="77777777" w:rsidR="00DD0E6E" w:rsidRPr="00831B19" w:rsidRDefault="00DD0E6E" w:rsidP="002C38B2">
      <w:pPr>
        <w:spacing w:after="0"/>
        <w:jc w:val="both"/>
        <w:rPr>
          <w:rFonts w:ascii="Times New Roman" w:hAnsi="Times New Roman"/>
          <w:noProof/>
          <w:lang w:val="bg-BG"/>
        </w:rPr>
      </w:pPr>
    </w:p>
    <w:p w14:paraId="296A0BA8" w14:textId="77777777" w:rsidR="00DD0E6E" w:rsidRPr="00831B19" w:rsidRDefault="00DD0E6E" w:rsidP="00DD0E6E">
      <w:pPr>
        <w:spacing w:after="0" w:line="276" w:lineRule="auto"/>
        <w:rPr>
          <w:lang w:val="bg-BG"/>
        </w:rPr>
      </w:pPr>
      <w:r w:rsidRPr="00831B19">
        <w:rPr>
          <w:lang w:val="bg-BG"/>
        </w:rPr>
        <w:t>Техническата спецификация на съобщение UTILMD, което ще се използва за обмен на данни между участници на</w:t>
      </w:r>
      <w:r w:rsidR="002401CA">
        <w:rPr>
          <w:lang w:val="bg-BG"/>
        </w:rPr>
        <w:t xml:space="preserve"> пазара на електрическа енергия</w:t>
      </w:r>
      <w:r w:rsidRPr="00831B19">
        <w:rPr>
          <w:lang w:val="bg-BG"/>
        </w:rPr>
        <w:t xml:space="preserve"> на територията на Република България, е описана в точки 1.1 и 1.2.</w:t>
      </w:r>
    </w:p>
    <w:p w14:paraId="644DED11" w14:textId="77777777" w:rsidR="009D575E" w:rsidRPr="00831B19" w:rsidRDefault="009D575E" w:rsidP="002C6C64">
      <w:pPr>
        <w:spacing w:before="100" w:beforeAutospacing="1" w:after="100" w:afterAutospacing="1"/>
        <w:jc w:val="both"/>
        <w:rPr>
          <w:rFonts w:ascii="Times New Roman" w:hAnsi="Times New Roman"/>
          <w:noProof/>
          <w:lang w:val="sk-SK"/>
        </w:rPr>
      </w:pPr>
    </w:p>
    <w:p w14:paraId="1C8C987E" w14:textId="77777777" w:rsidR="006E6202" w:rsidRPr="00561CBD" w:rsidRDefault="004C0024" w:rsidP="00561CBD">
      <w:pPr>
        <w:pStyle w:val="Heading2"/>
        <w:numPr>
          <w:ilvl w:val="1"/>
          <w:numId w:val="1"/>
        </w:numPr>
        <w:spacing w:before="100" w:beforeAutospacing="1" w:after="100" w:afterAutospacing="1"/>
        <w:jc w:val="both"/>
        <w:rPr>
          <w:noProof/>
          <w:color w:val="auto"/>
          <w:lang w:val="sk-SK"/>
        </w:rPr>
      </w:pPr>
      <w:bookmarkStart w:id="2" w:name="_Toc118009759"/>
      <w:r w:rsidRPr="00831B19">
        <w:rPr>
          <w:rFonts w:ascii="Times New Roman" w:hAnsi="Times New Roman" w:cs="Times New Roman"/>
          <w:noProof/>
          <w:color w:val="auto"/>
          <w:lang w:val="sk-SK"/>
        </w:rPr>
        <w:br w:type="page"/>
      </w:r>
      <w:bookmarkEnd w:id="2"/>
      <w:r w:rsidR="00561CBD" w:rsidRPr="00561CBD">
        <w:rPr>
          <w:noProof/>
          <w:color w:val="auto"/>
          <w:lang w:val="bg-BG"/>
        </w:rPr>
        <w:lastRenderedPageBreak/>
        <w:t>Основна схема на сегментите</w:t>
      </w:r>
    </w:p>
    <w:p w14:paraId="58C2E227" w14:textId="77777777" w:rsidR="00F43CF7" w:rsidRPr="00831B19" w:rsidRDefault="00F43CF7" w:rsidP="002C6C64">
      <w:pPr>
        <w:spacing w:before="100" w:beforeAutospacing="1" w:after="100" w:afterAutospacing="1"/>
        <w:jc w:val="both"/>
        <w:rPr>
          <w:rFonts w:ascii="Times New Roman" w:hAnsi="Times New Roman"/>
          <w:dstrike/>
          <w:noProof/>
          <w:lang w:val="sk-SK"/>
        </w:rPr>
      </w:pPr>
    </w:p>
    <w:p w14:paraId="476ADDD7" w14:textId="77777777" w:rsidR="002A4AE3" w:rsidRPr="00831B19" w:rsidRDefault="004E02B7" w:rsidP="007150A9">
      <w:pPr>
        <w:spacing w:after="0"/>
        <w:ind w:left="709"/>
        <w:rPr>
          <w:rFonts w:ascii="Times New Roman" w:hAnsi="Times New Roman"/>
          <w:noProof/>
          <w:sz w:val="24"/>
          <w:u w:val="single"/>
          <w:lang w:val="sk-SK"/>
        </w:rPr>
      </w:pPr>
      <w:r w:rsidRPr="00831B19">
        <w:rPr>
          <w:rFonts w:ascii="Times New Roman" w:hAnsi="Times New Roman"/>
          <w:noProof/>
          <w:sz w:val="20"/>
          <w:szCs w:val="20"/>
          <w:lang w:val="sk-SK"/>
        </w:rPr>
        <w:t xml:space="preserve">   </w:t>
      </w:r>
      <w:r w:rsidR="002A4AE3" w:rsidRPr="007150A9">
        <w:rPr>
          <w:rFonts w:ascii="Lucida Console" w:hAnsi="Lucida Console"/>
          <w:sz w:val="24"/>
          <w:u w:val="single"/>
          <w:lang w:val="sk-SK"/>
        </w:rPr>
        <w:t>UTILMD</w:t>
      </w:r>
    </w:p>
    <w:p w14:paraId="69CD5B9E" w14:textId="77777777" w:rsidR="00F36511" w:rsidRDefault="00F36511" w:rsidP="007150A9">
      <w:pPr>
        <w:spacing w:after="0"/>
        <w:ind w:left="1418"/>
        <w:rPr>
          <w:rFonts w:ascii="Lucida Console" w:hAnsi="Lucida Console"/>
          <w:sz w:val="24"/>
          <w:lang w:val="sk-SK"/>
        </w:rPr>
      </w:pPr>
    </w:p>
    <w:p w14:paraId="0640A66D"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UNH (1-1)</w:t>
      </w:r>
    </w:p>
    <w:p w14:paraId="793D57E5"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BGM (1-1)</w:t>
      </w:r>
    </w:p>
    <w:p w14:paraId="4161E427"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DTM (1-1)</w:t>
      </w:r>
    </w:p>
    <w:p w14:paraId="637A7EAA" w14:textId="77777777" w:rsidR="00C34186" w:rsidRPr="007150A9" w:rsidRDefault="00C34186" w:rsidP="007150A9">
      <w:pPr>
        <w:spacing w:after="0"/>
        <w:ind w:left="1418"/>
        <w:rPr>
          <w:rFonts w:ascii="Lucida Console" w:hAnsi="Lucida Console"/>
          <w:sz w:val="24"/>
          <w:lang w:val="sk-SK"/>
        </w:rPr>
      </w:pPr>
      <w:r w:rsidRPr="007150A9">
        <w:rPr>
          <w:rFonts w:ascii="Lucida Console" w:hAnsi="Lucida Console"/>
          <w:sz w:val="24"/>
          <w:lang w:val="sk-SK"/>
        </w:rPr>
        <w:t>+---- RFF (0-</w:t>
      </w:r>
      <w:r w:rsidR="00FC25FF">
        <w:rPr>
          <w:rFonts w:ascii="Lucida Console" w:hAnsi="Lucida Console"/>
          <w:sz w:val="24"/>
          <w:lang w:val="sk-SK"/>
        </w:rPr>
        <w:t>4</w:t>
      </w:r>
      <w:r w:rsidRPr="007150A9">
        <w:rPr>
          <w:rFonts w:ascii="Lucida Console" w:hAnsi="Lucida Console"/>
          <w:sz w:val="24"/>
          <w:lang w:val="sk-SK"/>
        </w:rPr>
        <w:t>)</w:t>
      </w:r>
    </w:p>
    <w:p w14:paraId="6D5A1912"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NAD (2-2)</w:t>
      </w:r>
    </w:p>
    <w:p w14:paraId="3480B529"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IDE (1-</w:t>
      </w:r>
      <w:r w:rsidR="003C03A7" w:rsidRPr="007150A9">
        <w:rPr>
          <w:rFonts w:ascii="Lucida Console" w:hAnsi="Lucida Console"/>
          <w:sz w:val="24"/>
          <w:lang w:val="sk-SK"/>
        </w:rPr>
        <w:t>1</w:t>
      </w:r>
      <w:r w:rsidR="006C2B61" w:rsidRPr="007150A9">
        <w:rPr>
          <w:rFonts w:ascii="Lucida Console" w:hAnsi="Lucida Console"/>
          <w:sz w:val="24"/>
          <w:lang w:val="sk-SK"/>
        </w:rPr>
        <w:t>)</w:t>
      </w:r>
    </w:p>
    <w:p w14:paraId="48B2B5D8" w14:textId="77777777" w:rsidR="002A4AE3" w:rsidRDefault="002A4AE3" w:rsidP="007150A9">
      <w:pPr>
        <w:spacing w:after="0"/>
        <w:ind w:left="1418"/>
        <w:rPr>
          <w:rFonts w:ascii="Lucida Console" w:hAnsi="Lucida Console"/>
          <w:sz w:val="24"/>
          <w:lang w:val="sk-SK"/>
        </w:rPr>
      </w:pPr>
      <w:r w:rsidRPr="007150A9">
        <w:rPr>
          <w:rFonts w:ascii="Lucida Console" w:hAnsi="Lucida Console"/>
          <w:sz w:val="24"/>
          <w:lang w:val="sk-SK"/>
        </w:rPr>
        <w:t xml:space="preserve">|  </w:t>
      </w:r>
      <w:r w:rsidR="007150A9" w:rsidRPr="007150A9">
        <w:rPr>
          <w:rFonts w:ascii="Lucida Console" w:hAnsi="Lucida Console"/>
          <w:sz w:val="24"/>
          <w:lang w:val="sk-SK"/>
        </w:rPr>
        <w:t xml:space="preserve"> </w:t>
      </w:r>
      <w:r w:rsidRPr="007150A9">
        <w:rPr>
          <w:rFonts w:ascii="Lucida Console" w:hAnsi="Lucida Console"/>
          <w:sz w:val="24"/>
          <w:lang w:val="sk-SK"/>
        </w:rPr>
        <w:t>|</w:t>
      </w:r>
    </w:p>
    <w:p w14:paraId="0AF6F20B" w14:textId="77777777" w:rsidR="007150A9" w:rsidRPr="007150A9" w:rsidRDefault="007150A9" w:rsidP="007150A9">
      <w:pPr>
        <w:spacing w:after="0"/>
        <w:ind w:left="1418"/>
        <w:rPr>
          <w:rFonts w:ascii="Lucida Console" w:hAnsi="Lucida Console"/>
          <w:sz w:val="24"/>
          <w:lang w:val="sk-SK"/>
        </w:rPr>
      </w:pPr>
      <w:r w:rsidRPr="007150A9">
        <w:rPr>
          <w:rFonts w:ascii="Lucida Console" w:hAnsi="Lucida Console"/>
          <w:sz w:val="24"/>
          <w:lang w:val="sk-SK"/>
        </w:rPr>
        <w:t>|   +---- RFF (</w:t>
      </w:r>
      <w:r w:rsidR="006A7EDD">
        <w:rPr>
          <w:rFonts w:ascii="Lucida Console" w:hAnsi="Lucida Console"/>
          <w:sz w:val="24"/>
          <w:lang w:val="sk-SK"/>
        </w:rPr>
        <w:t>0</w:t>
      </w:r>
      <w:r w:rsidRPr="007150A9">
        <w:rPr>
          <w:rFonts w:ascii="Lucida Console" w:hAnsi="Lucida Console"/>
          <w:sz w:val="24"/>
          <w:lang w:val="sk-SK"/>
        </w:rPr>
        <w:t>-1)</w:t>
      </w:r>
    </w:p>
    <w:p w14:paraId="3EB049EB"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LOC (</w:t>
      </w:r>
      <w:r w:rsidR="003C03A7" w:rsidRPr="007150A9">
        <w:rPr>
          <w:rFonts w:ascii="Lucida Console" w:hAnsi="Lucida Console"/>
          <w:sz w:val="24"/>
          <w:lang w:val="sk-SK"/>
        </w:rPr>
        <w:t>1</w:t>
      </w:r>
      <w:r w:rsidRPr="007150A9">
        <w:rPr>
          <w:rFonts w:ascii="Lucida Console" w:hAnsi="Lucida Console"/>
          <w:sz w:val="24"/>
          <w:lang w:val="sk-SK"/>
        </w:rPr>
        <w:t>-1)</w:t>
      </w:r>
    </w:p>
    <w:p w14:paraId="0C107F83"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DTM (</w:t>
      </w:r>
      <w:r w:rsidR="006A7EDD">
        <w:rPr>
          <w:rFonts w:ascii="Lucida Console" w:hAnsi="Lucida Console"/>
          <w:sz w:val="24"/>
          <w:lang w:val="sk-SK"/>
        </w:rPr>
        <w:t>1</w:t>
      </w:r>
      <w:r w:rsidRPr="007150A9">
        <w:rPr>
          <w:rFonts w:ascii="Lucida Console" w:hAnsi="Lucida Console"/>
          <w:sz w:val="24"/>
          <w:lang w:val="sk-SK"/>
        </w:rPr>
        <w:t>-</w:t>
      </w:r>
      <w:r w:rsidR="006A7EDD">
        <w:rPr>
          <w:rFonts w:ascii="Lucida Console" w:hAnsi="Lucida Console"/>
          <w:sz w:val="24"/>
          <w:lang w:val="sk-SK"/>
        </w:rPr>
        <w:t>3</w:t>
      </w:r>
      <w:r w:rsidRPr="007150A9">
        <w:rPr>
          <w:rFonts w:ascii="Lucida Console" w:hAnsi="Lucida Console"/>
          <w:sz w:val="24"/>
          <w:lang w:val="sk-SK"/>
        </w:rPr>
        <w:t>)</w:t>
      </w:r>
    </w:p>
    <w:p w14:paraId="6FF86E79"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FTX (</w:t>
      </w:r>
      <w:r w:rsidR="004E5480" w:rsidRPr="007150A9">
        <w:rPr>
          <w:rFonts w:ascii="Lucida Console" w:hAnsi="Lucida Console"/>
          <w:sz w:val="24"/>
          <w:lang w:val="sk-SK"/>
        </w:rPr>
        <w:t>0-</w:t>
      </w:r>
      <w:r w:rsidR="00173F67">
        <w:rPr>
          <w:rFonts w:ascii="Lucida Console" w:hAnsi="Lucida Console"/>
          <w:sz w:val="24"/>
          <w:lang w:val="sk-SK"/>
        </w:rPr>
        <w:t>2</w:t>
      </w:r>
      <w:r w:rsidRPr="007150A9">
        <w:rPr>
          <w:rFonts w:ascii="Lucida Console" w:hAnsi="Lucida Console"/>
          <w:sz w:val="24"/>
          <w:lang w:val="sk-SK"/>
        </w:rPr>
        <w:t>)</w:t>
      </w:r>
    </w:p>
    <w:p w14:paraId="28B30667"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AGR (0-</w:t>
      </w:r>
      <w:r w:rsidR="00F62886" w:rsidRPr="007150A9">
        <w:rPr>
          <w:rFonts w:ascii="Lucida Console" w:hAnsi="Lucida Console"/>
          <w:sz w:val="24"/>
          <w:lang w:val="sk-SK"/>
        </w:rPr>
        <w:t>2</w:t>
      </w:r>
      <w:r w:rsidRPr="007150A9">
        <w:rPr>
          <w:rFonts w:ascii="Lucida Console" w:hAnsi="Lucida Console"/>
          <w:sz w:val="24"/>
          <w:lang w:val="sk-SK"/>
        </w:rPr>
        <w:t>)</w:t>
      </w:r>
    </w:p>
    <w:p w14:paraId="77096D5D" w14:textId="78BBCD5D"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CCI (0-</w:t>
      </w:r>
      <w:r w:rsidR="006C32E4">
        <w:rPr>
          <w:rFonts w:ascii="Lucida Console" w:hAnsi="Lucida Console"/>
          <w:sz w:val="24"/>
          <w:lang w:val="sk-SK"/>
        </w:rPr>
        <w:t>13</w:t>
      </w:r>
      <w:r w:rsidRPr="007150A9">
        <w:rPr>
          <w:rFonts w:ascii="Lucida Console" w:hAnsi="Lucida Console"/>
          <w:sz w:val="24"/>
          <w:lang w:val="sk-SK"/>
        </w:rPr>
        <w:t>)</w:t>
      </w:r>
    </w:p>
    <w:p w14:paraId="3FB581B8"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w:t>
      </w:r>
    </w:p>
    <w:p w14:paraId="313E5047"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 CAV (1-1)</w:t>
      </w:r>
    </w:p>
    <w:p w14:paraId="3E9A84DE"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w:t>
      </w:r>
    </w:p>
    <w:p w14:paraId="48E800A8"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SEQ (0-</w:t>
      </w:r>
      <w:r w:rsidR="00B855FA">
        <w:rPr>
          <w:rFonts w:ascii="Lucida Console" w:hAnsi="Lucida Console"/>
          <w:sz w:val="24"/>
          <w:lang w:val="sk-SK"/>
        </w:rPr>
        <w:t>99</w:t>
      </w:r>
      <w:r w:rsidRPr="007150A9">
        <w:rPr>
          <w:rFonts w:ascii="Lucida Console" w:hAnsi="Lucida Console"/>
          <w:sz w:val="24"/>
          <w:lang w:val="sk-SK"/>
        </w:rPr>
        <w:t>)</w:t>
      </w:r>
    </w:p>
    <w:p w14:paraId="076DF5DE" w14:textId="77777777" w:rsidR="002A4AE3" w:rsidRPr="00F94FF9" w:rsidRDefault="002A4AE3" w:rsidP="007150A9">
      <w:pPr>
        <w:spacing w:after="0"/>
        <w:ind w:left="1418"/>
        <w:rPr>
          <w:rFonts w:ascii="Lucida Console" w:hAnsi="Lucida Console"/>
          <w:sz w:val="24"/>
          <w:lang w:val="bg-BG"/>
        </w:rPr>
      </w:pPr>
      <w:r w:rsidRPr="007150A9">
        <w:rPr>
          <w:rFonts w:ascii="Lucida Console" w:hAnsi="Lucida Console"/>
          <w:sz w:val="24"/>
          <w:lang w:val="sk-SK"/>
        </w:rPr>
        <w:t>|   |   |</w:t>
      </w:r>
    </w:p>
    <w:p w14:paraId="207DE80B"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 RFF (</w:t>
      </w:r>
      <w:r w:rsidR="00173F67">
        <w:rPr>
          <w:rFonts w:ascii="Lucida Console" w:hAnsi="Lucida Console"/>
          <w:sz w:val="24"/>
          <w:lang w:val="sk-SK"/>
        </w:rPr>
        <w:t>1</w:t>
      </w:r>
      <w:r w:rsidRPr="007150A9">
        <w:rPr>
          <w:rFonts w:ascii="Lucida Console" w:hAnsi="Lucida Console"/>
          <w:sz w:val="24"/>
          <w:lang w:val="sk-SK"/>
        </w:rPr>
        <w:t>-1)</w:t>
      </w:r>
    </w:p>
    <w:p w14:paraId="193BAFC9"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 QTY (</w:t>
      </w:r>
      <w:r w:rsidR="00173F67">
        <w:rPr>
          <w:rFonts w:ascii="Lucida Console" w:hAnsi="Lucida Console"/>
          <w:sz w:val="24"/>
          <w:lang w:val="sk-SK"/>
        </w:rPr>
        <w:t>1</w:t>
      </w:r>
      <w:r w:rsidRPr="007150A9">
        <w:rPr>
          <w:rFonts w:ascii="Lucida Console" w:hAnsi="Lucida Console"/>
          <w:sz w:val="24"/>
          <w:lang w:val="sk-SK"/>
        </w:rPr>
        <w:t>-</w:t>
      </w:r>
      <w:r w:rsidR="00706921" w:rsidRPr="007150A9">
        <w:rPr>
          <w:rFonts w:ascii="Lucida Console" w:hAnsi="Lucida Console"/>
          <w:sz w:val="24"/>
          <w:lang w:val="sk-SK"/>
        </w:rPr>
        <w:t>1</w:t>
      </w:r>
      <w:r w:rsidRPr="007150A9">
        <w:rPr>
          <w:rFonts w:ascii="Lucida Console" w:hAnsi="Lucida Console"/>
          <w:sz w:val="24"/>
          <w:lang w:val="sk-SK"/>
        </w:rPr>
        <w:t>)</w:t>
      </w:r>
    </w:p>
    <w:p w14:paraId="21D377EE" w14:textId="77777777" w:rsidR="007150A9" w:rsidRDefault="007150A9" w:rsidP="007150A9">
      <w:pPr>
        <w:spacing w:after="0"/>
        <w:ind w:left="1418"/>
        <w:rPr>
          <w:rFonts w:ascii="Lucida Console" w:hAnsi="Lucida Console"/>
          <w:sz w:val="24"/>
          <w:lang w:val="sk-SK"/>
        </w:rPr>
      </w:pPr>
      <w:r w:rsidRPr="007150A9">
        <w:rPr>
          <w:rFonts w:ascii="Lucida Console" w:hAnsi="Lucida Console"/>
          <w:sz w:val="24"/>
          <w:lang w:val="sk-SK"/>
        </w:rPr>
        <w:t>|</w:t>
      </w:r>
      <w:r>
        <w:rPr>
          <w:rFonts w:ascii="Lucida Console" w:hAnsi="Lucida Console"/>
          <w:sz w:val="24"/>
          <w:lang w:val="sk-SK"/>
        </w:rPr>
        <w:t xml:space="preserve">   </w:t>
      </w:r>
      <w:r w:rsidRPr="007150A9">
        <w:rPr>
          <w:rFonts w:ascii="Lucida Console" w:hAnsi="Lucida Console"/>
          <w:sz w:val="24"/>
          <w:lang w:val="sk-SK"/>
        </w:rPr>
        <w:t>|</w:t>
      </w:r>
      <w:r>
        <w:rPr>
          <w:rFonts w:ascii="Lucida Console" w:hAnsi="Lucida Console"/>
          <w:sz w:val="24"/>
          <w:lang w:val="sk-SK"/>
        </w:rPr>
        <w:t xml:space="preserve">   </w:t>
      </w:r>
      <w:r w:rsidRPr="007150A9">
        <w:rPr>
          <w:rFonts w:ascii="Lucida Console" w:hAnsi="Lucida Console"/>
          <w:sz w:val="24"/>
          <w:lang w:val="sk-SK"/>
        </w:rPr>
        <w:t>|</w:t>
      </w:r>
      <w:r>
        <w:rPr>
          <w:rFonts w:ascii="Lucida Console" w:hAnsi="Lucida Console"/>
          <w:sz w:val="24"/>
          <w:lang w:val="sk-SK"/>
        </w:rPr>
        <w:t xml:space="preserve">   </w:t>
      </w:r>
      <w:r w:rsidRPr="007150A9">
        <w:rPr>
          <w:rFonts w:ascii="Lucida Console" w:hAnsi="Lucida Console"/>
          <w:sz w:val="24"/>
          <w:lang w:val="sk-SK"/>
        </w:rPr>
        <w:t>|</w:t>
      </w:r>
    </w:p>
    <w:p w14:paraId="48ACAAFF" w14:textId="22FCD9B2" w:rsidR="00576E89" w:rsidRPr="007150A9" w:rsidRDefault="00576E89" w:rsidP="007150A9">
      <w:pPr>
        <w:spacing w:after="0"/>
        <w:ind w:left="1418"/>
        <w:rPr>
          <w:rFonts w:ascii="Lucida Console" w:hAnsi="Lucida Console"/>
          <w:sz w:val="24"/>
          <w:lang w:val="sk-SK"/>
        </w:rPr>
      </w:pPr>
      <w:r w:rsidRPr="007150A9">
        <w:rPr>
          <w:rFonts w:ascii="Lucida Console" w:hAnsi="Lucida Console"/>
          <w:sz w:val="24"/>
          <w:lang w:val="sk-SK"/>
        </w:rPr>
        <w:t xml:space="preserve">|   |   </w:t>
      </w:r>
      <w:r w:rsidR="007150A9" w:rsidRPr="007150A9">
        <w:rPr>
          <w:rFonts w:ascii="Lucida Console" w:hAnsi="Lucida Console"/>
          <w:sz w:val="24"/>
          <w:lang w:val="sk-SK"/>
        </w:rPr>
        <w:t>|</w:t>
      </w:r>
      <w:r w:rsidRPr="007150A9">
        <w:rPr>
          <w:rFonts w:ascii="Lucida Console" w:hAnsi="Lucida Console"/>
          <w:sz w:val="24"/>
          <w:lang w:val="sk-SK"/>
        </w:rPr>
        <w:t xml:space="preserve">  </w:t>
      </w:r>
      <w:r w:rsidR="007150A9">
        <w:rPr>
          <w:rFonts w:ascii="Lucida Console" w:hAnsi="Lucida Console"/>
          <w:sz w:val="24"/>
          <w:lang w:val="sk-SK"/>
        </w:rPr>
        <w:t xml:space="preserve"> </w:t>
      </w:r>
      <w:r w:rsidRPr="007150A9">
        <w:rPr>
          <w:rFonts w:ascii="Lucida Console" w:hAnsi="Lucida Console"/>
          <w:sz w:val="24"/>
          <w:lang w:val="sk-SK"/>
        </w:rPr>
        <w:t xml:space="preserve">+---- </w:t>
      </w:r>
      <w:r w:rsidRPr="00F36AB5">
        <w:rPr>
          <w:rFonts w:ascii="Lucida Console" w:hAnsi="Lucida Console"/>
          <w:sz w:val="24"/>
          <w:lang w:val="sk-SK"/>
        </w:rPr>
        <w:t>DTM (</w:t>
      </w:r>
      <w:r w:rsidR="003D2D8B" w:rsidRPr="00F36AB5">
        <w:rPr>
          <w:rFonts w:ascii="Lucida Console" w:hAnsi="Lucida Console"/>
          <w:sz w:val="24"/>
          <w:lang w:val="sk-SK"/>
        </w:rPr>
        <w:t>1</w:t>
      </w:r>
      <w:r w:rsidRPr="00F36AB5">
        <w:rPr>
          <w:rFonts w:ascii="Lucida Console" w:hAnsi="Lucida Console"/>
          <w:sz w:val="24"/>
          <w:lang w:val="sk-SK"/>
        </w:rPr>
        <w:t>-</w:t>
      </w:r>
      <w:r w:rsidR="00F36AB5">
        <w:rPr>
          <w:rFonts w:ascii="Lucida Console" w:hAnsi="Lucida Console"/>
          <w:sz w:val="24"/>
          <w:lang w:val="bg-BG"/>
        </w:rPr>
        <w:t>1</w:t>
      </w:r>
      <w:r w:rsidRPr="00F36AB5">
        <w:rPr>
          <w:rFonts w:ascii="Lucida Console" w:hAnsi="Lucida Console"/>
          <w:sz w:val="24"/>
          <w:lang w:val="sk-SK"/>
        </w:rPr>
        <w:t>)</w:t>
      </w:r>
    </w:p>
    <w:p w14:paraId="2328C1B2" w14:textId="593851C3"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xml:space="preserve">|   </w:t>
      </w:r>
      <w:r w:rsidR="006E3404" w:rsidRPr="007150A9">
        <w:rPr>
          <w:rFonts w:ascii="Lucida Console" w:hAnsi="Lucida Console"/>
          <w:sz w:val="24"/>
          <w:lang w:val="sk-SK"/>
        </w:rPr>
        <w:t>|</w:t>
      </w:r>
      <w:r w:rsidRPr="007150A9">
        <w:rPr>
          <w:rFonts w:ascii="Lucida Console" w:hAnsi="Lucida Console"/>
          <w:sz w:val="24"/>
          <w:lang w:val="sk-SK"/>
        </w:rPr>
        <w:t xml:space="preserve">   +---+ CCI (</w:t>
      </w:r>
      <w:r w:rsidR="004C72DB">
        <w:rPr>
          <w:rFonts w:ascii="Lucida Console" w:hAnsi="Lucida Console"/>
          <w:sz w:val="24"/>
          <w:lang w:val="sk-SK"/>
        </w:rPr>
        <w:t>2</w:t>
      </w:r>
      <w:r w:rsidRPr="007150A9">
        <w:rPr>
          <w:rFonts w:ascii="Lucida Console" w:hAnsi="Lucida Console"/>
          <w:sz w:val="24"/>
          <w:lang w:val="sk-SK"/>
        </w:rPr>
        <w:t>-</w:t>
      </w:r>
      <w:r w:rsidR="00FF053D">
        <w:rPr>
          <w:rFonts w:ascii="Lucida Console" w:hAnsi="Lucida Console"/>
          <w:sz w:val="24"/>
          <w:lang w:val="sk-SK"/>
        </w:rPr>
        <w:t>2</w:t>
      </w:r>
      <w:r w:rsidRPr="007150A9">
        <w:rPr>
          <w:rFonts w:ascii="Lucida Console" w:hAnsi="Lucida Console"/>
          <w:sz w:val="24"/>
          <w:lang w:val="sk-SK"/>
        </w:rPr>
        <w:t>)</w:t>
      </w:r>
    </w:p>
    <w:p w14:paraId="6D9B80F5" w14:textId="77777777" w:rsidR="006E3404" w:rsidRPr="007150A9" w:rsidRDefault="006E3404" w:rsidP="007150A9">
      <w:pPr>
        <w:spacing w:after="0"/>
        <w:ind w:left="1418"/>
        <w:rPr>
          <w:rFonts w:ascii="Lucida Console" w:hAnsi="Lucida Console"/>
          <w:sz w:val="24"/>
          <w:lang w:val="sk-SK"/>
        </w:rPr>
      </w:pPr>
      <w:r w:rsidRPr="007150A9">
        <w:rPr>
          <w:rFonts w:ascii="Lucida Console" w:hAnsi="Lucida Console"/>
          <w:sz w:val="24"/>
          <w:lang w:val="sk-SK"/>
        </w:rPr>
        <w:t>|   |       |</w:t>
      </w:r>
    </w:p>
    <w:p w14:paraId="01AF3929"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 CAV (1-1)</w:t>
      </w:r>
    </w:p>
    <w:p w14:paraId="3A307AA4"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w:t>
      </w:r>
    </w:p>
    <w:p w14:paraId="70DDA784" w14:textId="77777777" w:rsidR="002A4AE3" w:rsidRPr="007150A9" w:rsidRDefault="00FC25FF" w:rsidP="007150A9">
      <w:pPr>
        <w:spacing w:after="0"/>
        <w:ind w:left="1418"/>
        <w:rPr>
          <w:rFonts w:ascii="Lucida Console" w:hAnsi="Lucida Console"/>
          <w:sz w:val="24"/>
          <w:lang w:val="sk-SK"/>
        </w:rPr>
      </w:pPr>
      <w:r>
        <w:rPr>
          <w:rFonts w:ascii="Lucida Console" w:hAnsi="Lucida Console"/>
          <w:sz w:val="24"/>
          <w:lang w:val="sk-SK"/>
        </w:rPr>
        <w:t>|   +---+ NAD (1</w:t>
      </w:r>
      <w:r w:rsidR="002A4AE3" w:rsidRPr="007150A9">
        <w:rPr>
          <w:rFonts w:ascii="Lucida Console" w:hAnsi="Lucida Console"/>
          <w:sz w:val="24"/>
          <w:lang w:val="sk-SK"/>
        </w:rPr>
        <w:t>-</w:t>
      </w:r>
      <w:r w:rsidR="00173F67">
        <w:rPr>
          <w:rFonts w:ascii="Lucida Console" w:hAnsi="Lucida Console"/>
          <w:sz w:val="24"/>
          <w:lang w:val="sk-SK"/>
        </w:rPr>
        <w:t>5</w:t>
      </w:r>
      <w:r w:rsidR="002A4AE3" w:rsidRPr="007150A9">
        <w:rPr>
          <w:rFonts w:ascii="Lucida Console" w:hAnsi="Lucida Console"/>
          <w:sz w:val="24"/>
          <w:lang w:val="sk-SK"/>
        </w:rPr>
        <w:t>)</w:t>
      </w:r>
    </w:p>
    <w:p w14:paraId="02705DCE"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w:t>
      </w:r>
    </w:p>
    <w:p w14:paraId="2BCB5C36" w14:textId="77777777" w:rsidR="001D55A1" w:rsidRPr="00831B19" w:rsidRDefault="006525BA" w:rsidP="007150A9">
      <w:pPr>
        <w:spacing w:after="0"/>
        <w:ind w:left="1418"/>
        <w:rPr>
          <w:rFonts w:ascii="Times New Roman" w:hAnsi="Times New Roman"/>
          <w:noProof/>
          <w:sz w:val="24"/>
          <w:lang w:val="sk-SK"/>
        </w:rPr>
        <w:sectPr w:rsidR="001D55A1" w:rsidRPr="00831B19" w:rsidSect="006F0C23">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134" w:left="1134" w:header="567" w:footer="567" w:gutter="0"/>
          <w:cols w:space="708"/>
          <w:docGrid w:linePitch="360"/>
        </w:sectPr>
      </w:pPr>
      <w:r w:rsidRPr="007150A9">
        <w:rPr>
          <w:rFonts w:ascii="Lucida Console" w:hAnsi="Lucida Console"/>
          <w:sz w:val="24"/>
          <w:lang w:val="sk-SK"/>
        </w:rPr>
        <w:t xml:space="preserve">+---- UNT </w:t>
      </w:r>
      <w:r w:rsidR="002A4AE3" w:rsidRPr="007150A9">
        <w:rPr>
          <w:rFonts w:ascii="Lucida Console" w:hAnsi="Lucida Console"/>
          <w:sz w:val="24"/>
          <w:lang w:val="sk-SK"/>
        </w:rPr>
        <w:t>(1-1)</w:t>
      </w:r>
    </w:p>
    <w:p w14:paraId="339D5C30" w14:textId="77777777" w:rsidR="001D55A1" w:rsidRPr="00831B19" w:rsidRDefault="001D55A1" w:rsidP="002C6C64">
      <w:pPr>
        <w:spacing w:before="100" w:beforeAutospacing="1" w:after="100" w:afterAutospacing="1"/>
        <w:jc w:val="both"/>
        <w:rPr>
          <w:rFonts w:ascii="Times New Roman" w:hAnsi="Times New Roman"/>
          <w:noProof/>
          <w:lang w:val="sk-SK"/>
        </w:rPr>
      </w:pPr>
    </w:p>
    <w:p w14:paraId="36E65C61" w14:textId="77777777" w:rsidR="001D55A1" w:rsidRPr="00831B19" w:rsidRDefault="00FD287F" w:rsidP="00FD287F">
      <w:pPr>
        <w:pStyle w:val="Heading2"/>
        <w:numPr>
          <w:ilvl w:val="1"/>
          <w:numId w:val="1"/>
        </w:numPr>
        <w:spacing w:before="100" w:beforeAutospacing="1" w:after="100" w:afterAutospacing="1"/>
        <w:jc w:val="both"/>
        <w:rPr>
          <w:rFonts w:ascii="Times New Roman" w:hAnsi="Times New Roman" w:cs="Times New Roman"/>
          <w:noProof/>
          <w:color w:val="auto"/>
          <w:lang w:val="sk-SK"/>
        </w:rPr>
      </w:pPr>
      <w:r>
        <w:rPr>
          <w:color w:val="auto"/>
          <w:lang w:val="bg-BG"/>
        </w:rPr>
        <w:t>Техническа спецификация на полетата с данни</w:t>
      </w:r>
    </w:p>
    <w:tbl>
      <w:tblPr>
        <w:tblW w:w="1403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36"/>
        <w:gridCol w:w="720"/>
        <w:gridCol w:w="3780"/>
        <w:gridCol w:w="900"/>
        <w:gridCol w:w="3938"/>
        <w:gridCol w:w="1559"/>
      </w:tblGrid>
      <w:tr w:rsidR="00B27DE3" w:rsidRPr="00831B19" w14:paraId="500885A9" w14:textId="77777777" w:rsidTr="00FD287F">
        <w:tc>
          <w:tcPr>
            <w:tcW w:w="3136" w:type="dxa"/>
            <w:tcBorders>
              <w:top w:val="single" w:sz="4" w:space="0" w:color="auto"/>
              <w:left w:val="single" w:sz="4" w:space="0" w:color="auto"/>
              <w:bottom w:val="single" w:sz="4" w:space="0" w:color="000000"/>
              <w:right w:val="single" w:sz="4" w:space="0" w:color="000000"/>
            </w:tcBorders>
            <w:shd w:val="clear" w:color="auto" w:fill="BFBFBF"/>
            <w:vAlign w:val="center"/>
          </w:tcPr>
          <w:p w14:paraId="3E72BEE5" w14:textId="77777777" w:rsidR="00B27DE3" w:rsidRPr="00FE3C19" w:rsidRDefault="00FD287F" w:rsidP="00FD287F">
            <w:pPr>
              <w:keepNext/>
              <w:spacing w:before="100" w:beforeAutospacing="1" w:after="100" w:afterAutospacing="1"/>
              <w:jc w:val="center"/>
              <w:rPr>
                <w:rFonts w:cs="Arial"/>
                <w:noProof/>
                <w:sz w:val="18"/>
                <w:szCs w:val="18"/>
                <w:lang w:val="bg-BG"/>
              </w:rPr>
            </w:pPr>
            <w:bookmarkStart w:id="3" w:name="OLE_LINK8"/>
            <w:bookmarkStart w:id="4" w:name="OLE_LINK9"/>
            <w:bookmarkStart w:id="5" w:name="OLE_LINK10"/>
            <w:bookmarkStart w:id="6" w:name="OLE_LINK11"/>
            <w:r w:rsidRPr="00B15111">
              <w:rPr>
                <w:b/>
                <w:sz w:val="18"/>
                <w:szCs w:val="18"/>
                <w:lang w:val="bg-BG"/>
              </w:rPr>
              <w:t xml:space="preserve">Сегмент </w:t>
            </w:r>
            <w:r w:rsidRPr="00B15111">
              <w:rPr>
                <w:b/>
                <w:sz w:val="18"/>
                <w:szCs w:val="18"/>
                <w:lang w:val="sk-SK"/>
              </w:rPr>
              <w:t xml:space="preserve">/ </w:t>
            </w:r>
            <w:r w:rsidRPr="00B15111">
              <w:rPr>
                <w:b/>
                <w:sz w:val="18"/>
                <w:szCs w:val="18"/>
                <w:lang w:val="bg-BG"/>
              </w:rPr>
              <w:t>П</w:t>
            </w:r>
            <w:r w:rsidRPr="00B15111">
              <w:rPr>
                <w:b/>
                <w:sz w:val="18"/>
                <w:szCs w:val="18"/>
                <w:lang w:val="sk-SK"/>
              </w:rPr>
              <w:t>оле</w:t>
            </w:r>
          </w:p>
        </w:tc>
        <w:tc>
          <w:tcPr>
            <w:tcW w:w="720" w:type="dxa"/>
            <w:tcBorders>
              <w:top w:val="single" w:sz="4" w:space="0" w:color="auto"/>
              <w:left w:val="single" w:sz="4" w:space="0" w:color="000000"/>
              <w:bottom w:val="single" w:sz="4" w:space="0" w:color="000000"/>
              <w:right w:val="single" w:sz="4" w:space="0" w:color="000000"/>
            </w:tcBorders>
            <w:shd w:val="clear" w:color="auto" w:fill="BFBFBF"/>
            <w:vAlign w:val="center"/>
          </w:tcPr>
          <w:p w14:paraId="53121FDF" w14:textId="77777777" w:rsidR="00B27DE3" w:rsidRPr="00FE3C19" w:rsidRDefault="00FD287F" w:rsidP="00FD287F">
            <w:pPr>
              <w:keepNext/>
              <w:spacing w:before="100" w:beforeAutospacing="1" w:after="100" w:afterAutospacing="1"/>
              <w:jc w:val="center"/>
              <w:rPr>
                <w:rFonts w:cs="Arial"/>
                <w:noProof/>
                <w:sz w:val="18"/>
                <w:szCs w:val="18"/>
                <w:lang w:val="sk-SK"/>
              </w:rPr>
            </w:pPr>
            <w:r w:rsidRPr="00B15111">
              <w:rPr>
                <w:b/>
                <w:sz w:val="18"/>
                <w:szCs w:val="18"/>
                <w:lang w:val="bg-BG"/>
              </w:rPr>
              <w:t>Дължина</w:t>
            </w:r>
          </w:p>
        </w:tc>
        <w:tc>
          <w:tcPr>
            <w:tcW w:w="3780" w:type="dxa"/>
            <w:tcBorders>
              <w:top w:val="single" w:sz="4" w:space="0" w:color="auto"/>
              <w:left w:val="single" w:sz="4" w:space="0" w:color="000000"/>
              <w:bottom w:val="single" w:sz="4" w:space="0" w:color="000000"/>
              <w:right w:val="single" w:sz="4" w:space="0" w:color="000000"/>
            </w:tcBorders>
            <w:shd w:val="clear" w:color="auto" w:fill="BFBFBF"/>
            <w:vAlign w:val="center"/>
          </w:tcPr>
          <w:p w14:paraId="795D8F31" w14:textId="77777777" w:rsidR="00B27DE3" w:rsidRPr="00FE3C19" w:rsidRDefault="00FD287F" w:rsidP="00FD287F">
            <w:pPr>
              <w:keepNext/>
              <w:spacing w:before="100" w:beforeAutospacing="1" w:after="100" w:afterAutospacing="1"/>
              <w:jc w:val="center"/>
              <w:rPr>
                <w:rFonts w:cs="Arial"/>
                <w:noProof/>
                <w:sz w:val="18"/>
                <w:szCs w:val="18"/>
                <w:lang w:val="sk-SK"/>
              </w:rPr>
            </w:pPr>
            <w:r w:rsidRPr="00B15111">
              <w:rPr>
                <w:b/>
                <w:sz w:val="18"/>
                <w:szCs w:val="18"/>
                <w:lang w:val="bg-BG"/>
              </w:rPr>
              <w:t>Наименование</w:t>
            </w:r>
          </w:p>
        </w:tc>
        <w:tc>
          <w:tcPr>
            <w:tcW w:w="900" w:type="dxa"/>
            <w:tcBorders>
              <w:top w:val="single" w:sz="4" w:space="0" w:color="auto"/>
              <w:left w:val="single" w:sz="4" w:space="0" w:color="000000"/>
              <w:bottom w:val="single" w:sz="4" w:space="0" w:color="000000"/>
              <w:right w:val="single" w:sz="4" w:space="0" w:color="000000"/>
            </w:tcBorders>
            <w:shd w:val="clear" w:color="auto" w:fill="BFBFBF"/>
            <w:vAlign w:val="center"/>
          </w:tcPr>
          <w:p w14:paraId="154B3B32" w14:textId="77777777" w:rsidR="00B27DE3" w:rsidRPr="00FE3C19" w:rsidRDefault="00FD287F" w:rsidP="00FD287F">
            <w:pPr>
              <w:keepNext/>
              <w:spacing w:before="100" w:beforeAutospacing="1" w:after="100" w:afterAutospacing="1"/>
              <w:jc w:val="center"/>
              <w:rPr>
                <w:rFonts w:cs="Arial"/>
                <w:noProof/>
                <w:sz w:val="18"/>
                <w:szCs w:val="18"/>
                <w:lang w:val="sk-SK"/>
              </w:rPr>
            </w:pPr>
            <w:r w:rsidRPr="00B15111">
              <w:rPr>
                <w:b/>
                <w:sz w:val="18"/>
                <w:szCs w:val="18"/>
                <w:lang w:val="bg-BG"/>
              </w:rPr>
              <w:t>Код</w:t>
            </w:r>
          </w:p>
        </w:tc>
        <w:tc>
          <w:tcPr>
            <w:tcW w:w="3938" w:type="dxa"/>
            <w:tcBorders>
              <w:top w:val="single" w:sz="4" w:space="0" w:color="auto"/>
              <w:left w:val="single" w:sz="4" w:space="0" w:color="000000"/>
              <w:bottom w:val="single" w:sz="4" w:space="0" w:color="000000"/>
              <w:right w:val="single" w:sz="4" w:space="0" w:color="000000"/>
            </w:tcBorders>
            <w:shd w:val="clear" w:color="auto" w:fill="BFBFBF"/>
            <w:vAlign w:val="center"/>
          </w:tcPr>
          <w:p w14:paraId="022AB254" w14:textId="77777777" w:rsidR="00B27DE3" w:rsidRPr="00FE3C19" w:rsidRDefault="00FD287F" w:rsidP="00FD287F">
            <w:pPr>
              <w:keepNext/>
              <w:spacing w:before="100" w:beforeAutospacing="1" w:after="100" w:afterAutospacing="1"/>
              <w:jc w:val="center"/>
              <w:rPr>
                <w:rFonts w:cs="Arial"/>
                <w:noProof/>
                <w:sz w:val="18"/>
                <w:szCs w:val="18"/>
                <w:lang w:val="sk-SK"/>
              </w:rPr>
            </w:pPr>
            <w:r w:rsidRPr="00B15111">
              <w:rPr>
                <w:b/>
                <w:sz w:val="18"/>
                <w:szCs w:val="18"/>
                <w:lang w:val="bg-BG"/>
              </w:rPr>
              <w:t>Съдържание</w:t>
            </w:r>
          </w:p>
        </w:tc>
        <w:tc>
          <w:tcPr>
            <w:tcW w:w="1559" w:type="dxa"/>
            <w:tcBorders>
              <w:top w:val="single" w:sz="4" w:space="0" w:color="auto"/>
              <w:left w:val="single" w:sz="4" w:space="0" w:color="000000"/>
              <w:bottom w:val="single" w:sz="4" w:space="0" w:color="000000"/>
              <w:right w:val="single" w:sz="4" w:space="0" w:color="auto"/>
            </w:tcBorders>
            <w:shd w:val="clear" w:color="auto" w:fill="BFBFBF"/>
            <w:vAlign w:val="center"/>
          </w:tcPr>
          <w:p w14:paraId="3B07E6BB" w14:textId="77777777" w:rsidR="00FD287F" w:rsidRDefault="00FD287F" w:rsidP="00FD287F">
            <w:pPr>
              <w:keepNext/>
              <w:jc w:val="center"/>
              <w:rPr>
                <w:b/>
                <w:noProof/>
                <w:sz w:val="18"/>
                <w:szCs w:val="18"/>
                <w:lang w:val="bg-BG"/>
              </w:rPr>
            </w:pPr>
            <w:r>
              <w:rPr>
                <w:b/>
                <w:noProof/>
                <w:sz w:val="18"/>
                <w:szCs w:val="18"/>
                <w:lang w:val="bg-BG"/>
              </w:rPr>
              <w:t>Задължително</w:t>
            </w:r>
          </w:p>
          <w:p w14:paraId="392B5FD7" w14:textId="77777777" w:rsidR="00FD287F" w:rsidRPr="00FD287F" w:rsidRDefault="00FD287F" w:rsidP="00FD287F">
            <w:pPr>
              <w:keepNext/>
              <w:jc w:val="center"/>
              <w:rPr>
                <w:b/>
                <w:noProof/>
                <w:sz w:val="18"/>
                <w:szCs w:val="18"/>
                <w:lang w:val="bg-BG"/>
              </w:rPr>
            </w:pPr>
            <w:r>
              <w:rPr>
                <w:b/>
                <w:noProof/>
                <w:sz w:val="18"/>
                <w:szCs w:val="18"/>
                <w:lang w:val="bg-BG"/>
              </w:rPr>
              <w:t>за транзакция</w:t>
            </w:r>
          </w:p>
        </w:tc>
      </w:tr>
      <w:tr w:rsidR="00FD287F" w:rsidRPr="00831B19" w14:paraId="050A6E85" w14:textId="77777777" w:rsidTr="00FD287F">
        <w:tc>
          <w:tcPr>
            <w:tcW w:w="3136" w:type="dxa"/>
            <w:tcBorders>
              <w:top w:val="single" w:sz="4" w:space="0" w:color="000000"/>
              <w:left w:val="single" w:sz="4" w:space="0" w:color="auto"/>
              <w:bottom w:val="single" w:sz="4" w:space="0" w:color="000000"/>
              <w:right w:val="single" w:sz="4" w:space="0" w:color="000000"/>
            </w:tcBorders>
            <w:shd w:val="clear" w:color="auto" w:fill="BFBFBF"/>
          </w:tcPr>
          <w:p w14:paraId="71FC73F7" w14:textId="77777777" w:rsidR="00FD287F" w:rsidRPr="00FD287F" w:rsidRDefault="00FD287F" w:rsidP="002C6C64">
            <w:pPr>
              <w:keepNext/>
              <w:spacing w:before="100" w:beforeAutospacing="1" w:after="100" w:afterAutospacing="1"/>
              <w:jc w:val="both"/>
              <w:rPr>
                <w:rFonts w:cs="Arial"/>
                <w:b/>
                <w:noProof/>
                <w:sz w:val="18"/>
                <w:szCs w:val="18"/>
                <w:lang w:val="sk-SK"/>
              </w:rPr>
            </w:pPr>
            <w:r w:rsidRPr="00FD287F">
              <w:rPr>
                <w:rFonts w:cs="Arial"/>
                <w:b/>
                <w:sz w:val="18"/>
                <w:szCs w:val="18"/>
                <w:lang w:val="sk-SK"/>
              </w:rPr>
              <w:t>&gt; UNH</w:t>
            </w:r>
          </w:p>
        </w:tc>
        <w:tc>
          <w:tcPr>
            <w:tcW w:w="720" w:type="dxa"/>
            <w:tcBorders>
              <w:top w:val="single" w:sz="4" w:space="0" w:color="000000"/>
              <w:left w:val="single" w:sz="4" w:space="0" w:color="000000"/>
              <w:bottom w:val="single" w:sz="4" w:space="0" w:color="000000"/>
              <w:right w:val="single" w:sz="4" w:space="0" w:color="000000"/>
            </w:tcBorders>
            <w:shd w:val="clear" w:color="auto" w:fill="BFBFBF"/>
          </w:tcPr>
          <w:p w14:paraId="7CF9C72F" w14:textId="77777777" w:rsidR="00FD287F" w:rsidRPr="00FD287F" w:rsidRDefault="00FD287F" w:rsidP="002C6C64">
            <w:pPr>
              <w:keepNext/>
              <w:spacing w:before="100" w:beforeAutospacing="1" w:after="100" w:afterAutospacing="1"/>
              <w:jc w:val="both"/>
              <w:rPr>
                <w:rFonts w:cs="Arial"/>
                <w:b/>
                <w:noProof/>
                <w:sz w:val="18"/>
                <w:szCs w:val="18"/>
                <w:lang w:val="sk-SK"/>
              </w:rPr>
            </w:pPr>
            <w:r w:rsidRPr="00FD287F">
              <w:rPr>
                <w:rFonts w:cs="Arial"/>
                <w:b/>
                <w:noProof/>
                <w:sz w:val="18"/>
                <w:szCs w:val="18"/>
                <w:lang w:val="sk-SK"/>
              </w:rPr>
              <w:t>1-1</w:t>
            </w:r>
          </w:p>
        </w:tc>
        <w:tc>
          <w:tcPr>
            <w:tcW w:w="3780" w:type="dxa"/>
            <w:tcBorders>
              <w:top w:val="single" w:sz="4" w:space="0" w:color="000000"/>
              <w:left w:val="single" w:sz="4" w:space="0" w:color="000000"/>
              <w:bottom w:val="single" w:sz="4" w:space="0" w:color="000000"/>
              <w:right w:val="single" w:sz="4" w:space="0" w:color="000000"/>
            </w:tcBorders>
            <w:shd w:val="clear" w:color="auto" w:fill="BFBFBF"/>
          </w:tcPr>
          <w:p w14:paraId="155B4B0A" w14:textId="77777777" w:rsidR="00FD287F" w:rsidRPr="00FD287F" w:rsidRDefault="00FD287F" w:rsidP="002C6C64">
            <w:pPr>
              <w:spacing w:before="100" w:beforeAutospacing="1" w:after="100" w:afterAutospacing="1"/>
              <w:jc w:val="both"/>
              <w:rPr>
                <w:rFonts w:cs="Arial"/>
                <w:b/>
                <w:sz w:val="18"/>
                <w:szCs w:val="18"/>
              </w:rPr>
            </w:pPr>
            <w:r w:rsidRPr="00FD287F">
              <w:rPr>
                <w:rFonts w:cs="Arial"/>
                <w:b/>
                <w:noProof/>
                <w:sz w:val="18"/>
                <w:szCs w:val="18"/>
                <w:lang w:val="sk-SK"/>
              </w:rPr>
              <w:t>Глава на съобщението</w:t>
            </w:r>
          </w:p>
        </w:tc>
        <w:tc>
          <w:tcPr>
            <w:tcW w:w="900" w:type="dxa"/>
            <w:tcBorders>
              <w:top w:val="single" w:sz="4" w:space="0" w:color="000000"/>
              <w:left w:val="single" w:sz="4" w:space="0" w:color="000000"/>
              <w:bottom w:val="single" w:sz="4" w:space="0" w:color="000000"/>
              <w:right w:val="single" w:sz="4" w:space="0" w:color="000000"/>
            </w:tcBorders>
            <w:shd w:val="clear" w:color="auto" w:fill="BFBFBF"/>
          </w:tcPr>
          <w:p w14:paraId="6A5A86F0" w14:textId="77777777" w:rsidR="00FD287F" w:rsidRPr="00FD287F" w:rsidRDefault="00FD287F" w:rsidP="002C6C64">
            <w:pPr>
              <w:keepNext/>
              <w:spacing w:before="100" w:beforeAutospacing="1" w:after="100" w:afterAutospacing="1"/>
              <w:jc w:val="both"/>
              <w:rPr>
                <w:rFonts w:cs="Arial"/>
                <w:b/>
                <w:noProof/>
                <w:sz w:val="18"/>
                <w:szCs w:val="18"/>
                <w:lang w:val="sk-SK"/>
              </w:rPr>
            </w:pPr>
            <w:r w:rsidRPr="00FD287F">
              <w:rPr>
                <w:rFonts w:cs="Arial"/>
                <w:b/>
                <w:sz w:val="18"/>
                <w:szCs w:val="18"/>
                <w:lang w:val="sk-SK"/>
              </w:rPr>
              <w:t>UNH</w:t>
            </w:r>
          </w:p>
        </w:tc>
        <w:tc>
          <w:tcPr>
            <w:tcW w:w="39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F789E4" w14:textId="77777777" w:rsidR="00FD287F" w:rsidRPr="003D31CC" w:rsidRDefault="00FD287F" w:rsidP="00DB3BB5">
            <w:pPr>
              <w:spacing w:after="0"/>
              <w:rPr>
                <w:rFonts w:cs="Arial"/>
                <w:b/>
                <w:bCs/>
                <w:color w:val="000000"/>
                <w:sz w:val="18"/>
                <w:szCs w:val="18"/>
                <w:lang w:val="en-US"/>
              </w:rPr>
            </w:pPr>
            <w:r>
              <w:rPr>
                <w:b/>
                <w:sz w:val="18"/>
                <w:szCs w:val="18"/>
                <w:lang w:val="bg-BG"/>
              </w:rPr>
              <w:t>Заглавие на съобщението - съдържание</w:t>
            </w:r>
          </w:p>
        </w:tc>
        <w:tc>
          <w:tcPr>
            <w:tcW w:w="1559" w:type="dxa"/>
            <w:tcBorders>
              <w:top w:val="single" w:sz="4" w:space="0" w:color="000000"/>
              <w:left w:val="single" w:sz="4" w:space="0" w:color="000000"/>
              <w:bottom w:val="single" w:sz="4" w:space="0" w:color="000000"/>
              <w:right w:val="single" w:sz="4" w:space="0" w:color="auto"/>
            </w:tcBorders>
            <w:shd w:val="clear" w:color="auto" w:fill="BFBFBF"/>
          </w:tcPr>
          <w:p w14:paraId="0C71CE77" w14:textId="77777777" w:rsidR="00FD287F" w:rsidRPr="00FE3C19" w:rsidRDefault="00FD287F" w:rsidP="002C6C64">
            <w:pPr>
              <w:keepNext/>
              <w:spacing w:before="100" w:beforeAutospacing="1" w:after="100" w:afterAutospacing="1"/>
              <w:jc w:val="both"/>
              <w:rPr>
                <w:rFonts w:cs="Arial"/>
                <w:noProof/>
                <w:sz w:val="18"/>
                <w:szCs w:val="18"/>
                <w:lang w:val="sk-SK"/>
              </w:rPr>
            </w:pPr>
          </w:p>
        </w:tc>
      </w:tr>
      <w:tr w:rsidR="00FD287F" w:rsidRPr="00831B19" w14:paraId="2C6F5408" w14:textId="77777777" w:rsidTr="00FD287F">
        <w:tc>
          <w:tcPr>
            <w:tcW w:w="3136" w:type="dxa"/>
            <w:tcBorders>
              <w:top w:val="single" w:sz="4" w:space="0" w:color="000000"/>
            </w:tcBorders>
          </w:tcPr>
          <w:p w14:paraId="7C3E9C22"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REFERENCENUMBER</w:t>
            </w:r>
          </w:p>
        </w:tc>
        <w:tc>
          <w:tcPr>
            <w:tcW w:w="720" w:type="dxa"/>
            <w:tcBorders>
              <w:top w:val="single" w:sz="4" w:space="0" w:color="000000"/>
            </w:tcBorders>
          </w:tcPr>
          <w:p w14:paraId="08F8D0EC"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14</w:t>
            </w:r>
          </w:p>
        </w:tc>
        <w:tc>
          <w:tcPr>
            <w:tcW w:w="3780" w:type="dxa"/>
            <w:tcBorders>
              <w:top w:val="single" w:sz="4" w:space="0" w:color="000000"/>
            </w:tcBorders>
          </w:tcPr>
          <w:p w14:paraId="4C7397EB"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bg-BG"/>
              </w:rPr>
              <w:t xml:space="preserve">Идентификатор </w:t>
            </w:r>
            <w:r w:rsidRPr="00FE3C19">
              <w:rPr>
                <w:rFonts w:cs="Arial"/>
                <w:noProof/>
                <w:sz w:val="18"/>
                <w:szCs w:val="18"/>
                <w:lang w:val="sk-SK"/>
              </w:rPr>
              <w:t>на съобщението</w:t>
            </w:r>
          </w:p>
        </w:tc>
        <w:tc>
          <w:tcPr>
            <w:tcW w:w="900" w:type="dxa"/>
            <w:tcBorders>
              <w:top w:val="single" w:sz="4" w:space="0" w:color="000000"/>
            </w:tcBorders>
          </w:tcPr>
          <w:p w14:paraId="0997F654"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0062</w:t>
            </w:r>
          </w:p>
        </w:tc>
        <w:tc>
          <w:tcPr>
            <w:tcW w:w="3938" w:type="dxa"/>
            <w:tcBorders>
              <w:top w:val="single" w:sz="4" w:space="0" w:color="000000"/>
            </w:tcBorders>
          </w:tcPr>
          <w:p w14:paraId="25D1B3D5" w14:textId="77777777" w:rsidR="00FD287F" w:rsidRPr="00FE3C19" w:rsidRDefault="00FD287F" w:rsidP="002C6C64">
            <w:pPr>
              <w:keepNext/>
              <w:spacing w:before="100" w:beforeAutospacing="1" w:after="100" w:afterAutospacing="1"/>
              <w:jc w:val="both"/>
              <w:rPr>
                <w:rFonts w:cs="Arial"/>
                <w:i/>
                <w:noProof/>
                <w:sz w:val="18"/>
                <w:szCs w:val="18"/>
                <w:lang w:val="bg-BG"/>
              </w:rPr>
            </w:pPr>
            <w:r w:rsidRPr="00FE3C19">
              <w:rPr>
                <w:rFonts w:cs="Arial"/>
                <w:i/>
                <w:sz w:val="18"/>
                <w:szCs w:val="18"/>
                <w:lang w:val="bg-BG"/>
              </w:rPr>
              <w:t>Уникален идентификатор на съобщението. Предоставя се от издателя на съобщението.</w:t>
            </w:r>
          </w:p>
        </w:tc>
        <w:tc>
          <w:tcPr>
            <w:tcW w:w="1559" w:type="dxa"/>
            <w:tcBorders>
              <w:top w:val="single" w:sz="4" w:space="0" w:color="000000"/>
            </w:tcBorders>
          </w:tcPr>
          <w:p w14:paraId="78ECB882"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02631EF9" w14:textId="77777777" w:rsidTr="00FD287F">
        <w:tc>
          <w:tcPr>
            <w:tcW w:w="3136" w:type="dxa"/>
          </w:tcPr>
          <w:p w14:paraId="45F773AC"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IDENTIFIER</w:t>
            </w:r>
          </w:p>
        </w:tc>
        <w:tc>
          <w:tcPr>
            <w:tcW w:w="720" w:type="dxa"/>
          </w:tcPr>
          <w:p w14:paraId="411D733D"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6</w:t>
            </w:r>
          </w:p>
        </w:tc>
        <w:tc>
          <w:tcPr>
            <w:tcW w:w="3780" w:type="dxa"/>
          </w:tcPr>
          <w:p w14:paraId="21DAB843"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bg-BG"/>
              </w:rPr>
              <w:t>Т</w:t>
            </w:r>
            <w:r w:rsidRPr="00FE3C19">
              <w:rPr>
                <w:rFonts w:cs="Arial"/>
                <w:noProof/>
                <w:sz w:val="18"/>
                <w:szCs w:val="18"/>
                <w:lang w:val="sk-SK"/>
              </w:rPr>
              <w:t>ип съобщение</w:t>
            </w:r>
          </w:p>
        </w:tc>
        <w:tc>
          <w:tcPr>
            <w:tcW w:w="900" w:type="dxa"/>
          </w:tcPr>
          <w:p w14:paraId="5EDBB8A8"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0065</w:t>
            </w:r>
          </w:p>
        </w:tc>
        <w:tc>
          <w:tcPr>
            <w:tcW w:w="3938" w:type="dxa"/>
          </w:tcPr>
          <w:p w14:paraId="2E47E876" w14:textId="77777777" w:rsidR="00FD287F" w:rsidRPr="00FE3C19" w:rsidRDefault="00FD287F" w:rsidP="002C6C64">
            <w:pPr>
              <w:keepNext/>
              <w:spacing w:before="100" w:beforeAutospacing="1" w:after="100" w:afterAutospacing="1"/>
              <w:jc w:val="both"/>
              <w:rPr>
                <w:rFonts w:cs="Arial"/>
                <w:b/>
                <w:noProof/>
                <w:sz w:val="18"/>
                <w:szCs w:val="18"/>
                <w:lang w:val="sk-SK"/>
              </w:rPr>
            </w:pPr>
            <w:r w:rsidRPr="00FE3C19">
              <w:rPr>
                <w:rFonts w:cs="Arial"/>
                <w:b/>
                <w:sz w:val="18"/>
                <w:szCs w:val="18"/>
                <w:lang w:val="sk-SK"/>
              </w:rPr>
              <w:t>UTILMD</w:t>
            </w:r>
          </w:p>
        </w:tc>
        <w:tc>
          <w:tcPr>
            <w:tcW w:w="1559" w:type="dxa"/>
          </w:tcPr>
          <w:p w14:paraId="17ADD222"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362812B3" w14:textId="77777777" w:rsidTr="00FD287F">
        <w:tc>
          <w:tcPr>
            <w:tcW w:w="3136" w:type="dxa"/>
          </w:tcPr>
          <w:p w14:paraId="2FA7E7E9"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VERSIONNUMBER</w:t>
            </w:r>
          </w:p>
        </w:tc>
        <w:tc>
          <w:tcPr>
            <w:tcW w:w="720" w:type="dxa"/>
          </w:tcPr>
          <w:p w14:paraId="5778AAFD"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4B44987B" w14:textId="77777777" w:rsidR="00FD287F" w:rsidRPr="00FE3C19" w:rsidRDefault="00FD287F" w:rsidP="002C6C64">
            <w:pPr>
              <w:spacing w:before="100" w:beforeAutospacing="1" w:after="100" w:afterAutospacing="1"/>
              <w:jc w:val="both"/>
              <w:rPr>
                <w:rFonts w:cs="Arial"/>
                <w:noProof/>
                <w:sz w:val="18"/>
                <w:szCs w:val="18"/>
                <w:lang w:val="bg-BG"/>
              </w:rPr>
            </w:pPr>
            <w:r w:rsidRPr="00FE3C19">
              <w:rPr>
                <w:rFonts w:cs="Arial"/>
                <w:noProof/>
                <w:sz w:val="18"/>
                <w:szCs w:val="18"/>
                <w:lang w:val="sk-SK"/>
              </w:rPr>
              <w:t>Версия на съобщение</w:t>
            </w:r>
          </w:p>
        </w:tc>
        <w:tc>
          <w:tcPr>
            <w:tcW w:w="900" w:type="dxa"/>
          </w:tcPr>
          <w:p w14:paraId="219A8818"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0052</w:t>
            </w:r>
          </w:p>
        </w:tc>
        <w:tc>
          <w:tcPr>
            <w:tcW w:w="3938" w:type="dxa"/>
          </w:tcPr>
          <w:p w14:paraId="4063B94A" w14:textId="77777777" w:rsidR="00FD287F" w:rsidRPr="00FE3C19" w:rsidRDefault="00FD287F" w:rsidP="002C6C64">
            <w:pPr>
              <w:keepNext/>
              <w:spacing w:before="100" w:beforeAutospacing="1" w:after="100" w:afterAutospacing="1"/>
              <w:jc w:val="both"/>
              <w:rPr>
                <w:rFonts w:cs="Arial"/>
                <w:b/>
                <w:noProof/>
                <w:sz w:val="18"/>
                <w:szCs w:val="18"/>
                <w:lang w:val="sk-SK"/>
              </w:rPr>
            </w:pPr>
            <w:r w:rsidRPr="00FE3C19">
              <w:rPr>
                <w:rFonts w:cs="Arial"/>
                <w:b/>
                <w:sz w:val="18"/>
                <w:szCs w:val="18"/>
                <w:lang w:val="sk-SK"/>
              </w:rPr>
              <w:t>D</w:t>
            </w:r>
          </w:p>
        </w:tc>
        <w:tc>
          <w:tcPr>
            <w:tcW w:w="1559" w:type="dxa"/>
          </w:tcPr>
          <w:p w14:paraId="4CC82B0B"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5DD3517E" w14:textId="77777777" w:rsidTr="00FD287F">
        <w:tc>
          <w:tcPr>
            <w:tcW w:w="3136" w:type="dxa"/>
          </w:tcPr>
          <w:p w14:paraId="3A621E5E"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RELEASENUMBER</w:t>
            </w:r>
          </w:p>
        </w:tc>
        <w:tc>
          <w:tcPr>
            <w:tcW w:w="720" w:type="dxa"/>
          </w:tcPr>
          <w:p w14:paraId="6133BE9C"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192444EF" w14:textId="77777777" w:rsidR="00FD287F" w:rsidRPr="00FE3C19" w:rsidRDefault="00FD287F" w:rsidP="002C6C64">
            <w:pPr>
              <w:spacing w:before="100" w:beforeAutospacing="1" w:after="100" w:afterAutospacing="1"/>
              <w:jc w:val="both"/>
              <w:rPr>
                <w:rFonts w:cs="Arial"/>
                <w:noProof/>
                <w:sz w:val="18"/>
                <w:szCs w:val="18"/>
                <w:lang w:val="bg-BG"/>
              </w:rPr>
            </w:pPr>
            <w:r w:rsidRPr="00FE3C19">
              <w:rPr>
                <w:rFonts w:cs="Arial"/>
                <w:noProof/>
                <w:sz w:val="18"/>
                <w:szCs w:val="18"/>
                <w:lang w:val="bg-BG"/>
              </w:rPr>
              <w:t xml:space="preserve">Издание на </w:t>
            </w:r>
            <w:r w:rsidRPr="00FE3C19">
              <w:rPr>
                <w:rFonts w:cs="Arial"/>
                <w:noProof/>
                <w:sz w:val="18"/>
                <w:szCs w:val="18"/>
                <w:lang w:val="sk-SK"/>
              </w:rPr>
              <w:t>съобщение</w:t>
            </w:r>
          </w:p>
        </w:tc>
        <w:tc>
          <w:tcPr>
            <w:tcW w:w="900" w:type="dxa"/>
          </w:tcPr>
          <w:p w14:paraId="1F754BA2"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0054</w:t>
            </w:r>
          </w:p>
        </w:tc>
        <w:tc>
          <w:tcPr>
            <w:tcW w:w="3938" w:type="dxa"/>
          </w:tcPr>
          <w:p w14:paraId="71E35247" w14:textId="77777777" w:rsidR="00FD287F" w:rsidRPr="00FE3C19" w:rsidRDefault="00FD287F" w:rsidP="002C6C64">
            <w:pPr>
              <w:keepNext/>
              <w:spacing w:before="100" w:beforeAutospacing="1" w:after="100" w:afterAutospacing="1"/>
              <w:jc w:val="both"/>
              <w:rPr>
                <w:rFonts w:cs="Arial"/>
                <w:b/>
                <w:noProof/>
                <w:sz w:val="18"/>
                <w:szCs w:val="18"/>
                <w:lang w:val="bg-BG"/>
              </w:rPr>
            </w:pPr>
            <w:r w:rsidRPr="00FE3C19">
              <w:rPr>
                <w:rFonts w:cs="Arial"/>
                <w:b/>
                <w:noProof/>
                <w:sz w:val="18"/>
                <w:szCs w:val="18"/>
                <w:lang w:val="bg-BG"/>
              </w:rPr>
              <w:t>17А</w:t>
            </w:r>
          </w:p>
        </w:tc>
        <w:tc>
          <w:tcPr>
            <w:tcW w:w="1559" w:type="dxa"/>
          </w:tcPr>
          <w:p w14:paraId="38D8521F"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4DAFD9ED" w14:textId="77777777" w:rsidTr="00FD287F">
        <w:tc>
          <w:tcPr>
            <w:tcW w:w="3136" w:type="dxa"/>
          </w:tcPr>
          <w:p w14:paraId="0EEA2DA3"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CONTROLAGENCY</w:t>
            </w:r>
          </w:p>
        </w:tc>
        <w:tc>
          <w:tcPr>
            <w:tcW w:w="720" w:type="dxa"/>
          </w:tcPr>
          <w:p w14:paraId="48E5780B" w14:textId="77777777" w:rsidR="00FD287F" w:rsidRPr="00FE3C19" w:rsidRDefault="00EA14B5" w:rsidP="002C6C64">
            <w:pPr>
              <w:keepNext/>
              <w:spacing w:before="100" w:beforeAutospacing="1" w:after="100" w:afterAutospacing="1"/>
              <w:jc w:val="both"/>
              <w:rPr>
                <w:rFonts w:cs="Arial"/>
                <w:noProof/>
                <w:sz w:val="18"/>
                <w:szCs w:val="18"/>
                <w:lang w:val="sk-SK"/>
              </w:rPr>
            </w:pPr>
            <w:r>
              <w:rPr>
                <w:rFonts w:cs="Arial"/>
                <w:noProof/>
                <w:sz w:val="18"/>
                <w:szCs w:val="18"/>
                <w:lang w:val="sk-SK"/>
              </w:rPr>
              <w:t>3</w:t>
            </w:r>
            <w:r w:rsidRPr="00FE3C19">
              <w:rPr>
                <w:rFonts w:cs="Arial"/>
                <w:noProof/>
                <w:sz w:val="18"/>
                <w:szCs w:val="18"/>
                <w:lang w:val="sk-SK"/>
              </w:rPr>
              <w:t xml:space="preserve"> </w:t>
            </w:r>
          </w:p>
        </w:tc>
        <w:tc>
          <w:tcPr>
            <w:tcW w:w="3780" w:type="dxa"/>
          </w:tcPr>
          <w:p w14:paraId="263B0FD2"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bg-BG"/>
              </w:rPr>
              <w:t>Контролна а</w:t>
            </w:r>
            <w:r w:rsidRPr="00FE3C19">
              <w:rPr>
                <w:rFonts w:cs="Arial"/>
                <w:noProof/>
                <w:sz w:val="18"/>
                <w:szCs w:val="18"/>
                <w:lang w:val="sk-SK"/>
              </w:rPr>
              <w:t>генция</w:t>
            </w:r>
          </w:p>
        </w:tc>
        <w:tc>
          <w:tcPr>
            <w:tcW w:w="900" w:type="dxa"/>
          </w:tcPr>
          <w:p w14:paraId="42DAAC41"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0051</w:t>
            </w:r>
          </w:p>
        </w:tc>
        <w:tc>
          <w:tcPr>
            <w:tcW w:w="3938" w:type="dxa"/>
          </w:tcPr>
          <w:p w14:paraId="5A0EFF98" w14:textId="77777777" w:rsidR="00FD287F" w:rsidRPr="00FE3C19" w:rsidRDefault="00FD287F" w:rsidP="002C6C64">
            <w:pPr>
              <w:keepNext/>
              <w:spacing w:before="100" w:beforeAutospacing="1" w:after="100" w:afterAutospacing="1"/>
              <w:jc w:val="both"/>
              <w:rPr>
                <w:rFonts w:cs="Arial"/>
                <w:b/>
                <w:noProof/>
                <w:sz w:val="18"/>
                <w:szCs w:val="18"/>
                <w:lang w:val="sk-SK"/>
              </w:rPr>
            </w:pPr>
            <w:r w:rsidRPr="00FE3C19">
              <w:rPr>
                <w:rFonts w:cs="Arial"/>
                <w:b/>
                <w:sz w:val="18"/>
                <w:szCs w:val="18"/>
                <w:lang w:val="sk-SK"/>
              </w:rPr>
              <w:t>UN</w:t>
            </w:r>
          </w:p>
        </w:tc>
        <w:tc>
          <w:tcPr>
            <w:tcW w:w="1559" w:type="dxa"/>
          </w:tcPr>
          <w:p w14:paraId="0C705D16"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4ABEB912" w14:textId="77777777" w:rsidTr="00FD287F">
        <w:tc>
          <w:tcPr>
            <w:tcW w:w="3136" w:type="dxa"/>
            <w:tcBorders>
              <w:bottom w:val="single" w:sz="4" w:space="0" w:color="auto"/>
            </w:tcBorders>
          </w:tcPr>
          <w:p w14:paraId="6E483721"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ASSOCCODE</w:t>
            </w:r>
          </w:p>
        </w:tc>
        <w:tc>
          <w:tcPr>
            <w:tcW w:w="720" w:type="dxa"/>
            <w:tcBorders>
              <w:bottom w:val="single" w:sz="4" w:space="0" w:color="auto"/>
            </w:tcBorders>
          </w:tcPr>
          <w:p w14:paraId="6377EB9E"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6</w:t>
            </w:r>
          </w:p>
        </w:tc>
        <w:tc>
          <w:tcPr>
            <w:tcW w:w="3780" w:type="dxa"/>
            <w:tcBorders>
              <w:bottom w:val="single" w:sz="4" w:space="0" w:color="auto"/>
            </w:tcBorders>
          </w:tcPr>
          <w:p w14:paraId="0A96E558"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Национално ръководство за прилагане</w:t>
            </w:r>
          </w:p>
        </w:tc>
        <w:tc>
          <w:tcPr>
            <w:tcW w:w="900" w:type="dxa"/>
            <w:tcBorders>
              <w:bottom w:val="single" w:sz="4" w:space="0" w:color="auto"/>
            </w:tcBorders>
          </w:tcPr>
          <w:p w14:paraId="59E90562"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0057</w:t>
            </w:r>
          </w:p>
        </w:tc>
        <w:tc>
          <w:tcPr>
            <w:tcW w:w="3938" w:type="dxa"/>
            <w:tcBorders>
              <w:bottom w:val="single" w:sz="4" w:space="0" w:color="auto"/>
            </w:tcBorders>
          </w:tcPr>
          <w:p w14:paraId="5B806514" w14:textId="77777777" w:rsidR="00FD287F" w:rsidRPr="00FE3C19" w:rsidRDefault="00FD287F" w:rsidP="002C6C64">
            <w:pPr>
              <w:spacing w:before="100" w:beforeAutospacing="1" w:after="100" w:afterAutospacing="1"/>
              <w:jc w:val="both"/>
              <w:rPr>
                <w:rFonts w:cs="Arial"/>
                <w:b/>
                <w:noProof/>
                <w:sz w:val="18"/>
                <w:szCs w:val="18"/>
                <w:lang w:val="en-US"/>
              </w:rPr>
            </w:pPr>
            <w:r w:rsidRPr="00FE3C19">
              <w:rPr>
                <w:rFonts w:cs="Arial"/>
                <w:b/>
                <w:noProof/>
                <w:sz w:val="18"/>
                <w:szCs w:val="18"/>
                <w:lang w:val="sk-SK"/>
              </w:rPr>
              <w:t>B1BG01</w:t>
            </w:r>
          </w:p>
        </w:tc>
        <w:tc>
          <w:tcPr>
            <w:tcW w:w="1559" w:type="dxa"/>
            <w:tcBorders>
              <w:bottom w:val="single" w:sz="4" w:space="0" w:color="auto"/>
            </w:tcBorders>
          </w:tcPr>
          <w:p w14:paraId="67B2A05B"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5604016F" w14:textId="77777777" w:rsidTr="00FD287F">
        <w:tc>
          <w:tcPr>
            <w:tcW w:w="3136" w:type="dxa"/>
            <w:tcBorders>
              <w:right w:val="single" w:sz="4" w:space="0" w:color="000000"/>
            </w:tcBorders>
            <w:shd w:val="clear" w:color="auto" w:fill="BFBFBF"/>
          </w:tcPr>
          <w:p w14:paraId="11CEC49A"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lastRenderedPageBreak/>
              <w:t>&gt; BGM</w:t>
            </w:r>
          </w:p>
        </w:tc>
        <w:tc>
          <w:tcPr>
            <w:tcW w:w="720" w:type="dxa"/>
            <w:tcBorders>
              <w:left w:val="single" w:sz="4" w:space="0" w:color="000000"/>
              <w:right w:val="single" w:sz="4" w:space="0" w:color="000000"/>
            </w:tcBorders>
            <w:shd w:val="clear" w:color="auto" w:fill="BFBFBF"/>
          </w:tcPr>
          <w:p w14:paraId="44591259"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1-1</w:t>
            </w:r>
          </w:p>
        </w:tc>
        <w:tc>
          <w:tcPr>
            <w:tcW w:w="3780" w:type="dxa"/>
            <w:tcBorders>
              <w:left w:val="single" w:sz="4" w:space="0" w:color="000000"/>
              <w:right w:val="single" w:sz="4" w:space="0" w:color="000000"/>
            </w:tcBorders>
            <w:shd w:val="clear" w:color="auto" w:fill="BFBFBF"/>
          </w:tcPr>
          <w:p w14:paraId="2821C856" w14:textId="77777777" w:rsidR="00FD287F" w:rsidRPr="00FC23D2" w:rsidRDefault="00FD287F" w:rsidP="002C6C64">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Начало на съобщението</w:t>
            </w:r>
          </w:p>
        </w:tc>
        <w:tc>
          <w:tcPr>
            <w:tcW w:w="900" w:type="dxa"/>
            <w:tcBorders>
              <w:left w:val="single" w:sz="4" w:space="0" w:color="000000"/>
              <w:right w:val="single" w:sz="4" w:space="0" w:color="000000"/>
            </w:tcBorders>
            <w:shd w:val="clear" w:color="auto" w:fill="BFBFBF"/>
          </w:tcPr>
          <w:p w14:paraId="330F4337"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sz w:val="18"/>
                <w:szCs w:val="18"/>
                <w:lang w:val="sk-SK"/>
              </w:rPr>
              <w:t>BGM</w:t>
            </w:r>
          </w:p>
        </w:tc>
        <w:tc>
          <w:tcPr>
            <w:tcW w:w="3938" w:type="dxa"/>
            <w:tcBorders>
              <w:left w:val="single" w:sz="4" w:space="0" w:color="000000"/>
              <w:right w:val="single" w:sz="4" w:space="0" w:color="000000"/>
            </w:tcBorders>
            <w:shd w:val="clear" w:color="auto" w:fill="BFBFBF"/>
          </w:tcPr>
          <w:p w14:paraId="6B9262C1" w14:textId="77777777" w:rsidR="00FD287F" w:rsidRPr="00FC23D2" w:rsidRDefault="00FD287F" w:rsidP="002C6C64">
            <w:pPr>
              <w:keepNext/>
              <w:spacing w:before="100" w:beforeAutospacing="1" w:after="100" w:afterAutospacing="1"/>
              <w:jc w:val="both"/>
              <w:rPr>
                <w:rFonts w:cs="Arial"/>
                <w:b/>
                <w:noProof/>
                <w:sz w:val="18"/>
                <w:szCs w:val="18"/>
                <w:lang w:val="sk-SK"/>
              </w:rPr>
            </w:pPr>
          </w:p>
        </w:tc>
        <w:tc>
          <w:tcPr>
            <w:tcW w:w="1559" w:type="dxa"/>
            <w:tcBorders>
              <w:left w:val="single" w:sz="4" w:space="0" w:color="000000"/>
            </w:tcBorders>
            <w:shd w:val="clear" w:color="auto" w:fill="BFBFBF"/>
          </w:tcPr>
          <w:p w14:paraId="69E374C8" w14:textId="77777777" w:rsidR="00FD287F" w:rsidRPr="00FC23D2" w:rsidRDefault="00FD287F" w:rsidP="002C6C64">
            <w:pPr>
              <w:keepNext/>
              <w:spacing w:before="100" w:beforeAutospacing="1" w:after="100" w:afterAutospacing="1"/>
              <w:jc w:val="both"/>
              <w:rPr>
                <w:rFonts w:cs="Arial"/>
                <w:b/>
                <w:noProof/>
                <w:sz w:val="18"/>
                <w:szCs w:val="18"/>
                <w:lang w:val="sk-SK"/>
              </w:rPr>
            </w:pPr>
          </w:p>
        </w:tc>
      </w:tr>
      <w:tr w:rsidR="00FD287F" w:rsidRPr="00831B19" w14:paraId="0DABD7EF" w14:textId="77777777" w:rsidTr="00FD287F">
        <w:tc>
          <w:tcPr>
            <w:tcW w:w="3136" w:type="dxa"/>
          </w:tcPr>
          <w:p w14:paraId="72B7E4ED"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NAME</w:t>
            </w:r>
          </w:p>
        </w:tc>
        <w:tc>
          <w:tcPr>
            <w:tcW w:w="720" w:type="dxa"/>
          </w:tcPr>
          <w:p w14:paraId="13D63DA1"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1D0701C3" w14:textId="77777777" w:rsidR="00FD287F" w:rsidRPr="00FE3C19" w:rsidRDefault="00FD287F" w:rsidP="002C6C64">
            <w:pPr>
              <w:keepNext/>
              <w:spacing w:before="100" w:beforeAutospacing="1" w:after="100" w:afterAutospacing="1"/>
              <w:jc w:val="both"/>
              <w:rPr>
                <w:rFonts w:cs="Arial"/>
                <w:noProof/>
                <w:sz w:val="18"/>
                <w:szCs w:val="18"/>
                <w:lang w:val="bg-BG"/>
              </w:rPr>
            </w:pPr>
            <w:r w:rsidRPr="00FE3C19">
              <w:rPr>
                <w:rFonts w:cs="Arial"/>
                <w:noProof/>
                <w:sz w:val="18"/>
                <w:szCs w:val="18"/>
                <w:lang w:val="bg-BG"/>
              </w:rPr>
              <w:t>Код транзакция на съобщението</w:t>
            </w:r>
          </w:p>
        </w:tc>
        <w:tc>
          <w:tcPr>
            <w:tcW w:w="900" w:type="dxa"/>
          </w:tcPr>
          <w:p w14:paraId="30DB5920"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1001</w:t>
            </w:r>
          </w:p>
        </w:tc>
        <w:tc>
          <w:tcPr>
            <w:tcW w:w="3938" w:type="dxa"/>
          </w:tcPr>
          <w:p w14:paraId="69F6FECF" w14:textId="77777777" w:rsidR="00FD287F" w:rsidRPr="00FE3C19" w:rsidRDefault="00FD287F" w:rsidP="002C6C64">
            <w:pPr>
              <w:keepNext/>
              <w:spacing w:before="100" w:beforeAutospacing="1" w:after="100" w:afterAutospacing="1"/>
              <w:jc w:val="both"/>
              <w:rPr>
                <w:rFonts w:cs="Arial"/>
                <w:i/>
                <w:sz w:val="18"/>
                <w:szCs w:val="18"/>
                <w:lang w:val="sk-SK"/>
              </w:rPr>
            </w:pPr>
            <w:r w:rsidRPr="00FE3C19">
              <w:rPr>
                <w:rFonts w:cs="Arial"/>
                <w:i/>
                <w:sz w:val="18"/>
                <w:szCs w:val="18"/>
                <w:lang w:val="bg-BG"/>
              </w:rPr>
              <w:t>Код</w:t>
            </w:r>
            <w:r w:rsidRPr="00FE3C19">
              <w:rPr>
                <w:rFonts w:cs="Arial"/>
                <w:i/>
                <w:sz w:val="18"/>
                <w:szCs w:val="18"/>
                <w:lang w:val="sk-SK"/>
              </w:rPr>
              <w:t xml:space="preserve"> транзакция </w:t>
            </w:r>
            <w:r w:rsidRPr="00FE3C19">
              <w:rPr>
                <w:rFonts w:cs="Arial"/>
                <w:i/>
                <w:sz w:val="18"/>
                <w:szCs w:val="18"/>
                <w:lang w:val="bg-BG"/>
              </w:rPr>
              <w:t>на съобщението</w:t>
            </w:r>
          </w:p>
          <w:p w14:paraId="439A3167"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101</w:t>
            </w:r>
            <w:r w:rsidRPr="00852EF9">
              <w:rPr>
                <w:rFonts w:cs="Arial"/>
                <w:noProof/>
                <w:sz w:val="18"/>
                <w:szCs w:val="18"/>
                <w:lang w:val="sk-SK"/>
              </w:rPr>
              <w:tab/>
              <w:t>Заявление за смяна  на КБГ/ДЕЕ</w:t>
            </w:r>
          </w:p>
          <w:p w14:paraId="0D660CF8"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240</w:t>
            </w:r>
            <w:r w:rsidRPr="00852EF9">
              <w:rPr>
                <w:rFonts w:cs="Arial"/>
                <w:noProof/>
                <w:sz w:val="18"/>
                <w:szCs w:val="18"/>
                <w:lang w:val="sk-SK"/>
              </w:rPr>
              <w:tab/>
              <w:t>Възражение от КБГ/ДЕЕ – настоящ за смяна на КБГ/ДЕЕ.</w:t>
            </w:r>
          </w:p>
          <w:p w14:paraId="1F0C43B0" w14:textId="77777777" w:rsidR="00FD287F" w:rsidRPr="00FE3C1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241</w:t>
            </w:r>
            <w:r w:rsidRPr="00852EF9">
              <w:rPr>
                <w:rFonts w:cs="Arial"/>
                <w:noProof/>
                <w:sz w:val="18"/>
                <w:szCs w:val="18"/>
                <w:lang w:val="sk-SK"/>
              </w:rPr>
              <w:tab/>
              <w:t xml:space="preserve">Отмяна на възражение (240) от КБГ/ДЕЕ – </w:t>
            </w:r>
            <w:r w:rsidR="00840214" w:rsidRPr="00852EF9">
              <w:rPr>
                <w:rFonts w:cs="Arial"/>
                <w:noProof/>
                <w:sz w:val="18"/>
                <w:szCs w:val="18"/>
                <w:lang w:val="bg-BG"/>
              </w:rPr>
              <w:t>нов</w:t>
            </w:r>
            <w:r w:rsidRPr="00852EF9">
              <w:rPr>
                <w:rFonts w:cs="Arial"/>
                <w:noProof/>
                <w:sz w:val="18"/>
                <w:szCs w:val="18"/>
                <w:lang w:val="sk-SK"/>
              </w:rPr>
              <w:t xml:space="preserve"> за смяна на КБГ/ДЕЕ.</w:t>
            </w:r>
          </w:p>
          <w:p w14:paraId="348D7641" w14:textId="77777777" w:rsidR="00FD287F" w:rsidRPr="00852EF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250</w:t>
            </w:r>
            <w:r w:rsidRPr="00FE3C19">
              <w:rPr>
                <w:rFonts w:cs="Arial"/>
                <w:noProof/>
                <w:sz w:val="18"/>
                <w:szCs w:val="18"/>
                <w:lang w:val="sk-SK"/>
              </w:rPr>
              <w:tab/>
              <w:t>Уведомление за изтекъл срок на договора</w:t>
            </w:r>
            <w:r w:rsidR="00D15F95">
              <w:rPr>
                <w:rFonts w:cs="Arial"/>
                <w:noProof/>
                <w:sz w:val="18"/>
                <w:szCs w:val="18"/>
                <w:lang w:val="bg-BG"/>
              </w:rPr>
              <w:t>.</w:t>
            </w:r>
          </w:p>
          <w:p w14:paraId="31FE61BF" w14:textId="77777777" w:rsidR="00D15F95" w:rsidRPr="00852EF9" w:rsidRDefault="00D15F95"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301</w:t>
            </w:r>
            <w:r w:rsidRPr="00852EF9">
              <w:rPr>
                <w:rFonts w:cs="Arial"/>
                <w:noProof/>
                <w:sz w:val="18"/>
                <w:szCs w:val="18"/>
                <w:lang w:val="sk-SK"/>
              </w:rPr>
              <w:tab/>
            </w:r>
            <w:r w:rsidRPr="00852EF9">
              <w:rPr>
                <w:rFonts w:cs="Arial"/>
                <w:noProof/>
                <w:sz w:val="18"/>
                <w:szCs w:val="18"/>
                <w:lang w:val="bg-BG"/>
              </w:rPr>
              <w:t xml:space="preserve">Запитване от МО към ДПИ за наличие на договор за ТИ/клиент. </w:t>
            </w:r>
          </w:p>
          <w:p w14:paraId="06F8B6D4"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304</w:t>
            </w:r>
            <w:r w:rsidRPr="00852EF9">
              <w:rPr>
                <w:rFonts w:cs="Arial"/>
                <w:noProof/>
                <w:sz w:val="18"/>
                <w:szCs w:val="18"/>
                <w:lang w:val="sk-SK"/>
              </w:rPr>
              <w:tab/>
              <w:t xml:space="preserve">Информация за начало на процеса по смяна на </w:t>
            </w:r>
            <w:r w:rsidR="00840214" w:rsidRPr="00852EF9">
              <w:rPr>
                <w:rFonts w:cs="Arial"/>
                <w:noProof/>
                <w:sz w:val="18"/>
                <w:szCs w:val="18"/>
                <w:lang w:val="bg-BG"/>
              </w:rPr>
              <w:t>КБГ/</w:t>
            </w:r>
            <w:r w:rsidRPr="00852EF9">
              <w:rPr>
                <w:rFonts w:cs="Arial"/>
                <w:noProof/>
                <w:sz w:val="18"/>
                <w:szCs w:val="18"/>
                <w:lang w:val="sk-SK"/>
              </w:rPr>
              <w:t>ДЕЕ към КБГ/ДЕЕ - настоящ.</w:t>
            </w:r>
          </w:p>
          <w:p w14:paraId="0E8A9FB6"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305</w:t>
            </w:r>
            <w:r w:rsidRPr="00852EF9">
              <w:rPr>
                <w:rFonts w:cs="Arial"/>
                <w:noProof/>
                <w:sz w:val="18"/>
                <w:szCs w:val="18"/>
                <w:lang w:val="sk-SK"/>
              </w:rPr>
              <w:tab/>
              <w:t>Информация за начало на процеса по смяна на ДЕЕ към КБГ/ДЕЕ - нов.</w:t>
            </w:r>
          </w:p>
          <w:p w14:paraId="771DC189"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343</w:t>
            </w:r>
            <w:r w:rsidRPr="00852EF9">
              <w:rPr>
                <w:rFonts w:cs="Arial"/>
                <w:noProof/>
                <w:sz w:val="18"/>
                <w:szCs w:val="18"/>
                <w:lang w:val="sk-SK"/>
              </w:rPr>
              <w:tab/>
              <w:t>Изпращане на  пълни основни данни вкл. СТИ</w:t>
            </w:r>
            <w:r w:rsidR="007E2103" w:rsidRPr="00852EF9">
              <w:rPr>
                <w:rFonts w:cs="Arial"/>
                <w:noProof/>
                <w:sz w:val="18"/>
                <w:szCs w:val="18"/>
                <w:lang w:val="bg-BG"/>
              </w:rPr>
              <w:t xml:space="preserve"> (за обект към ОРМ)</w:t>
            </w:r>
            <w:r w:rsidRPr="00852EF9">
              <w:rPr>
                <w:rFonts w:cs="Arial"/>
                <w:noProof/>
                <w:sz w:val="18"/>
                <w:szCs w:val="18"/>
                <w:lang w:val="sk-SK"/>
              </w:rPr>
              <w:t xml:space="preserve"> с начални показания </w:t>
            </w:r>
          </w:p>
          <w:p w14:paraId="4B969C5B"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350</w:t>
            </w:r>
            <w:r w:rsidRPr="00852EF9">
              <w:rPr>
                <w:rFonts w:cs="Arial"/>
                <w:noProof/>
                <w:sz w:val="18"/>
                <w:szCs w:val="18"/>
                <w:lang w:val="sk-SK"/>
              </w:rPr>
              <w:tab/>
              <w:t>Информация за неудовлетворяващи  условията за смяна или коректност данни</w:t>
            </w:r>
          </w:p>
          <w:p w14:paraId="6BF92500"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351</w:t>
            </w:r>
            <w:r w:rsidRPr="00852EF9">
              <w:rPr>
                <w:rFonts w:cs="Arial"/>
                <w:noProof/>
                <w:sz w:val="18"/>
                <w:szCs w:val="18"/>
                <w:lang w:val="sk-SK"/>
              </w:rPr>
              <w:tab/>
              <w:t>Приемане на възражение от КБГ/ДЕЕ – настоящ.</w:t>
            </w:r>
          </w:p>
          <w:p w14:paraId="500D57F3" w14:textId="77777777" w:rsidR="00FD287F" w:rsidRPr="00FE3C1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353</w:t>
            </w:r>
            <w:r w:rsidRPr="00852EF9">
              <w:rPr>
                <w:rFonts w:cs="Arial"/>
                <w:noProof/>
                <w:sz w:val="18"/>
                <w:szCs w:val="18"/>
                <w:lang w:val="sk-SK"/>
              </w:rPr>
              <w:tab/>
              <w:t>Отхвърляне на възражение  на КБГ/ДЕЕ – настоящ, поради неспазен срок на подаване.</w:t>
            </w:r>
          </w:p>
          <w:p w14:paraId="2AF3F54C"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lastRenderedPageBreak/>
              <w:t>354</w:t>
            </w:r>
            <w:r w:rsidRPr="00852EF9">
              <w:rPr>
                <w:rFonts w:cs="Arial"/>
                <w:noProof/>
                <w:sz w:val="18"/>
                <w:szCs w:val="18"/>
                <w:lang w:val="sk-SK"/>
              </w:rPr>
              <w:tab/>
              <w:t xml:space="preserve">Информация за </w:t>
            </w:r>
            <w:r w:rsidR="008357E5" w:rsidRPr="00852EF9">
              <w:rPr>
                <w:rFonts w:cs="Arial"/>
                <w:noProof/>
                <w:sz w:val="18"/>
                <w:szCs w:val="18"/>
                <w:lang w:val="bg-BG"/>
              </w:rPr>
              <w:t xml:space="preserve">постъпило </w:t>
            </w:r>
            <w:r w:rsidRPr="00852EF9">
              <w:rPr>
                <w:rFonts w:cs="Arial"/>
                <w:noProof/>
                <w:sz w:val="18"/>
                <w:szCs w:val="18"/>
                <w:lang w:val="sk-SK"/>
              </w:rPr>
              <w:t>възражение (240)</w:t>
            </w:r>
            <w:r w:rsidR="008357E5" w:rsidRPr="00852EF9">
              <w:rPr>
                <w:rFonts w:cs="Arial"/>
                <w:noProof/>
                <w:sz w:val="18"/>
                <w:szCs w:val="18"/>
                <w:lang w:val="bg-BG"/>
              </w:rPr>
              <w:t xml:space="preserve"> по процедура за смяна КБГ/ДЕЕ</w:t>
            </w:r>
            <w:r w:rsidRPr="00852EF9">
              <w:rPr>
                <w:rFonts w:cs="Arial"/>
                <w:noProof/>
                <w:sz w:val="18"/>
                <w:szCs w:val="18"/>
                <w:lang w:val="sk-SK"/>
              </w:rPr>
              <w:t xml:space="preserve"> към КБГ/ДЕЕ – нов.</w:t>
            </w:r>
          </w:p>
          <w:p w14:paraId="6C162D4A"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355</w:t>
            </w:r>
            <w:r w:rsidRPr="00852EF9">
              <w:rPr>
                <w:rFonts w:cs="Arial"/>
                <w:noProof/>
                <w:sz w:val="18"/>
                <w:szCs w:val="18"/>
                <w:lang w:val="sk-SK"/>
              </w:rPr>
              <w:tab/>
              <w:t>Информация за прекратяване на процедурата, поради възражение (240) към КБГ/ДЕЕ – нов.</w:t>
            </w:r>
          </w:p>
          <w:p w14:paraId="29D45111" w14:textId="77777777" w:rsidR="00D15F95" w:rsidRPr="00FE3C19" w:rsidRDefault="00D15F95"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356</w:t>
            </w:r>
            <w:r w:rsidRPr="00852EF9">
              <w:rPr>
                <w:rFonts w:cs="Arial"/>
                <w:noProof/>
                <w:sz w:val="18"/>
                <w:szCs w:val="18"/>
                <w:lang w:val="sk-SK"/>
              </w:rPr>
              <w:tab/>
              <w:t xml:space="preserve">Информация за </w:t>
            </w:r>
            <w:r w:rsidR="00F81AB0" w:rsidRPr="00852EF9">
              <w:rPr>
                <w:rFonts w:cs="Arial"/>
                <w:noProof/>
                <w:sz w:val="18"/>
                <w:szCs w:val="18"/>
                <w:lang w:val="bg-BG"/>
              </w:rPr>
              <w:t xml:space="preserve">отстранени причини за възражението по смяна на ДЕЕ/КБГ </w:t>
            </w:r>
            <w:r w:rsidR="00F81AB0" w:rsidRPr="00852EF9">
              <w:rPr>
                <w:rFonts w:cs="Arial"/>
                <w:noProof/>
                <w:sz w:val="18"/>
                <w:szCs w:val="18"/>
                <w:lang w:val="sk-SK"/>
              </w:rPr>
              <w:t>(241</w:t>
            </w:r>
            <w:r w:rsidRPr="00852EF9">
              <w:rPr>
                <w:rFonts w:cs="Arial"/>
                <w:noProof/>
                <w:sz w:val="18"/>
                <w:szCs w:val="18"/>
                <w:lang w:val="sk-SK"/>
              </w:rPr>
              <w:t xml:space="preserve">) </w:t>
            </w:r>
            <w:r w:rsidR="00F81AB0" w:rsidRPr="00852EF9">
              <w:rPr>
                <w:rFonts w:cs="Arial"/>
                <w:noProof/>
                <w:sz w:val="18"/>
                <w:szCs w:val="18"/>
                <w:lang w:val="bg-BG"/>
              </w:rPr>
              <w:t xml:space="preserve">от МО </w:t>
            </w:r>
            <w:r w:rsidR="00F81AB0" w:rsidRPr="00852EF9">
              <w:rPr>
                <w:rFonts w:cs="Arial"/>
                <w:noProof/>
                <w:sz w:val="18"/>
                <w:szCs w:val="18"/>
                <w:lang w:val="sk-SK"/>
              </w:rPr>
              <w:t>към КБГ/ДЕЕ – настоящ</w:t>
            </w:r>
            <w:r w:rsidRPr="00852EF9">
              <w:rPr>
                <w:rFonts w:cs="Arial"/>
                <w:noProof/>
                <w:sz w:val="18"/>
                <w:szCs w:val="18"/>
                <w:lang w:val="sk-SK"/>
              </w:rPr>
              <w:t>.</w:t>
            </w:r>
          </w:p>
          <w:p w14:paraId="5136C347"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385</w:t>
            </w:r>
            <w:r w:rsidRPr="00FE3C19">
              <w:rPr>
                <w:rFonts w:cs="Arial"/>
                <w:noProof/>
                <w:sz w:val="18"/>
                <w:szCs w:val="18"/>
                <w:lang w:val="sk-SK"/>
              </w:rPr>
              <w:tab/>
              <w:t>Информация за прекратяване на процедурата, поради стартирала процедура по смяна на КБГ/ДЕЕ.</w:t>
            </w:r>
          </w:p>
          <w:p w14:paraId="3CEE6D49"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386</w:t>
            </w:r>
            <w:r w:rsidRPr="00FE3C19">
              <w:rPr>
                <w:rFonts w:cs="Arial"/>
                <w:noProof/>
                <w:sz w:val="18"/>
                <w:szCs w:val="18"/>
                <w:lang w:val="sk-SK"/>
              </w:rPr>
              <w:tab/>
              <w:t>Информация за прекратяване на процедурата, поради неспазен срок на уведмлението.</w:t>
            </w:r>
          </w:p>
          <w:p w14:paraId="22F688B7" w14:textId="77777777" w:rsidR="0087333F" w:rsidRDefault="00FD287F" w:rsidP="00AA27D3">
            <w:pPr>
              <w:keepNext/>
              <w:spacing w:before="100" w:beforeAutospacing="1" w:after="100" w:afterAutospacing="1"/>
              <w:jc w:val="both"/>
              <w:rPr>
                <w:rFonts w:cs="Arial"/>
                <w:noProof/>
                <w:sz w:val="18"/>
                <w:szCs w:val="18"/>
                <w:lang w:val="bg-BG"/>
              </w:rPr>
            </w:pPr>
            <w:r w:rsidRPr="00FE3C19">
              <w:rPr>
                <w:rFonts w:cs="Arial"/>
                <w:b/>
                <w:noProof/>
                <w:sz w:val="18"/>
                <w:szCs w:val="18"/>
                <w:lang w:val="sk-SK"/>
              </w:rPr>
              <w:t>401</w:t>
            </w:r>
            <w:r w:rsidRPr="00FE3C19">
              <w:rPr>
                <w:rFonts w:cs="Arial"/>
                <w:noProof/>
                <w:sz w:val="18"/>
                <w:szCs w:val="18"/>
                <w:lang w:val="sk-SK"/>
              </w:rPr>
              <w:tab/>
              <w:t>Подаване на възражение</w:t>
            </w:r>
            <w:r w:rsidRPr="00FE3C19">
              <w:rPr>
                <w:rFonts w:cs="Arial"/>
                <w:noProof/>
                <w:sz w:val="18"/>
                <w:szCs w:val="18"/>
                <w:lang w:val="bg-BG"/>
              </w:rPr>
              <w:t xml:space="preserve"> за фактурирани мрежови услуги</w:t>
            </w:r>
          </w:p>
          <w:p w14:paraId="4F8C8579" w14:textId="1ACC1962" w:rsidR="00AA27D3" w:rsidRPr="00852EF9" w:rsidRDefault="00AA27D3" w:rsidP="00AA27D3">
            <w:pPr>
              <w:keepNext/>
              <w:spacing w:before="100" w:beforeAutospacing="1" w:after="100" w:afterAutospacing="1"/>
              <w:jc w:val="both"/>
              <w:rPr>
                <w:rFonts w:cs="Arial"/>
                <w:noProof/>
                <w:sz w:val="18"/>
                <w:szCs w:val="18"/>
                <w:lang w:val="bg-BG"/>
              </w:rPr>
            </w:pPr>
            <w:r w:rsidRPr="00852EF9">
              <w:rPr>
                <w:rFonts w:cs="Arial"/>
                <w:b/>
                <w:noProof/>
                <w:sz w:val="18"/>
                <w:szCs w:val="18"/>
                <w:lang w:val="sk-SK"/>
              </w:rPr>
              <w:t>405</w:t>
            </w:r>
            <w:r w:rsidRPr="00852EF9">
              <w:rPr>
                <w:rFonts w:cs="Arial"/>
                <w:noProof/>
                <w:sz w:val="18"/>
                <w:szCs w:val="18"/>
                <w:lang w:val="sk-SK"/>
              </w:rPr>
              <w:tab/>
            </w:r>
            <w:r w:rsidRPr="00852EF9">
              <w:rPr>
                <w:rFonts w:cs="Arial"/>
                <w:noProof/>
                <w:sz w:val="18"/>
                <w:szCs w:val="18"/>
                <w:lang w:val="bg-BG"/>
              </w:rPr>
              <w:t xml:space="preserve">От ДПИ към МО – НЕ, </w:t>
            </w:r>
            <w:r w:rsidR="00D15F95" w:rsidRPr="00852EF9">
              <w:rPr>
                <w:rFonts w:cs="Arial"/>
                <w:noProof/>
                <w:sz w:val="18"/>
                <w:szCs w:val="18"/>
                <w:lang w:val="bg-BG"/>
              </w:rPr>
              <w:t>няма договор за ТИ</w:t>
            </w:r>
            <w:r w:rsidRPr="00852EF9">
              <w:rPr>
                <w:rFonts w:cs="Arial"/>
                <w:noProof/>
                <w:sz w:val="18"/>
                <w:szCs w:val="18"/>
                <w:lang w:val="bg-BG"/>
              </w:rPr>
              <w:t>/клиент с ДПИ</w:t>
            </w:r>
          </w:p>
          <w:p w14:paraId="5CE95D5B" w14:textId="77777777" w:rsidR="00AA27D3" w:rsidRPr="00FE3C19" w:rsidRDefault="00AA27D3" w:rsidP="002F0A3E">
            <w:pPr>
              <w:keepNext/>
              <w:spacing w:before="100" w:beforeAutospacing="1" w:after="100" w:afterAutospacing="1"/>
              <w:jc w:val="both"/>
              <w:rPr>
                <w:rFonts w:cs="Arial"/>
                <w:noProof/>
                <w:sz w:val="18"/>
                <w:szCs w:val="18"/>
                <w:lang w:val="bg-BG"/>
              </w:rPr>
            </w:pPr>
            <w:r w:rsidRPr="00852EF9">
              <w:rPr>
                <w:rFonts w:cs="Arial"/>
                <w:b/>
                <w:noProof/>
                <w:sz w:val="18"/>
                <w:szCs w:val="18"/>
                <w:lang w:val="sk-SK"/>
              </w:rPr>
              <w:t>406</w:t>
            </w:r>
            <w:r w:rsidRPr="00852EF9">
              <w:rPr>
                <w:rFonts w:cs="Arial"/>
                <w:noProof/>
                <w:sz w:val="18"/>
                <w:szCs w:val="18"/>
                <w:lang w:val="sk-SK"/>
              </w:rPr>
              <w:tab/>
            </w:r>
            <w:r w:rsidRPr="00852EF9">
              <w:rPr>
                <w:rFonts w:cs="Arial"/>
                <w:noProof/>
                <w:sz w:val="18"/>
                <w:szCs w:val="18"/>
                <w:lang w:val="bg-BG"/>
              </w:rPr>
              <w:t>От ДПИ към МО – ДА, има</w:t>
            </w:r>
            <w:r w:rsidR="00D15F95" w:rsidRPr="00852EF9">
              <w:rPr>
                <w:rFonts w:cs="Arial"/>
                <w:noProof/>
                <w:sz w:val="18"/>
                <w:szCs w:val="18"/>
                <w:lang w:val="bg-BG"/>
              </w:rPr>
              <w:t xml:space="preserve"> договор за ТИ</w:t>
            </w:r>
            <w:r w:rsidRPr="00852EF9">
              <w:rPr>
                <w:rFonts w:cs="Arial"/>
                <w:noProof/>
                <w:sz w:val="18"/>
                <w:szCs w:val="18"/>
                <w:lang w:val="bg-BG"/>
              </w:rPr>
              <w:t>/клиент с ДПИ</w:t>
            </w:r>
          </w:p>
          <w:p w14:paraId="7FAF4332"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w:t>
            </w:r>
            <w:r w:rsidRPr="00FE3C19">
              <w:rPr>
                <w:rFonts w:cs="Arial"/>
                <w:b/>
                <w:noProof/>
                <w:sz w:val="18"/>
                <w:szCs w:val="18"/>
                <w:lang w:val="bg-BG"/>
              </w:rPr>
              <w:t>08</w:t>
            </w:r>
            <w:r w:rsidRPr="00FE3C19">
              <w:rPr>
                <w:rFonts w:cs="Arial"/>
                <w:noProof/>
                <w:sz w:val="18"/>
                <w:szCs w:val="18"/>
                <w:lang w:val="sk-SK"/>
              </w:rPr>
              <w:tab/>
              <w:t>Уведомление за период в който ще се изпълни искането за възстановяване на снабдяването 413</w:t>
            </w:r>
          </w:p>
          <w:p w14:paraId="01B1DEE3"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w:t>
            </w:r>
            <w:r w:rsidRPr="00FE3C19">
              <w:rPr>
                <w:rFonts w:cs="Arial"/>
                <w:b/>
                <w:noProof/>
                <w:sz w:val="18"/>
                <w:szCs w:val="18"/>
                <w:lang w:val="bg-BG"/>
              </w:rPr>
              <w:t>09</w:t>
            </w:r>
            <w:r w:rsidRPr="00FE3C19">
              <w:rPr>
                <w:rFonts w:cs="Arial"/>
                <w:noProof/>
                <w:sz w:val="18"/>
                <w:szCs w:val="18"/>
                <w:lang w:val="sk-SK"/>
              </w:rPr>
              <w:tab/>
              <w:t>Уведомление за период в който ще се изпълни искането за преустановяване на снабдяването 411</w:t>
            </w:r>
          </w:p>
          <w:p w14:paraId="1FC0588C"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lastRenderedPageBreak/>
              <w:t>410</w:t>
            </w:r>
            <w:r w:rsidRPr="00FE3C19">
              <w:rPr>
                <w:rFonts w:cs="Arial"/>
                <w:noProof/>
                <w:sz w:val="18"/>
                <w:szCs w:val="18"/>
                <w:lang w:val="sk-SK"/>
              </w:rPr>
              <w:tab/>
              <w:t>Изпращане на възражение по период на сетълмент</w:t>
            </w:r>
          </w:p>
          <w:p w14:paraId="3111C18A"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411</w:t>
            </w:r>
            <w:r w:rsidRPr="00FE3C19">
              <w:rPr>
                <w:rFonts w:cs="Arial"/>
                <w:noProof/>
                <w:sz w:val="18"/>
                <w:szCs w:val="18"/>
                <w:lang w:val="sk-SK"/>
              </w:rPr>
              <w:tab/>
              <w:t>Искане за преустановяване на доставка</w:t>
            </w:r>
          </w:p>
          <w:p w14:paraId="113A8AFA"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413</w:t>
            </w:r>
            <w:r w:rsidRPr="00FE3C19">
              <w:rPr>
                <w:rFonts w:cs="Arial"/>
                <w:noProof/>
                <w:sz w:val="18"/>
                <w:szCs w:val="18"/>
                <w:lang w:val="sk-SK"/>
              </w:rPr>
              <w:tab/>
              <w:t>Искане за възстановяване на снабдяването</w:t>
            </w:r>
          </w:p>
          <w:p w14:paraId="0DF24302"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41</w:t>
            </w:r>
            <w:r w:rsidRPr="00FE3C19">
              <w:rPr>
                <w:rFonts w:cs="Arial"/>
                <w:b/>
                <w:noProof/>
                <w:sz w:val="18"/>
                <w:szCs w:val="18"/>
                <w:lang w:val="bg-BG"/>
              </w:rPr>
              <w:t>5</w:t>
            </w:r>
            <w:r w:rsidRPr="00FE3C19">
              <w:rPr>
                <w:rFonts w:cs="Arial"/>
                <w:noProof/>
                <w:sz w:val="18"/>
                <w:szCs w:val="18"/>
                <w:lang w:val="sk-SK"/>
              </w:rPr>
              <w:tab/>
              <w:t>Уведомление</w:t>
            </w:r>
            <w:r w:rsidRPr="00FE3C19">
              <w:rPr>
                <w:rFonts w:cs="Arial"/>
                <w:noProof/>
                <w:sz w:val="18"/>
                <w:szCs w:val="18"/>
                <w:lang w:val="bg-BG"/>
              </w:rPr>
              <w:t xml:space="preserve"> </w:t>
            </w:r>
            <w:r w:rsidRPr="00FE3C19">
              <w:rPr>
                <w:rFonts w:cs="Arial"/>
                <w:noProof/>
                <w:sz w:val="18"/>
                <w:szCs w:val="18"/>
                <w:lang w:val="sk-SK"/>
              </w:rPr>
              <w:t>за изпълнено/неизпълнено преустановяване на снабдяването</w:t>
            </w:r>
          </w:p>
          <w:p w14:paraId="22016152"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416</w:t>
            </w:r>
            <w:r w:rsidRPr="00FE3C19">
              <w:rPr>
                <w:rFonts w:cs="Arial"/>
                <w:noProof/>
                <w:sz w:val="18"/>
                <w:szCs w:val="18"/>
                <w:lang w:val="sk-SK"/>
              </w:rPr>
              <w:tab/>
              <w:t>Уведомление до КБГ/ДЕЕ за преустановени мрежови услуги и отпадане от балансиращата група</w:t>
            </w:r>
          </w:p>
          <w:p w14:paraId="29FF461B"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41</w:t>
            </w:r>
            <w:r w:rsidRPr="00FE3C19">
              <w:rPr>
                <w:rFonts w:cs="Arial"/>
                <w:b/>
                <w:noProof/>
                <w:sz w:val="18"/>
                <w:szCs w:val="18"/>
                <w:lang w:val="bg-BG"/>
              </w:rPr>
              <w:t>7</w:t>
            </w:r>
            <w:r w:rsidRPr="00FE3C19">
              <w:rPr>
                <w:rFonts w:cs="Arial"/>
                <w:noProof/>
                <w:sz w:val="18"/>
                <w:szCs w:val="18"/>
                <w:lang w:val="sk-SK"/>
              </w:rPr>
              <w:tab/>
              <w:t>Уведомление за преустановяване на предоставяне на данни от измерванията</w:t>
            </w:r>
          </w:p>
          <w:p w14:paraId="41313FF1"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418</w:t>
            </w:r>
            <w:r w:rsidRPr="00FE3C19">
              <w:rPr>
                <w:rFonts w:cs="Arial"/>
                <w:noProof/>
                <w:sz w:val="18"/>
                <w:szCs w:val="18"/>
                <w:lang w:val="sk-SK"/>
              </w:rPr>
              <w:tab/>
              <w:t>Отмяна на искане за преустановяване на снабдяване</w:t>
            </w:r>
          </w:p>
          <w:p w14:paraId="196EDAFE"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420</w:t>
            </w:r>
            <w:r w:rsidRPr="00FE3C19">
              <w:rPr>
                <w:rFonts w:cs="Arial"/>
                <w:noProof/>
                <w:sz w:val="18"/>
                <w:szCs w:val="18"/>
                <w:lang w:val="sk-SK"/>
              </w:rPr>
              <w:tab/>
              <w:t>Отмяна на искане за възстановяване на снабдяването</w:t>
            </w:r>
          </w:p>
          <w:p w14:paraId="4CD3FEF7" w14:textId="362C6A1E" w:rsidR="00FD287F"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42</w:t>
            </w:r>
            <w:r w:rsidRPr="00FE3C19">
              <w:rPr>
                <w:rFonts w:cs="Arial"/>
                <w:b/>
                <w:noProof/>
                <w:sz w:val="18"/>
                <w:szCs w:val="18"/>
                <w:lang w:val="bg-BG"/>
              </w:rPr>
              <w:t>2</w:t>
            </w:r>
            <w:r w:rsidRPr="00FE3C19">
              <w:rPr>
                <w:rFonts w:cs="Arial"/>
                <w:noProof/>
                <w:sz w:val="18"/>
                <w:szCs w:val="18"/>
                <w:lang w:val="sk-SK"/>
              </w:rPr>
              <w:tab/>
              <w:t>Уведомление за изпълнено/неизпълнено възстановяване на снабдяването</w:t>
            </w:r>
          </w:p>
          <w:p w14:paraId="60EFC023" w14:textId="32528722" w:rsidR="00013DDB" w:rsidRPr="00FE3C19" w:rsidRDefault="00013DDB" w:rsidP="002F0A3E">
            <w:pPr>
              <w:keepNext/>
              <w:spacing w:before="100" w:beforeAutospacing="1" w:after="100" w:afterAutospacing="1"/>
              <w:jc w:val="both"/>
              <w:rPr>
                <w:rFonts w:cs="Arial"/>
                <w:noProof/>
                <w:sz w:val="18"/>
                <w:szCs w:val="18"/>
                <w:lang w:val="bg-BG"/>
              </w:rPr>
            </w:pPr>
            <w:r>
              <w:rPr>
                <w:rFonts w:cs="Arial"/>
                <w:noProof/>
                <w:sz w:val="18"/>
                <w:szCs w:val="18"/>
                <w:lang w:val="sk-SK"/>
              </w:rPr>
              <w:t>433</w:t>
            </w:r>
            <w:r w:rsidRPr="00FE3C19">
              <w:rPr>
                <w:rFonts w:cs="Arial"/>
                <w:noProof/>
                <w:sz w:val="18"/>
                <w:szCs w:val="18"/>
                <w:lang w:val="sk-SK"/>
              </w:rPr>
              <w:tab/>
            </w:r>
            <w:r w:rsidRPr="009162B7">
              <w:rPr>
                <w:rFonts w:cs="Arial"/>
                <w:color w:val="000000"/>
                <w:sz w:val="18"/>
                <w:szCs w:val="18"/>
                <w:lang w:val="sk-SK" w:eastAsia="bg-BG"/>
              </w:rPr>
              <w:t>K</w:t>
            </w:r>
            <w:r w:rsidRPr="00780E86">
              <w:rPr>
                <w:rFonts w:cs="Arial"/>
                <w:color w:val="000000"/>
                <w:sz w:val="18"/>
                <w:szCs w:val="18"/>
                <w:lang w:val="bg-BG" w:eastAsia="bg-BG"/>
              </w:rPr>
              <w:t xml:space="preserve">ратки основни бизнес </w:t>
            </w:r>
            <w:r>
              <w:rPr>
                <w:rFonts w:cs="Arial"/>
                <w:color w:val="000000"/>
                <w:sz w:val="18"/>
                <w:szCs w:val="18"/>
                <w:lang w:val="bg-BG" w:eastAsia="bg-BG"/>
              </w:rPr>
              <w:t xml:space="preserve">и </w:t>
            </w:r>
            <w:r w:rsidRPr="00780E86">
              <w:rPr>
                <w:rFonts w:cs="Arial"/>
                <w:color w:val="000000"/>
                <w:sz w:val="18"/>
                <w:szCs w:val="18"/>
                <w:lang w:val="bg-BG" w:eastAsia="bg-BG"/>
              </w:rPr>
              <w:t>технически данни на ТИ след смяната.</w:t>
            </w:r>
          </w:p>
          <w:p w14:paraId="3AC4212D" w14:textId="77777777" w:rsidR="00FD287F" w:rsidRPr="00852EF9" w:rsidRDefault="00FD287F" w:rsidP="002F0A3E">
            <w:pPr>
              <w:keepNext/>
              <w:spacing w:before="100" w:beforeAutospacing="1" w:after="100" w:afterAutospacing="1"/>
              <w:jc w:val="both"/>
              <w:rPr>
                <w:rFonts w:cs="Arial"/>
                <w:noProof/>
                <w:sz w:val="18"/>
                <w:szCs w:val="18"/>
                <w:lang w:val="bg-BG"/>
              </w:rPr>
            </w:pPr>
            <w:r w:rsidRPr="00852EF9">
              <w:rPr>
                <w:rFonts w:cs="Arial"/>
                <w:b/>
                <w:noProof/>
                <w:sz w:val="18"/>
                <w:szCs w:val="18"/>
                <w:lang w:val="sk-SK"/>
              </w:rPr>
              <w:t>434</w:t>
            </w:r>
            <w:r w:rsidRPr="00852EF9">
              <w:rPr>
                <w:rFonts w:cs="Arial"/>
                <w:noProof/>
                <w:sz w:val="18"/>
                <w:szCs w:val="18"/>
                <w:lang w:val="sk-SK"/>
              </w:rPr>
              <w:tab/>
              <w:t xml:space="preserve">Информация за отказ от старт на процедура по смяна на КБГ/ДЕЕ – нов </w:t>
            </w:r>
            <w:r w:rsidR="00457436" w:rsidRPr="00852EF9">
              <w:rPr>
                <w:rFonts w:cs="Arial"/>
                <w:noProof/>
                <w:sz w:val="18"/>
                <w:szCs w:val="18"/>
                <w:lang w:val="bg-BG"/>
              </w:rPr>
              <w:t xml:space="preserve">поради дублирано заявление </w:t>
            </w:r>
            <w:r w:rsidRPr="00852EF9">
              <w:rPr>
                <w:rFonts w:cs="Arial"/>
                <w:noProof/>
                <w:sz w:val="18"/>
                <w:szCs w:val="18"/>
                <w:lang w:val="sk-SK"/>
              </w:rPr>
              <w:t>към всички заявители</w:t>
            </w:r>
            <w:r w:rsidR="006673D4" w:rsidRPr="00852EF9">
              <w:rPr>
                <w:rFonts w:cs="Arial"/>
                <w:noProof/>
                <w:sz w:val="18"/>
                <w:szCs w:val="18"/>
                <w:lang w:val="bg-BG"/>
              </w:rPr>
              <w:t>.</w:t>
            </w:r>
          </w:p>
          <w:p w14:paraId="1139914B" w14:textId="77777777" w:rsidR="00457436" w:rsidRPr="00852EF9" w:rsidRDefault="00457436" w:rsidP="00457436">
            <w:pPr>
              <w:keepNext/>
              <w:spacing w:before="100" w:beforeAutospacing="1" w:after="100" w:afterAutospacing="1"/>
              <w:jc w:val="both"/>
              <w:rPr>
                <w:rFonts w:cs="Arial"/>
                <w:noProof/>
                <w:sz w:val="18"/>
                <w:szCs w:val="18"/>
                <w:lang w:val="bg-BG"/>
              </w:rPr>
            </w:pPr>
            <w:r w:rsidRPr="00852EF9">
              <w:rPr>
                <w:rFonts w:cs="Arial"/>
                <w:b/>
                <w:noProof/>
                <w:sz w:val="18"/>
                <w:szCs w:val="18"/>
                <w:lang w:val="sk-SK"/>
              </w:rPr>
              <w:lastRenderedPageBreak/>
              <w:t>435</w:t>
            </w:r>
            <w:r w:rsidRPr="00852EF9">
              <w:rPr>
                <w:rFonts w:cs="Arial"/>
                <w:noProof/>
                <w:sz w:val="18"/>
                <w:szCs w:val="18"/>
                <w:lang w:val="sk-SK"/>
              </w:rPr>
              <w:tab/>
              <w:t>Информация</w:t>
            </w:r>
            <w:r w:rsidR="006673D4" w:rsidRPr="00852EF9">
              <w:rPr>
                <w:rFonts w:cs="Arial"/>
                <w:noProof/>
                <w:sz w:val="18"/>
                <w:szCs w:val="18"/>
                <w:lang w:val="bg-BG"/>
              </w:rPr>
              <w:t xml:space="preserve"> към КБГ/ДЕЕ - нов</w:t>
            </w:r>
            <w:r w:rsidRPr="00852EF9">
              <w:rPr>
                <w:rFonts w:cs="Arial"/>
                <w:noProof/>
                <w:sz w:val="18"/>
                <w:szCs w:val="18"/>
                <w:lang w:val="sk-SK"/>
              </w:rPr>
              <w:t xml:space="preserve"> за отказ от старт на процедура по смяна на КБГ/ДЕЕ</w:t>
            </w:r>
            <w:r w:rsidR="00AA27D3" w:rsidRPr="00852EF9">
              <w:rPr>
                <w:rFonts w:cs="Arial"/>
                <w:noProof/>
                <w:sz w:val="18"/>
                <w:szCs w:val="18"/>
                <w:lang w:val="bg-BG"/>
              </w:rPr>
              <w:t>поради липса на договор с ДПИ</w:t>
            </w:r>
            <w:r w:rsidR="006673D4" w:rsidRPr="00852EF9">
              <w:rPr>
                <w:rFonts w:cs="Arial"/>
                <w:noProof/>
                <w:sz w:val="18"/>
                <w:szCs w:val="18"/>
                <w:lang w:val="bg-BG"/>
              </w:rPr>
              <w:t>.</w:t>
            </w:r>
          </w:p>
          <w:p w14:paraId="6887AAD5" w14:textId="77777777" w:rsidR="00457436" w:rsidRPr="00853F03" w:rsidRDefault="00457436"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436</w:t>
            </w:r>
            <w:r w:rsidRPr="00852EF9">
              <w:rPr>
                <w:rFonts w:cs="Arial"/>
                <w:noProof/>
                <w:sz w:val="18"/>
                <w:szCs w:val="18"/>
                <w:lang w:val="sk-SK"/>
              </w:rPr>
              <w:tab/>
              <w:t>Информация</w:t>
            </w:r>
            <w:r w:rsidR="006673D4" w:rsidRPr="00852EF9">
              <w:rPr>
                <w:rFonts w:cs="Arial"/>
                <w:noProof/>
                <w:sz w:val="18"/>
                <w:szCs w:val="18"/>
                <w:lang w:val="bg-BG"/>
              </w:rPr>
              <w:t xml:space="preserve"> към КБГ/ДЕЕ - настоящ</w:t>
            </w:r>
            <w:r w:rsidRPr="00852EF9">
              <w:rPr>
                <w:rFonts w:cs="Arial"/>
                <w:noProof/>
                <w:sz w:val="18"/>
                <w:szCs w:val="18"/>
                <w:lang w:val="sk-SK"/>
              </w:rPr>
              <w:t xml:space="preserve"> за отказ от старт на процедура по смяна на КБГ/ДЕЕ</w:t>
            </w:r>
            <w:r w:rsidRPr="00852EF9">
              <w:rPr>
                <w:rFonts w:cs="Arial"/>
                <w:noProof/>
                <w:sz w:val="18"/>
                <w:szCs w:val="18"/>
                <w:lang w:val="bg-BG"/>
              </w:rPr>
              <w:t>поради дублирано заявление</w:t>
            </w:r>
            <w:r w:rsidR="006673D4" w:rsidRPr="00852EF9">
              <w:rPr>
                <w:rFonts w:cs="Arial"/>
                <w:noProof/>
                <w:sz w:val="18"/>
                <w:szCs w:val="18"/>
                <w:lang w:val="bg-BG"/>
              </w:rPr>
              <w:t>.</w:t>
            </w:r>
          </w:p>
          <w:p w14:paraId="37B19D3F"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446</w:t>
            </w:r>
            <w:r w:rsidRPr="00FE3C19">
              <w:rPr>
                <w:rFonts w:cs="Arial"/>
                <w:noProof/>
                <w:sz w:val="18"/>
                <w:szCs w:val="18"/>
                <w:lang w:val="sk-SK"/>
              </w:rPr>
              <w:tab/>
              <w:t>Уведомление за преустановяване на снабдяването по инициатива на ОРМ</w:t>
            </w:r>
          </w:p>
          <w:p w14:paraId="33EA5AFF"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456</w:t>
            </w:r>
            <w:r w:rsidRPr="00FE3C19">
              <w:rPr>
                <w:rFonts w:cs="Arial"/>
                <w:noProof/>
                <w:sz w:val="18"/>
                <w:szCs w:val="18"/>
                <w:lang w:val="sk-SK"/>
              </w:rPr>
              <w:tab/>
              <w:t>Уведомление за възстановяване след преустановяване на снабдяването по инициатива на ОРМ 446</w:t>
            </w:r>
          </w:p>
          <w:p w14:paraId="40B1ABB3"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45</w:t>
            </w:r>
            <w:r w:rsidRPr="00FE3C19">
              <w:rPr>
                <w:rFonts w:cs="Arial"/>
                <w:b/>
                <w:noProof/>
                <w:sz w:val="18"/>
                <w:szCs w:val="18"/>
                <w:lang w:val="bg-BG"/>
              </w:rPr>
              <w:t>7</w:t>
            </w:r>
            <w:r w:rsidRPr="00FE3C19">
              <w:rPr>
                <w:rFonts w:cs="Arial"/>
                <w:noProof/>
                <w:sz w:val="18"/>
                <w:szCs w:val="18"/>
                <w:lang w:val="sk-SK"/>
              </w:rPr>
              <w:tab/>
              <w:t>Отмяна на преустановяване на подаване на данни от измерванията  417</w:t>
            </w:r>
          </w:p>
          <w:p w14:paraId="7B14BB4E"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461</w:t>
            </w:r>
            <w:r w:rsidRPr="00FE3C19">
              <w:rPr>
                <w:rFonts w:cs="Arial"/>
                <w:noProof/>
                <w:sz w:val="18"/>
                <w:szCs w:val="18"/>
                <w:lang w:val="sk-SK"/>
              </w:rPr>
              <w:tab/>
              <w:t>Уведомление за предстоящо преустановяване на доставката(настоящ ДЕЕ)</w:t>
            </w:r>
          </w:p>
          <w:p w14:paraId="656291E6"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462</w:t>
            </w:r>
            <w:r w:rsidRPr="00FE3C19">
              <w:rPr>
                <w:rFonts w:cs="Arial"/>
                <w:noProof/>
                <w:sz w:val="18"/>
                <w:szCs w:val="18"/>
                <w:lang w:val="sk-SK"/>
              </w:rPr>
              <w:tab/>
              <w:t>Уведомление за изпълнение/неизпълнение на преустановяването на доставка  (настоящ ДЕЕ)</w:t>
            </w:r>
          </w:p>
          <w:p w14:paraId="11841A6C"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468</w:t>
            </w:r>
            <w:r w:rsidRPr="00FE3C19">
              <w:rPr>
                <w:rFonts w:cs="Arial"/>
                <w:noProof/>
                <w:sz w:val="18"/>
                <w:szCs w:val="18"/>
                <w:lang w:val="sk-SK"/>
              </w:rPr>
              <w:tab/>
              <w:t>Уведомление за платено задължение и отмяна на искането за преустановяване на доставката</w:t>
            </w:r>
            <w:r w:rsidRPr="00FE3C19">
              <w:rPr>
                <w:rFonts w:cs="Arial"/>
                <w:noProof/>
                <w:sz w:val="18"/>
                <w:szCs w:val="18"/>
                <w:lang w:val="bg-BG"/>
              </w:rPr>
              <w:t xml:space="preserve"> (настоящ ДЕЕ)</w:t>
            </w:r>
          </w:p>
          <w:p w14:paraId="13F64A00"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46</w:t>
            </w:r>
            <w:r w:rsidRPr="00FE3C19">
              <w:rPr>
                <w:rFonts w:cs="Arial"/>
                <w:b/>
                <w:noProof/>
                <w:sz w:val="18"/>
                <w:szCs w:val="18"/>
                <w:lang w:val="bg-BG"/>
              </w:rPr>
              <w:t>9</w:t>
            </w:r>
            <w:r w:rsidRPr="00FE3C19">
              <w:rPr>
                <w:rFonts w:cs="Arial"/>
                <w:noProof/>
                <w:sz w:val="18"/>
                <w:szCs w:val="18"/>
                <w:lang w:val="sk-SK"/>
              </w:rPr>
              <w:tab/>
              <w:t>Уведомление за възстановяване на снабдяването (настоящ ДЕЕ)</w:t>
            </w:r>
          </w:p>
          <w:p w14:paraId="6A818E48" w14:textId="4C01AF5D" w:rsidR="00FD287F" w:rsidRPr="0087333F"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521</w:t>
            </w:r>
            <w:r w:rsidRPr="00FE3C19">
              <w:rPr>
                <w:rFonts w:cs="Arial"/>
                <w:noProof/>
                <w:sz w:val="18"/>
                <w:szCs w:val="18"/>
                <w:lang w:val="sk-SK"/>
              </w:rPr>
              <w:tab/>
              <w:t xml:space="preserve">Промяна на основни данни – </w:t>
            </w:r>
            <w:r w:rsidR="00290AB3">
              <w:rPr>
                <w:rFonts w:cs="Arial"/>
                <w:noProof/>
                <w:sz w:val="18"/>
                <w:szCs w:val="18"/>
                <w:lang w:val="sk-SK"/>
              </w:rPr>
              <w:t xml:space="preserve"> </w:t>
            </w:r>
            <w:r w:rsidR="00461A07">
              <w:rPr>
                <w:rFonts w:cs="Arial"/>
                <w:noProof/>
                <w:sz w:val="18"/>
                <w:szCs w:val="18"/>
                <w:lang w:val="bg-BG"/>
              </w:rPr>
              <w:t xml:space="preserve">промяна </w:t>
            </w:r>
            <w:r w:rsidR="00290AB3">
              <w:rPr>
                <w:rFonts w:cs="Arial"/>
                <w:noProof/>
                <w:sz w:val="18"/>
                <w:szCs w:val="18"/>
                <w:lang w:val="bg-BG"/>
              </w:rPr>
              <w:t>на параметри на измервателната група</w:t>
            </w:r>
          </w:p>
          <w:p w14:paraId="073C4769" w14:textId="7586201A" w:rsidR="00FD287F"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lastRenderedPageBreak/>
              <w:t>523</w:t>
            </w:r>
            <w:r w:rsidRPr="00FE3C19">
              <w:rPr>
                <w:rFonts w:cs="Arial"/>
                <w:noProof/>
                <w:sz w:val="18"/>
                <w:szCs w:val="18"/>
                <w:lang w:val="sk-SK"/>
              </w:rPr>
              <w:tab/>
              <w:t>Промяна на основни данни – промяна на профил</w:t>
            </w:r>
          </w:p>
          <w:p w14:paraId="358A6ECC" w14:textId="7A9D1D6A" w:rsidR="00290AB3" w:rsidRPr="00FE3C19" w:rsidRDefault="00290AB3"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52</w:t>
            </w:r>
            <w:r>
              <w:rPr>
                <w:rFonts w:cs="Arial"/>
                <w:b/>
                <w:noProof/>
                <w:sz w:val="18"/>
                <w:szCs w:val="18"/>
                <w:lang w:val="sk-SK"/>
              </w:rPr>
              <w:t>4</w:t>
            </w:r>
            <w:r w:rsidRPr="00FE3C19">
              <w:rPr>
                <w:rFonts w:cs="Arial"/>
                <w:noProof/>
                <w:sz w:val="18"/>
                <w:szCs w:val="18"/>
                <w:lang w:val="sk-SK"/>
              </w:rPr>
              <w:tab/>
              <w:t xml:space="preserve">Промяна на </w:t>
            </w:r>
            <w:r>
              <w:rPr>
                <w:rFonts w:cs="Arial"/>
                <w:noProof/>
                <w:sz w:val="18"/>
                <w:szCs w:val="18"/>
                <w:lang w:val="sk-SK"/>
              </w:rPr>
              <w:t>основни данни – промяна на параметри за фактуриране</w:t>
            </w:r>
          </w:p>
          <w:p w14:paraId="2E8C4629"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525</w:t>
            </w:r>
            <w:r w:rsidRPr="00FE3C19">
              <w:rPr>
                <w:rFonts w:cs="Arial"/>
                <w:noProof/>
                <w:sz w:val="18"/>
                <w:szCs w:val="18"/>
                <w:lang w:val="sk-SK"/>
              </w:rPr>
              <w:tab/>
              <w:t>Промяна на основни данни – промяна на предоставена мощност</w:t>
            </w:r>
          </w:p>
          <w:p w14:paraId="566C6384" w14:textId="77777777" w:rsidR="00FD287F" w:rsidRPr="00FE3C19" w:rsidRDefault="00FD287F" w:rsidP="002C6C64">
            <w:pPr>
              <w:autoSpaceDE w:val="0"/>
              <w:autoSpaceDN w:val="0"/>
              <w:adjustRightInd w:val="0"/>
              <w:spacing w:before="100" w:beforeAutospacing="1" w:after="100" w:afterAutospacing="1"/>
              <w:jc w:val="both"/>
              <w:rPr>
                <w:rFonts w:cs="Arial"/>
                <w:sz w:val="18"/>
                <w:szCs w:val="18"/>
                <w:lang w:val="bg-BG"/>
              </w:rPr>
            </w:pPr>
          </w:p>
        </w:tc>
        <w:tc>
          <w:tcPr>
            <w:tcW w:w="1559" w:type="dxa"/>
          </w:tcPr>
          <w:p w14:paraId="1732A9E1" w14:textId="77777777" w:rsidR="00FD287F" w:rsidRPr="00FE3C19" w:rsidRDefault="00FD287F" w:rsidP="002C6C64">
            <w:pPr>
              <w:keepNext/>
              <w:spacing w:before="100" w:beforeAutospacing="1" w:after="100" w:afterAutospacing="1"/>
              <w:jc w:val="both"/>
              <w:rPr>
                <w:rFonts w:cs="Arial"/>
                <w:b/>
                <w:noProof/>
                <w:sz w:val="18"/>
                <w:szCs w:val="18"/>
                <w:lang w:val="sk-SK"/>
              </w:rPr>
            </w:pPr>
          </w:p>
        </w:tc>
      </w:tr>
      <w:tr w:rsidR="00FD287F" w:rsidRPr="00831B19" w14:paraId="1C17CE00" w14:textId="77777777" w:rsidTr="00FD287F">
        <w:tc>
          <w:tcPr>
            <w:tcW w:w="3136" w:type="dxa"/>
          </w:tcPr>
          <w:p w14:paraId="1487B256"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CODELISTAGENCY</w:t>
            </w:r>
          </w:p>
        </w:tc>
        <w:tc>
          <w:tcPr>
            <w:tcW w:w="720" w:type="dxa"/>
          </w:tcPr>
          <w:p w14:paraId="34D13DCC"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5A3C898F" w14:textId="77777777" w:rsidR="00FD287F" w:rsidRPr="00FE3C19" w:rsidRDefault="00FD287F" w:rsidP="002C6C64">
            <w:pPr>
              <w:keepNext/>
              <w:spacing w:before="100" w:beforeAutospacing="1" w:after="100" w:afterAutospacing="1"/>
              <w:jc w:val="both"/>
              <w:rPr>
                <w:rFonts w:cs="Arial"/>
                <w:noProof/>
                <w:sz w:val="18"/>
                <w:szCs w:val="18"/>
                <w:lang w:val="bg-BG"/>
              </w:rPr>
            </w:pPr>
            <w:r w:rsidRPr="00FE3C19">
              <w:rPr>
                <w:rFonts w:cs="Arial"/>
                <w:noProof/>
                <w:sz w:val="18"/>
                <w:szCs w:val="18"/>
                <w:lang w:val="bg-BG"/>
              </w:rPr>
              <w:t>Агенция управляваща кода</w:t>
            </w:r>
          </w:p>
        </w:tc>
        <w:tc>
          <w:tcPr>
            <w:tcW w:w="900" w:type="dxa"/>
          </w:tcPr>
          <w:p w14:paraId="5F76139B"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Pr>
          <w:p w14:paraId="4FDB0749" w14:textId="77777777" w:rsidR="00FD287F" w:rsidRPr="00FE3C19" w:rsidRDefault="00FD287F" w:rsidP="002C6C64">
            <w:pPr>
              <w:keepNext/>
              <w:spacing w:before="100" w:beforeAutospacing="1" w:after="100" w:afterAutospacing="1"/>
              <w:jc w:val="both"/>
              <w:rPr>
                <w:rFonts w:cs="Arial"/>
                <w:b/>
                <w:sz w:val="18"/>
                <w:szCs w:val="18"/>
                <w:lang w:val="bg-BG"/>
              </w:rPr>
            </w:pPr>
            <w:r w:rsidRPr="00FE3C19">
              <w:rPr>
                <w:rFonts w:cs="Arial"/>
                <w:b/>
                <w:sz w:val="18"/>
                <w:szCs w:val="18"/>
                <w:lang w:val="sk-SK"/>
              </w:rPr>
              <w:t>BGE</w:t>
            </w:r>
          </w:p>
        </w:tc>
        <w:tc>
          <w:tcPr>
            <w:tcW w:w="1559" w:type="dxa"/>
          </w:tcPr>
          <w:p w14:paraId="20B35D87"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7F62EB3E" w14:textId="77777777" w:rsidTr="00FD287F">
        <w:tc>
          <w:tcPr>
            <w:tcW w:w="3136" w:type="dxa"/>
          </w:tcPr>
          <w:p w14:paraId="58469430"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DOCUMENTNUMBER</w:t>
            </w:r>
          </w:p>
        </w:tc>
        <w:tc>
          <w:tcPr>
            <w:tcW w:w="720" w:type="dxa"/>
          </w:tcPr>
          <w:p w14:paraId="26AFEC80" w14:textId="77777777" w:rsidR="00FD287F" w:rsidRPr="006E19A7" w:rsidRDefault="00C47F79" w:rsidP="002C6C64">
            <w:pPr>
              <w:keepNext/>
              <w:spacing w:before="100" w:beforeAutospacing="1" w:after="100" w:afterAutospacing="1"/>
              <w:jc w:val="both"/>
              <w:rPr>
                <w:rFonts w:cs="Arial"/>
                <w:noProof/>
                <w:sz w:val="18"/>
                <w:szCs w:val="18"/>
                <w:lang w:val="bg-BG"/>
              </w:rPr>
            </w:pPr>
            <w:r>
              <w:rPr>
                <w:rFonts w:cs="Arial"/>
                <w:noProof/>
                <w:sz w:val="18"/>
                <w:szCs w:val="18"/>
                <w:lang w:val="bg-BG"/>
              </w:rPr>
              <w:t>36</w:t>
            </w:r>
          </w:p>
        </w:tc>
        <w:tc>
          <w:tcPr>
            <w:tcW w:w="3780" w:type="dxa"/>
          </w:tcPr>
          <w:p w14:paraId="4610B607" w14:textId="77777777" w:rsidR="00FD287F" w:rsidRPr="002D1222" w:rsidRDefault="00FD287F" w:rsidP="00856874">
            <w:pPr>
              <w:keepNext/>
              <w:spacing w:before="100" w:beforeAutospacing="1" w:after="100" w:afterAutospacing="1"/>
              <w:jc w:val="both"/>
              <w:rPr>
                <w:rFonts w:cs="Arial"/>
                <w:noProof/>
                <w:sz w:val="18"/>
                <w:szCs w:val="18"/>
                <w:lang w:val="bg-BG"/>
              </w:rPr>
            </w:pPr>
            <w:r w:rsidRPr="00FE3C19">
              <w:rPr>
                <w:rFonts w:cs="Arial"/>
                <w:noProof/>
                <w:sz w:val="18"/>
                <w:szCs w:val="18"/>
                <w:lang w:val="bg-BG"/>
              </w:rPr>
              <w:t>У</w:t>
            </w:r>
            <w:r w:rsidR="006C2540">
              <w:rPr>
                <w:rFonts w:cs="Arial"/>
                <w:noProof/>
                <w:sz w:val="18"/>
                <w:szCs w:val="18"/>
                <w:lang w:val="bg-BG"/>
              </w:rPr>
              <w:t>ниверсален у</w:t>
            </w:r>
            <w:r w:rsidRPr="00FE3C19">
              <w:rPr>
                <w:rFonts w:cs="Arial"/>
                <w:noProof/>
                <w:sz w:val="18"/>
                <w:szCs w:val="18"/>
                <w:lang w:val="bg-BG"/>
              </w:rPr>
              <w:t xml:space="preserve">никален идентификатор на </w:t>
            </w:r>
            <w:r w:rsidR="00856874">
              <w:rPr>
                <w:rFonts w:cs="Arial"/>
                <w:noProof/>
                <w:sz w:val="18"/>
                <w:szCs w:val="18"/>
                <w:lang w:val="bg-BG"/>
              </w:rPr>
              <w:t>документа</w:t>
            </w:r>
            <w:r w:rsidR="006C2540">
              <w:rPr>
                <w:rFonts w:cs="Arial"/>
                <w:noProof/>
                <w:sz w:val="18"/>
                <w:szCs w:val="18"/>
                <w:lang w:val="bg-BG"/>
              </w:rPr>
              <w:t xml:space="preserve"> – </w:t>
            </w:r>
            <w:r w:rsidR="006C2540">
              <w:rPr>
                <w:rFonts w:cs="Arial"/>
                <w:noProof/>
                <w:sz w:val="18"/>
                <w:szCs w:val="18"/>
                <w:lang w:val="en-US"/>
              </w:rPr>
              <w:t>UUID</w:t>
            </w:r>
            <w:r w:rsidR="006C2540" w:rsidRPr="002D1222">
              <w:rPr>
                <w:rFonts w:cs="Arial"/>
                <w:noProof/>
                <w:sz w:val="18"/>
                <w:szCs w:val="18"/>
                <w:lang w:val="bg-BG"/>
              </w:rPr>
              <w:t>.</w:t>
            </w:r>
          </w:p>
        </w:tc>
        <w:tc>
          <w:tcPr>
            <w:tcW w:w="900" w:type="dxa"/>
          </w:tcPr>
          <w:p w14:paraId="0A2407FB"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1004</w:t>
            </w:r>
          </w:p>
        </w:tc>
        <w:tc>
          <w:tcPr>
            <w:tcW w:w="3938" w:type="dxa"/>
          </w:tcPr>
          <w:p w14:paraId="2352EF11" w14:textId="77777777" w:rsidR="00C47F79" w:rsidRPr="002D1222" w:rsidRDefault="009C6940" w:rsidP="00C47F79">
            <w:pPr>
              <w:keepNext/>
              <w:spacing w:before="100" w:beforeAutospacing="1" w:after="100" w:afterAutospacing="1"/>
              <w:jc w:val="both"/>
              <w:rPr>
                <w:rFonts w:cs="Arial"/>
                <w:i/>
                <w:noProof/>
                <w:sz w:val="18"/>
                <w:szCs w:val="18"/>
                <w:lang w:val="sk-SK"/>
              </w:rPr>
            </w:pPr>
            <w:r w:rsidRPr="00581944">
              <w:rPr>
                <w:rFonts w:cs="Arial"/>
                <w:i/>
                <w:noProof/>
                <w:sz w:val="18"/>
                <w:szCs w:val="18"/>
                <w:lang w:val="bg-BG"/>
              </w:rPr>
              <w:t>Уникален идентификатор на документа. Предоставя се от издателя на документа.</w:t>
            </w:r>
          </w:p>
        </w:tc>
        <w:tc>
          <w:tcPr>
            <w:tcW w:w="1559" w:type="dxa"/>
          </w:tcPr>
          <w:p w14:paraId="3FAA3292"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7FC9103B" w14:textId="77777777" w:rsidTr="00FD287F">
        <w:tc>
          <w:tcPr>
            <w:tcW w:w="3136" w:type="dxa"/>
          </w:tcPr>
          <w:p w14:paraId="10E7B26C"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DOCUMENTFUNC</w:t>
            </w:r>
          </w:p>
        </w:tc>
        <w:tc>
          <w:tcPr>
            <w:tcW w:w="720" w:type="dxa"/>
          </w:tcPr>
          <w:p w14:paraId="23B48751"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5FB7FD19" w14:textId="77777777" w:rsidR="00FD287F" w:rsidRPr="00FE3C19" w:rsidRDefault="00FD287F" w:rsidP="002C6C64">
            <w:pPr>
              <w:keepNext/>
              <w:spacing w:before="100" w:beforeAutospacing="1" w:after="100" w:afterAutospacing="1"/>
              <w:jc w:val="both"/>
              <w:rPr>
                <w:rFonts w:cs="Arial"/>
                <w:noProof/>
                <w:sz w:val="18"/>
                <w:szCs w:val="18"/>
                <w:lang w:val="bg-BG"/>
              </w:rPr>
            </w:pPr>
            <w:r w:rsidRPr="00FE3C19">
              <w:rPr>
                <w:rFonts w:cs="Arial"/>
                <w:noProof/>
                <w:sz w:val="18"/>
                <w:szCs w:val="18"/>
                <w:lang w:val="bg-BG"/>
              </w:rPr>
              <w:t>Функция на съобщението</w:t>
            </w:r>
          </w:p>
        </w:tc>
        <w:tc>
          <w:tcPr>
            <w:tcW w:w="900" w:type="dxa"/>
          </w:tcPr>
          <w:p w14:paraId="30759DA5"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1225</w:t>
            </w:r>
          </w:p>
        </w:tc>
        <w:tc>
          <w:tcPr>
            <w:tcW w:w="3938" w:type="dxa"/>
          </w:tcPr>
          <w:p w14:paraId="2B2D9C8F" w14:textId="77777777" w:rsidR="00FD287F" w:rsidRPr="00FE3C19" w:rsidRDefault="00FD287F" w:rsidP="002C6C64">
            <w:pPr>
              <w:keepNext/>
              <w:spacing w:before="100" w:beforeAutospacing="1" w:after="100" w:afterAutospacing="1"/>
              <w:jc w:val="both"/>
              <w:rPr>
                <w:rFonts w:cs="Arial"/>
                <w:b/>
                <w:sz w:val="18"/>
                <w:szCs w:val="18"/>
                <w:lang w:val="bg-BG"/>
              </w:rPr>
            </w:pPr>
            <w:r w:rsidRPr="00FE3C19">
              <w:rPr>
                <w:rFonts w:cs="Arial"/>
                <w:b/>
                <w:sz w:val="18"/>
                <w:szCs w:val="18"/>
                <w:lang w:val="sk-SK"/>
              </w:rPr>
              <w:t>9</w:t>
            </w:r>
            <w:r w:rsidRPr="00FE3C19">
              <w:rPr>
                <w:rFonts w:cs="Arial"/>
                <w:sz w:val="18"/>
                <w:szCs w:val="18"/>
                <w:lang w:val="sk-SK"/>
              </w:rPr>
              <w:t xml:space="preserve"> – </w:t>
            </w:r>
            <w:r w:rsidRPr="00FE3C19">
              <w:rPr>
                <w:rFonts w:cs="Arial"/>
                <w:noProof/>
                <w:sz w:val="18"/>
                <w:szCs w:val="18"/>
                <w:lang w:val="bg-BG"/>
              </w:rPr>
              <w:t>Оригинал</w:t>
            </w:r>
          </w:p>
        </w:tc>
        <w:tc>
          <w:tcPr>
            <w:tcW w:w="1559" w:type="dxa"/>
          </w:tcPr>
          <w:p w14:paraId="0FDBD6B8"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28FDA3C3" w14:textId="77777777" w:rsidTr="00FD287F">
        <w:tc>
          <w:tcPr>
            <w:tcW w:w="3136" w:type="dxa"/>
            <w:tcBorders>
              <w:bottom w:val="single" w:sz="4" w:space="0" w:color="auto"/>
            </w:tcBorders>
          </w:tcPr>
          <w:p w14:paraId="5F809AE6"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RESPONSETYPE</w:t>
            </w:r>
          </w:p>
        </w:tc>
        <w:tc>
          <w:tcPr>
            <w:tcW w:w="720" w:type="dxa"/>
            <w:tcBorders>
              <w:bottom w:val="single" w:sz="4" w:space="0" w:color="auto"/>
            </w:tcBorders>
          </w:tcPr>
          <w:p w14:paraId="63C33FF2"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54791150"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Искане за отговор</w:t>
            </w:r>
          </w:p>
        </w:tc>
        <w:tc>
          <w:tcPr>
            <w:tcW w:w="900" w:type="dxa"/>
            <w:tcBorders>
              <w:bottom w:val="single" w:sz="4" w:space="0" w:color="auto"/>
            </w:tcBorders>
          </w:tcPr>
          <w:p w14:paraId="439A0134"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4343</w:t>
            </w:r>
          </w:p>
        </w:tc>
        <w:tc>
          <w:tcPr>
            <w:tcW w:w="3938" w:type="dxa"/>
            <w:tcBorders>
              <w:bottom w:val="single" w:sz="4" w:space="0" w:color="auto"/>
            </w:tcBorders>
          </w:tcPr>
          <w:p w14:paraId="062D0B40"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b/>
                <w:noProof/>
                <w:sz w:val="18"/>
                <w:szCs w:val="18"/>
                <w:lang w:val="sk-SK"/>
              </w:rPr>
              <w:t>NA</w:t>
            </w:r>
            <w:r w:rsidRPr="00FE3C19">
              <w:rPr>
                <w:rFonts w:cs="Arial"/>
                <w:noProof/>
                <w:sz w:val="18"/>
                <w:szCs w:val="18"/>
                <w:lang w:val="sk-SK"/>
              </w:rPr>
              <w:t xml:space="preserve"> – </w:t>
            </w:r>
            <w:r w:rsidRPr="00FE3C19">
              <w:rPr>
                <w:rFonts w:cs="Arial"/>
                <w:noProof/>
                <w:sz w:val="18"/>
                <w:szCs w:val="18"/>
                <w:lang w:val="bg-BG"/>
              </w:rPr>
              <w:t>потвърждение не се изисква</w:t>
            </w:r>
          </w:p>
          <w:p w14:paraId="0915442F" w14:textId="77777777" w:rsidR="00FD287F" w:rsidRPr="00FE3C19" w:rsidRDefault="00FD287F" w:rsidP="001C32AE">
            <w:pPr>
              <w:spacing w:before="100" w:beforeAutospacing="1" w:after="100" w:afterAutospacing="1"/>
              <w:jc w:val="both"/>
              <w:rPr>
                <w:rFonts w:cs="Arial"/>
                <w:b/>
                <w:noProof/>
                <w:sz w:val="18"/>
                <w:szCs w:val="18"/>
                <w:lang w:val="sk-SK"/>
              </w:rPr>
            </w:pPr>
          </w:p>
          <w:p w14:paraId="0FE57FD1" w14:textId="77777777" w:rsidR="00FD287F" w:rsidRPr="00FE3C19" w:rsidRDefault="00FD287F" w:rsidP="001C32AE">
            <w:pPr>
              <w:spacing w:before="100" w:beforeAutospacing="1" w:after="100" w:afterAutospacing="1"/>
              <w:jc w:val="both"/>
              <w:rPr>
                <w:rFonts w:cs="Arial"/>
                <w:b/>
                <w:noProof/>
                <w:sz w:val="18"/>
                <w:szCs w:val="18"/>
                <w:lang w:val="sk-SK"/>
              </w:rPr>
            </w:pPr>
          </w:p>
          <w:p w14:paraId="72652600" w14:textId="77777777" w:rsidR="00FD287F" w:rsidRPr="00FE3C19" w:rsidRDefault="00FD287F" w:rsidP="001C32AE">
            <w:pPr>
              <w:spacing w:before="100" w:beforeAutospacing="1" w:after="100" w:afterAutospacing="1"/>
              <w:jc w:val="both"/>
              <w:rPr>
                <w:rFonts w:cs="Arial"/>
                <w:b/>
                <w:noProof/>
                <w:sz w:val="18"/>
                <w:szCs w:val="18"/>
                <w:lang w:val="sk-SK"/>
              </w:rPr>
            </w:pPr>
          </w:p>
          <w:p w14:paraId="4DA39CA2" w14:textId="77777777" w:rsidR="00626050" w:rsidRDefault="00626050" w:rsidP="001C32AE">
            <w:pPr>
              <w:spacing w:before="100" w:beforeAutospacing="1" w:after="100" w:afterAutospacing="1"/>
              <w:jc w:val="both"/>
              <w:rPr>
                <w:rFonts w:cs="Arial"/>
                <w:b/>
                <w:noProof/>
                <w:sz w:val="18"/>
                <w:szCs w:val="18"/>
                <w:lang w:val="sk-SK"/>
              </w:rPr>
            </w:pPr>
          </w:p>
          <w:p w14:paraId="1E479100" w14:textId="77777777" w:rsidR="00626050" w:rsidRDefault="00626050" w:rsidP="001C32AE">
            <w:pPr>
              <w:spacing w:before="100" w:beforeAutospacing="1" w:after="100" w:afterAutospacing="1"/>
              <w:jc w:val="both"/>
              <w:rPr>
                <w:rFonts w:cs="Arial"/>
                <w:b/>
                <w:noProof/>
                <w:sz w:val="18"/>
                <w:szCs w:val="18"/>
                <w:lang w:val="sk-SK"/>
              </w:rPr>
            </w:pPr>
          </w:p>
          <w:p w14:paraId="2D6FCD3B" w14:textId="3A927455" w:rsidR="00FD287F" w:rsidRPr="00FE3C19" w:rsidRDefault="00FD287F" w:rsidP="001C32AE">
            <w:pPr>
              <w:spacing w:before="100" w:beforeAutospacing="1" w:after="100" w:afterAutospacing="1"/>
              <w:jc w:val="both"/>
              <w:rPr>
                <w:rFonts w:cs="Arial"/>
                <w:noProof/>
                <w:sz w:val="18"/>
                <w:szCs w:val="18"/>
                <w:lang w:val="sk-SK"/>
              </w:rPr>
            </w:pPr>
            <w:r w:rsidRPr="00FE3C19">
              <w:rPr>
                <w:rFonts w:cs="Arial"/>
                <w:b/>
                <w:noProof/>
                <w:sz w:val="18"/>
                <w:szCs w:val="18"/>
                <w:lang w:val="sk-SK"/>
              </w:rPr>
              <w:t>AB</w:t>
            </w:r>
            <w:r w:rsidRPr="00FE3C19">
              <w:rPr>
                <w:rFonts w:cs="Arial"/>
                <w:noProof/>
                <w:sz w:val="18"/>
                <w:szCs w:val="18"/>
                <w:lang w:val="sk-SK"/>
              </w:rPr>
              <w:t xml:space="preserve"> – </w:t>
            </w:r>
            <w:r w:rsidRPr="00FE3C19">
              <w:rPr>
                <w:rFonts w:cs="Arial"/>
                <w:noProof/>
                <w:sz w:val="18"/>
                <w:szCs w:val="18"/>
                <w:lang w:val="bg-BG"/>
              </w:rPr>
              <w:t>изисква потвърждение</w:t>
            </w:r>
          </w:p>
        </w:tc>
        <w:tc>
          <w:tcPr>
            <w:tcW w:w="1559" w:type="dxa"/>
            <w:tcBorders>
              <w:bottom w:val="single" w:sz="4" w:space="0" w:color="auto"/>
            </w:tcBorders>
          </w:tcPr>
          <w:p w14:paraId="35211465" w14:textId="0F1A8C0C" w:rsidR="00FD287F" w:rsidRPr="00FE3C19" w:rsidRDefault="00FD287F" w:rsidP="002C6C64">
            <w:pPr>
              <w:keepNext/>
              <w:spacing w:before="100" w:beforeAutospacing="1" w:after="100" w:afterAutospacing="1"/>
              <w:jc w:val="both"/>
              <w:rPr>
                <w:rFonts w:cs="Arial"/>
                <w:sz w:val="18"/>
                <w:szCs w:val="18"/>
                <w:lang w:val="sk-SK"/>
              </w:rPr>
            </w:pPr>
            <w:r w:rsidRPr="00FE3C19">
              <w:rPr>
                <w:rFonts w:cs="Arial"/>
                <w:sz w:val="18"/>
                <w:szCs w:val="18"/>
                <w:lang w:val="sk-SK"/>
              </w:rPr>
              <w:t>101, 240, 241, 250,</w:t>
            </w:r>
            <w:r w:rsidR="00202961">
              <w:rPr>
                <w:rFonts w:cs="Arial"/>
                <w:sz w:val="18"/>
                <w:szCs w:val="18"/>
                <w:lang w:val="bg-BG"/>
              </w:rPr>
              <w:t xml:space="preserve"> 301,</w:t>
            </w:r>
            <w:r w:rsidRPr="00FE3C19">
              <w:rPr>
                <w:rFonts w:cs="Arial"/>
                <w:sz w:val="18"/>
                <w:szCs w:val="18"/>
                <w:lang w:val="sk-SK"/>
              </w:rPr>
              <w:t xml:space="preserve"> 304, 305, 343, 350, 351 353, 354, 355,</w:t>
            </w:r>
            <w:r w:rsidR="00202961">
              <w:rPr>
                <w:rFonts w:cs="Arial"/>
                <w:sz w:val="18"/>
                <w:szCs w:val="18"/>
                <w:lang w:val="bg-BG"/>
              </w:rPr>
              <w:t xml:space="preserve"> 356,</w:t>
            </w:r>
            <w:r w:rsidRPr="00FE3C19">
              <w:rPr>
                <w:rFonts w:cs="Arial"/>
                <w:sz w:val="18"/>
                <w:szCs w:val="18"/>
                <w:lang w:val="sk-SK"/>
              </w:rPr>
              <w:t xml:space="preserve"> 385, 386,</w:t>
            </w:r>
            <w:r w:rsidR="00202961">
              <w:rPr>
                <w:rFonts w:cs="Arial"/>
                <w:sz w:val="18"/>
                <w:szCs w:val="18"/>
                <w:lang w:val="bg-BG"/>
              </w:rPr>
              <w:t xml:space="preserve"> </w:t>
            </w:r>
            <w:r w:rsidR="00091C43">
              <w:rPr>
                <w:rFonts w:cs="Arial"/>
                <w:sz w:val="18"/>
                <w:szCs w:val="18"/>
                <w:lang w:val="bg-BG"/>
              </w:rPr>
              <w:t xml:space="preserve">, </w:t>
            </w:r>
            <w:r w:rsidR="00202961">
              <w:rPr>
                <w:rFonts w:cs="Arial"/>
                <w:sz w:val="18"/>
                <w:szCs w:val="18"/>
                <w:lang w:val="bg-BG"/>
              </w:rPr>
              <w:t xml:space="preserve">405, 406, </w:t>
            </w:r>
            <w:r w:rsidRPr="00FE3C19">
              <w:rPr>
                <w:rFonts w:cs="Arial"/>
                <w:sz w:val="18"/>
                <w:szCs w:val="18"/>
                <w:lang w:val="sk-SK"/>
              </w:rPr>
              <w:t xml:space="preserve"> 434,</w:t>
            </w:r>
            <w:r w:rsidR="00202961">
              <w:rPr>
                <w:rFonts w:cs="Arial"/>
                <w:sz w:val="18"/>
                <w:szCs w:val="18"/>
                <w:lang w:val="bg-BG"/>
              </w:rPr>
              <w:t xml:space="preserve"> 435, 436,</w:t>
            </w:r>
            <w:r w:rsidR="00091C43">
              <w:rPr>
                <w:rFonts w:cs="Arial"/>
                <w:sz w:val="18"/>
                <w:szCs w:val="18"/>
                <w:lang w:val="bg-BG"/>
              </w:rPr>
              <w:t xml:space="preserve"> 408, 409, 415, 416, 417, 422, 446, 456, 457, 461, 462, 468, 469</w:t>
            </w:r>
            <w:r w:rsidRPr="00FE3C19">
              <w:rPr>
                <w:rFonts w:cs="Arial"/>
                <w:sz w:val="18"/>
                <w:szCs w:val="18"/>
                <w:lang w:val="sk-SK"/>
              </w:rPr>
              <w:t xml:space="preserve"> 521, 523, </w:t>
            </w:r>
            <w:r w:rsidR="000A2F99">
              <w:rPr>
                <w:rFonts w:cs="Arial"/>
                <w:sz w:val="18"/>
                <w:szCs w:val="18"/>
                <w:lang w:val="bg-BG"/>
              </w:rPr>
              <w:t xml:space="preserve">524, </w:t>
            </w:r>
            <w:r w:rsidRPr="00FE3C19">
              <w:rPr>
                <w:rFonts w:cs="Arial"/>
                <w:sz w:val="18"/>
                <w:szCs w:val="18"/>
                <w:lang w:val="sk-SK"/>
              </w:rPr>
              <w:t xml:space="preserve">525 </w:t>
            </w:r>
          </w:p>
          <w:p w14:paraId="511836DD" w14:textId="77777777" w:rsidR="00FD287F" w:rsidRPr="00FE3C19" w:rsidRDefault="00FD287F" w:rsidP="002C6C64">
            <w:pPr>
              <w:keepNext/>
              <w:spacing w:before="100" w:beforeAutospacing="1" w:after="100" w:afterAutospacing="1"/>
              <w:jc w:val="both"/>
              <w:rPr>
                <w:rFonts w:cs="Arial"/>
                <w:sz w:val="18"/>
                <w:szCs w:val="18"/>
                <w:lang w:val="sk-SK"/>
              </w:rPr>
            </w:pPr>
            <w:r w:rsidRPr="00FE3C19">
              <w:rPr>
                <w:rFonts w:cs="Arial"/>
                <w:sz w:val="18"/>
                <w:szCs w:val="18"/>
                <w:lang w:val="bg-BG"/>
              </w:rPr>
              <w:t>401, 410, 411, 413, 418, 420</w:t>
            </w:r>
          </w:p>
        </w:tc>
      </w:tr>
      <w:tr w:rsidR="00FD287F" w:rsidRPr="00831B19" w14:paraId="05364E0A" w14:textId="77777777" w:rsidTr="00FD287F">
        <w:tc>
          <w:tcPr>
            <w:tcW w:w="3136" w:type="dxa"/>
            <w:tcBorders>
              <w:top w:val="single" w:sz="4" w:space="0" w:color="auto"/>
              <w:bottom w:val="single" w:sz="4" w:space="0" w:color="auto"/>
              <w:right w:val="single" w:sz="4" w:space="0" w:color="000000"/>
            </w:tcBorders>
            <w:shd w:val="clear" w:color="auto" w:fill="BFBFBF"/>
          </w:tcPr>
          <w:p w14:paraId="258043C3"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&gt; DTM</w:t>
            </w:r>
          </w:p>
        </w:tc>
        <w:tc>
          <w:tcPr>
            <w:tcW w:w="720" w:type="dxa"/>
            <w:tcBorders>
              <w:top w:val="single" w:sz="4" w:space="0" w:color="auto"/>
              <w:left w:val="single" w:sz="4" w:space="0" w:color="000000"/>
              <w:bottom w:val="single" w:sz="4" w:space="0" w:color="auto"/>
              <w:right w:val="single" w:sz="4" w:space="0" w:color="000000"/>
            </w:tcBorders>
            <w:shd w:val="clear" w:color="auto" w:fill="BFBFBF"/>
          </w:tcPr>
          <w:p w14:paraId="44B45419"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1-1</w:t>
            </w:r>
          </w:p>
        </w:tc>
        <w:tc>
          <w:tcPr>
            <w:tcW w:w="3780" w:type="dxa"/>
            <w:tcBorders>
              <w:top w:val="single" w:sz="4" w:space="0" w:color="auto"/>
              <w:left w:val="single" w:sz="4" w:space="0" w:color="000000"/>
              <w:bottom w:val="single" w:sz="4" w:space="0" w:color="auto"/>
              <w:right w:val="single" w:sz="4" w:space="0" w:color="000000"/>
            </w:tcBorders>
            <w:shd w:val="clear" w:color="auto" w:fill="BFBFBF"/>
          </w:tcPr>
          <w:p w14:paraId="550B2F21" w14:textId="77777777" w:rsidR="00FD287F" w:rsidRPr="00FC23D2" w:rsidRDefault="00FD287F" w:rsidP="002C6C64">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Дата и час</w:t>
            </w:r>
          </w:p>
        </w:tc>
        <w:tc>
          <w:tcPr>
            <w:tcW w:w="900" w:type="dxa"/>
            <w:tcBorders>
              <w:top w:val="single" w:sz="4" w:space="0" w:color="auto"/>
              <w:left w:val="single" w:sz="4" w:space="0" w:color="000000"/>
              <w:bottom w:val="single" w:sz="4" w:space="0" w:color="auto"/>
              <w:right w:val="single" w:sz="4" w:space="0" w:color="000000"/>
            </w:tcBorders>
            <w:shd w:val="clear" w:color="auto" w:fill="BFBFBF"/>
          </w:tcPr>
          <w:p w14:paraId="291BDBFB"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sz w:val="18"/>
                <w:szCs w:val="18"/>
                <w:lang w:val="sk-SK"/>
              </w:rPr>
              <w:t>DTM</w:t>
            </w:r>
          </w:p>
        </w:tc>
        <w:tc>
          <w:tcPr>
            <w:tcW w:w="3938" w:type="dxa"/>
            <w:tcBorders>
              <w:top w:val="single" w:sz="4" w:space="0" w:color="auto"/>
              <w:left w:val="single" w:sz="4" w:space="0" w:color="000000"/>
              <w:bottom w:val="single" w:sz="4" w:space="0" w:color="auto"/>
              <w:right w:val="single" w:sz="4" w:space="0" w:color="000000"/>
            </w:tcBorders>
            <w:shd w:val="clear" w:color="auto" w:fill="BFBFBF"/>
          </w:tcPr>
          <w:p w14:paraId="2CD3019A" w14:textId="77777777" w:rsidR="00FD287F" w:rsidRPr="00FC23D2" w:rsidRDefault="00FD287F" w:rsidP="002C6C64">
            <w:pPr>
              <w:keepNext/>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000000"/>
              <w:bottom w:val="single" w:sz="4" w:space="0" w:color="auto"/>
            </w:tcBorders>
            <w:shd w:val="clear" w:color="auto" w:fill="BFBFBF"/>
          </w:tcPr>
          <w:p w14:paraId="35F14D7C" w14:textId="77777777" w:rsidR="00FD287F" w:rsidRPr="00FC23D2" w:rsidRDefault="00FD287F" w:rsidP="002C6C64">
            <w:pPr>
              <w:keepNext/>
              <w:spacing w:before="100" w:beforeAutospacing="1" w:after="100" w:afterAutospacing="1"/>
              <w:jc w:val="both"/>
              <w:rPr>
                <w:rFonts w:cs="Arial"/>
                <w:b/>
                <w:noProof/>
                <w:sz w:val="18"/>
                <w:szCs w:val="18"/>
                <w:lang w:val="sk-SK"/>
              </w:rPr>
            </w:pPr>
          </w:p>
        </w:tc>
      </w:tr>
      <w:tr w:rsidR="00FD287F" w:rsidRPr="00831B19" w14:paraId="392205C3" w14:textId="77777777" w:rsidTr="00FD287F">
        <w:tc>
          <w:tcPr>
            <w:tcW w:w="3136" w:type="dxa"/>
            <w:tcBorders>
              <w:top w:val="single" w:sz="4" w:space="0" w:color="auto"/>
            </w:tcBorders>
          </w:tcPr>
          <w:p w14:paraId="0F5C8DC2"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DATUMQUALIFIER</w:t>
            </w:r>
          </w:p>
        </w:tc>
        <w:tc>
          <w:tcPr>
            <w:tcW w:w="720" w:type="dxa"/>
            <w:tcBorders>
              <w:top w:val="single" w:sz="4" w:space="0" w:color="auto"/>
            </w:tcBorders>
          </w:tcPr>
          <w:p w14:paraId="6CB700D3"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tcBorders>
          </w:tcPr>
          <w:p w14:paraId="43A78514"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Вид дата или час или период</w:t>
            </w:r>
          </w:p>
        </w:tc>
        <w:tc>
          <w:tcPr>
            <w:tcW w:w="900" w:type="dxa"/>
            <w:tcBorders>
              <w:top w:val="single" w:sz="4" w:space="0" w:color="auto"/>
            </w:tcBorders>
          </w:tcPr>
          <w:p w14:paraId="0CA935CC"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2005</w:t>
            </w:r>
          </w:p>
        </w:tc>
        <w:tc>
          <w:tcPr>
            <w:tcW w:w="3938" w:type="dxa"/>
            <w:tcBorders>
              <w:top w:val="single" w:sz="4" w:space="0" w:color="auto"/>
            </w:tcBorders>
          </w:tcPr>
          <w:p w14:paraId="52818B4E" w14:textId="77777777" w:rsidR="00FD287F" w:rsidRPr="00FE3C19" w:rsidRDefault="00FD287F" w:rsidP="002C6C64">
            <w:pPr>
              <w:keepNext/>
              <w:spacing w:before="100" w:beforeAutospacing="1" w:after="100" w:afterAutospacing="1"/>
              <w:jc w:val="both"/>
              <w:rPr>
                <w:rFonts w:cs="Arial"/>
                <w:bCs/>
                <w:noProof/>
                <w:sz w:val="18"/>
                <w:szCs w:val="18"/>
                <w:lang w:val="sk-SK"/>
              </w:rPr>
            </w:pPr>
            <w:r w:rsidRPr="00FE3C19">
              <w:rPr>
                <w:rFonts w:cs="Arial"/>
                <w:b/>
                <w:bCs/>
                <w:noProof/>
                <w:sz w:val="18"/>
                <w:szCs w:val="18"/>
                <w:lang w:val="sk-SK"/>
              </w:rPr>
              <w:t>137</w:t>
            </w:r>
            <w:r w:rsidRPr="00FE3C19">
              <w:rPr>
                <w:rFonts w:cs="Arial"/>
                <w:bCs/>
                <w:noProof/>
                <w:sz w:val="18"/>
                <w:szCs w:val="18"/>
                <w:lang w:val="sk-SK"/>
              </w:rPr>
              <w:t xml:space="preserve"> - </w:t>
            </w:r>
            <w:r w:rsidRPr="00FE3C19">
              <w:rPr>
                <w:rFonts w:cs="Arial"/>
                <w:noProof/>
                <w:sz w:val="18"/>
                <w:szCs w:val="18"/>
                <w:lang w:val="sk-SK"/>
              </w:rPr>
              <w:t>Дата и час на създаване на съобщението</w:t>
            </w:r>
          </w:p>
        </w:tc>
        <w:tc>
          <w:tcPr>
            <w:tcW w:w="1559" w:type="dxa"/>
            <w:tcBorders>
              <w:top w:val="single" w:sz="4" w:space="0" w:color="auto"/>
            </w:tcBorders>
          </w:tcPr>
          <w:p w14:paraId="4ECA1204"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514F6DDE" w14:textId="77777777" w:rsidTr="00FE30AB">
        <w:trPr>
          <w:trHeight w:val="165"/>
        </w:trPr>
        <w:tc>
          <w:tcPr>
            <w:tcW w:w="3136" w:type="dxa"/>
          </w:tcPr>
          <w:p w14:paraId="6943C94D"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DATUM</w:t>
            </w:r>
          </w:p>
        </w:tc>
        <w:tc>
          <w:tcPr>
            <w:tcW w:w="720" w:type="dxa"/>
          </w:tcPr>
          <w:p w14:paraId="688E8967"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tcPr>
          <w:p w14:paraId="3F3A2CFA" w14:textId="77777777" w:rsidR="00FD287F" w:rsidRPr="00FE3C19" w:rsidRDefault="00FD287F" w:rsidP="002C6C64">
            <w:pPr>
              <w:keepNext/>
              <w:spacing w:before="100" w:beforeAutospacing="1" w:after="100" w:afterAutospacing="1"/>
              <w:jc w:val="both"/>
              <w:rPr>
                <w:rFonts w:cs="Arial"/>
                <w:noProof/>
                <w:sz w:val="18"/>
                <w:szCs w:val="18"/>
                <w:lang w:val="bg-BG"/>
              </w:rPr>
            </w:pPr>
            <w:r w:rsidRPr="00FE3C19">
              <w:rPr>
                <w:rFonts w:cs="Arial"/>
                <w:noProof/>
                <w:sz w:val="18"/>
                <w:szCs w:val="18"/>
                <w:lang w:val="bg-BG"/>
              </w:rPr>
              <w:t>Дата и час</w:t>
            </w:r>
          </w:p>
        </w:tc>
        <w:tc>
          <w:tcPr>
            <w:tcW w:w="900" w:type="dxa"/>
          </w:tcPr>
          <w:p w14:paraId="35DC56A0"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2380</w:t>
            </w:r>
          </w:p>
        </w:tc>
        <w:tc>
          <w:tcPr>
            <w:tcW w:w="3938" w:type="dxa"/>
          </w:tcPr>
          <w:p w14:paraId="60F40FDD" w14:textId="77777777" w:rsidR="00FD287F" w:rsidRPr="00581944" w:rsidRDefault="00C91E8B" w:rsidP="002C6C64">
            <w:pPr>
              <w:keepNext/>
              <w:spacing w:before="100" w:beforeAutospacing="1" w:after="100" w:afterAutospacing="1"/>
              <w:jc w:val="both"/>
              <w:rPr>
                <w:rFonts w:cs="Arial"/>
                <w:i/>
                <w:noProof/>
                <w:sz w:val="18"/>
                <w:szCs w:val="18"/>
                <w:lang w:val="sk-SK"/>
              </w:rPr>
            </w:pPr>
            <w:r w:rsidRPr="00581944">
              <w:rPr>
                <w:rFonts w:cs="Arial"/>
                <w:i/>
                <w:sz w:val="18"/>
                <w:szCs w:val="18"/>
                <w:lang w:val="bg-BG"/>
              </w:rPr>
              <w:t>Дата - стойност</w:t>
            </w:r>
          </w:p>
        </w:tc>
        <w:tc>
          <w:tcPr>
            <w:tcW w:w="1559" w:type="dxa"/>
          </w:tcPr>
          <w:p w14:paraId="0E118607"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5F8E1F9B" w14:textId="77777777" w:rsidTr="00FD287F">
        <w:tc>
          <w:tcPr>
            <w:tcW w:w="3136" w:type="dxa"/>
            <w:tcBorders>
              <w:bottom w:val="single" w:sz="4" w:space="0" w:color="auto"/>
            </w:tcBorders>
          </w:tcPr>
          <w:p w14:paraId="6F36C7BF"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FORMAT</w:t>
            </w:r>
          </w:p>
        </w:tc>
        <w:tc>
          <w:tcPr>
            <w:tcW w:w="720" w:type="dxa"/>
            <w:tcBorders>
              <w:bottom w:val="single" w:sz="4" w:space="0" w:color="auto"/>
            </w:tcBorders>
          </w:tcPr>
          <w:p w14:paraId="2399CC05"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5E34A95E" w14:textId="77777777" w:rsidR="00FD287F" w:rsidRPr="00FE3C19" w:rsidRDefault="00FD287F" w:rsidP="002C6C64">
            <w:pPr>
              <w:spacing w:before="100" w:beforeAutospacing="1" w:after="100" w:afterAutospacing="1"/>
              <w:jc w:val="both"/>
              <w:rPr>
                <w:rFonts w:cs="Arial"/>
                <w:noProof/>
                <w:sz w:val="18"/>
                <w:szCs w:val="18"/>
                <w:lang w:val="bg-BG"/>
              </w:rPr>
            </w:pPr>
            <w:r w:rsidRPr="00FE3C19">
              <w:rPr>
                <w:rFonts w:cs="Arial"/>
                <w:noProof/>
                <w:sz w:val="18"/>
                <w:szCs w:val="18"/>
                <w:lang w:val="bg-BG"/>
              </w:rPr>
              <w:t>Формат</w:t>
            </w:r>
          </w:p>
        </w:tc>
        <w:tc>
          <w:tcPr>
            <w:tcW w:w="900" w:type="dxa"/>
            <w:tcBorders>
              <w:bottom w:val="single" w:sz="4" w:space="0" w:color="auto"/>
            </w:tcBorders>
          </w:tcPr>
          <w:p w14:paraId="255254EA"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2379</w:t>
            </w:r>
          </w:p>
        </w:tc>
        <w:tc>
          <w:tcPr>
            <w:tcW w:w="3938" w:type="dxa"/>
            <w:tcBorders>
              <w:bottom w:val="single" w:sz="4" w:space="0" w:color="auto"/>
            </w:tcBorders>
          </w:tcPr>
          <w:p w14:paraId="62905FB6" w14:textId="77777777" w:rsidR="00FE30AB" w:rsidRPr="00FE30AB" w:rsidRDefault="00FE30AB" w:rsidP="00FE30AB">
            <w:pPr>
              <w:spacing w:after="0"/>
              <w:rPr>
                <w:i/>
                <w:lang w:val="bg-BG"/>
              </w:rPr>
            </w:pPr>
            <w:r>
              <w:rPr>
                <w:rFonts w:cs="Arial"/>
                <w:b/>
                <w:bCs/>
                <w:sz w:val="18"/>
                <w:szCs w:val="18"/>
                <w:lang w:val="sk-SK"/>
              </w:rPr>
              <w:t>303</w:t>
            </w:r>
            <w:r w:rsidRPr="009412BF">
              <w:rPr>
                <w:rFonts w:cs="Arial"/>
                <w:b/>
                <w:bCs/>
                <w:sz w:val="18"/>
                <w:szCs w:val="18"/>
                <w:lang w:val="sk-SK"/>
              </w:rPr>
              <w:t xml:space="preserve"> </w:t>
            </w:r>
            <w:r w:rsidRPr="009412BF">
              <w:rPr>
                <w:rFonts w:cs="Arial"/>
                <w:bCs/>
                <w:sz w:val="18"/>
                <w:szCs w:val="18"/>
                <w:lang w:val="sk-SK"/>
              </w:rPr>
              <w:t>–</w:t>
            </w:r>
            <w:r w:rsidRPr="009412BF">
              <w:rPr>
                <w:rFonts w:cs="Arial"/>
                <w:b/>
                <w:bCs/>
                <w:sz w:val="18"/>
                <w:szCs w:val="18"/>
                <w:lang w:val="sk-SK"/>
              </w:rPr>
              <w:t xml:space="preserve"> </w:t>
            </w:r>
            <w:r w:rsidRPr="00FE30AB">
              <w:rPr>
                <w:rFonts w:cs="Arial"/>
                <w:bCs/>
                <w:i/>
                <w:sz w:val="18"/>
                <w:szCs w:val="18"/>
                <w:lang w:val="bg-BG"/>
              </w:rPr>
              <w:t>Формат на календарна дата и час.</w:t>
            </w:r>
            <w:r w:rsidRPr="00FE30AB">
              <w:rPr>
                <w:rFonts w:cs="Arial"/>
                <w:bCs/>
                <w:i/>
                <w:sz w:val="18"/>
                <w:szCs w:val="18"/>
                <w:lang w:val="sk-SK"/>
              </w:rPr>
              <w:t xml:space="preserve"> </w:t>
            </w:r>
            <w:r w:rsidRPr="00FE30AB">
              <w:rPr>
                <w:rFonts w:cs="Arial"/>
                <w:i/>
                <w:sz w:val="20"/>
                <w:szCs w:val="20"/>
                <w:lang w:val="bg-BG"/>
              </w:rPr>
              <w:t>YYYYMMDDHHmm</w:t>
            </w:r>
            <w:r w:rsidRPr="00FE30AB">
              <w:rPr>
                <w:rFonts w:cs="Arial"/>
                <w:i/>
                <w:sz w:val="20"/>
                <w:szCs w:val="20"/>
              </w:rPr>
              <w:t>ZZZ</w:t>
            </w:r>
            <w:r w:rsidRPr="00FE30AB">
              <w:rPr>
                <w:rFonts w:cs="Arial"/>
                <w:i/>
                <w:sz w:val="20"/>
                <w:szCs w:val="20"/>
                <w:lang w:val="bg-BG"/>
              </w:rPr>
              <w:t>, където:</w:t>
            </w:r>
          </w:p>
          <w:p w14:paraId="57B4A6A0" w14:textId="77777777" w:rsidR="00FE30AB" w:rsidRPr="00FE30AB" w:rsidRDefault="00FE30AB" w:rsidP="00FE30AB">
            <w:pPr>
              <w:spacing w:after="0"/>
              <w:rPr>
                <w:i/>
                <w:lang w:val="bg-BG"/>
              </w:rPr>
            </w:pPr>
            <w:r w:rsidRPr="00FE30AB">
              <w:rPr>
                <w:rFonts w:cs="Arial"/>
                <w:i/>
                <w:sz w:val="20"/>
                <w:szCs w:val="20"/>
                <w:lang w:val="bg-BG"/>
              </w:rPr>
              <w:t>YYYY – година;</w:t>
            </w:r>
          </w:p>
          <w:p w14:paraId="48693C57" w14:textId="77777777" w:rsidR="00FE30AB" w:rsidRPr="00FE30AB" w:rsidRDefault="00FE30AB" w:rsidP="00FE30AB">
            <w:pPr>
              <w:spacing w:after="0"/>
              <w:rPr>
                <w:i/>
                <w:lang w:val="bg-BG"/>
              </w:rPr>
            </w:pPr>
            <w:r w:rsidRPr="00FE30AB">
              <w:rPr>
                <w:rFonts w:cs="Arial"/>
                <w:i/>
                <w:sz w:val="20"/>
                <w:szCs w:val="20"/>
                <w:lang w:val="bg-BG"/>
              </w:rPr>
              <w:t>MM – месец;</w:t>
            </w:r>
          </w:p>
          <w:p w14:paraId="083CA4E2" w14:textId="77777777" w:rsidR="00FE30AB" w:rsidRPr="00FE30AB" w:rsidRDefault="00FE30AB" w:rsidP="00FE30AB">
            <w:pPr>
              <w:spacing w:after="0"/>
              <w:rPr>
                <w:i/>
                <w:lang w:val="bg-BG"/>
              </w:rPr>
            </w:pPr>
            <w:r w:rsidRPr="00FE30AB">
              <w:rPr>
                <w:rFonts w:cs="Arial"/>
                <w:i/>
                <w:sz w:val="20"/>
                <w:szCs w:val="20"/>
                <w:lang w:val="bg-BG"/>
              </w:rPr>
              <w:t>DD – ден;</w:t>
            </w:r>
          </w:p>
          <w:p w14:paraId="198E2C53" w14:textId="77777777" w:rsidR="00FE30AB" w:rsidRPr="00FE30AB" w:rsidRDefault="00FE30AB" w:rsidP="00FE30AB">
            <w:pPr>
              <w:spacing w:after="0"/>
              <w:rPr>
                <w:i/>
                <w:lang w:val="bg-BG"/>
              </w:rPr>
            </w:pPr>
            <w:r w:rsidRPr="00FE30AB">
              <w:rPr>
                <w:rFonts w:cs="Arial"/>
                <w:i/>
                <w:sz w:val="20"/>
                <w:szCs w:val="20"/>
                <w:lang w:val="bg-BG"/>
              </w:rPr>
              <w:t>HH – час;</w:t>
            </w:r>
          </w:p>
          <w:p w14:paraId="7E4724CB" w14:textId="77777777" w:rsidR="00FE30AB" w:rsidRPr="00FE30AB" w:rsidRDefault="00FE30AB" w:rsidP="00FE30AB">
            <w:pPr>
              <w:spacing w:after="0"/>
              <w:rPr>
                <w:rFonts w:cs="Arial"/>
                <w:i/>
                <w:sz w:val="20"/>
                <w:szCs w:val="20"/>
                <w:lang w:val="bg-BG"/>
              </w:rPr>
            </w:pPr>
            <w:r w:rsidRPr="00FE30AB">
              <w:rPr>
                <w:rFonts w:cs="Arial"/>
                <w:i/>
                <w:sz w:val="20"/>
                <w:szCs w:val="20"/>
                <w:lang w:val="bg-BG"/>
              </w:rPr>
              <w:t>mm – минути</w:t>
            </w:r>
          </w:p>
          <w:p w14:paraId="0A5B8C3E" w14:textId="77777777" w:rsidR="00FD287F" w:rsidRPr="00FE30AB" w:rsidRDefault="00FE30AB" w:rsidP="00FE30AB">
            <w:pPr>
              <w:spacing w:after="0"/>
            </w:pPr>
            <w:r w:rsidRPr="00FE30AB">
              <w:rPr>
                <w:rFonts w:cs="Arial"/>
                <w:i/>
                <w:sz w:val="20"/>
                <w:szCs w:val="20"/>
                <w:lang w:val="bg-BG"/>
              </w:rPr>
              <w:lastRenderedPageBreak/>
              <w:t xml:space="preserve">ZZZ – отместване спрямо Coordinated Universal Time  </w:t>
            </w:r>
            <w:r w:rsidRPr="00FE30AB">
              <w:rPr>
                <w:rFonts w:cs="Arial"/>
                <w:i/>
                <w:sz w:val="20"/>
                <w:szCs w:val="20"/>
              </w:rPr>
              <w:t>(</w:t>
            </w:r>
            <w:r w:rsidRPr="00FE30AB">
              <w:rPr>
                <w:rFonts w:cs="Arial"/>
                <w:i/>
                <w:sz w:val="20"/>
                <w:szCs w:val="20"/>
                <w:lang w:val="bg-BG"/>
              </w:rPr>
              <w:t>UTC</w:t>
            </w:r>
          </w:p>
        </w:tc>
        <w:tc>
          <w:tcPr>
            <w:tcW w:w="1559" w:type="dxa"/>
            <w:tcBorders>
              <w:bottom w:val="single" w:sz="4" w:space="0" w:color="auto"/>
            </w:tcBorders>
          </w:tcPr>
          <w:p w14:paraId="751FC9D0"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lastRenderedPageBreak/>
              <w:t>Всички</w:t>
            </w:r>
          </w:p>
        </w:tc>
      </w:tr>
      <w:tr w:rsidR="00FD287F" w:rsidRPr="00831B19" w14:paraId="28CA7A8E" w14:textId="77777777" w:rsidTr="00FD287F">
        <w:trPr>
          <w:cantSplit/>
        </w:trPr>
        <w:tc>
          <w:tcPr>
            <w:tcW w:w="3136" w:type="dxa"/>
            <w:tcBorders>
              <w:top w:val="single" w:sz="4" w:space="0" w:color="auto"/>
              <w:bottom w:val="single" w:sz="4" w:space="0" w:color="auto"/>
              <w:right w:val="single" w:sz="4" w:space="0" w:color="000000"/>
            </w:tcBorders>
            <w:shd w:val="clear" w:color="auto" w:fill="BFBFBF"/>
          </w:tcPr>
          <w:p w14:paraId="6A5F5EA3"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&gt; RFF</w:t>
            </w:r>
          </w:p>
        </w:tc>
        <w:tc>
          <w:tcPr>
            <w:tcW w:w="720" w:type="dxa"/>
            <w:tcBorders>
              <w:top w:val="single" w:sz="4" w:space="0" w:color="auto"/>
              <w:left w:val="single" w:sz="4" w:space="0" w:color="000000"/>
              <w:bottom w:val="single" w:sz="4" w:space="0" w:color="auto"/>
              <w:right w:val="single" w:sz="4" w:space="0" w:color="000000"/>
            </w:tcBorders>
            <w:shd w:val="clear" w:color="auto" w:fill="BFBFBF"/>
          </w:tcPr>
          <w:p w14:paraId="67BE918B" w14:textId="77777777" w:rsidR="00FD287F" w:rsidRPr="002B4DED" w:rsidRDefault="00FD287F" w:rsidP="002B4DED">
            <w:pPr>
              <w:keepNext/>
              <w:spacing w:before="100" w:beforeAutospacing="1" w:after="100" w:afterAutospacing="1"/>
              <w:jc w:val="both"/>
              <w:rPr>
                <w:rFonts w:cs="Arial"/>
                <w:b/>
                <w:noProof/>
                <w:sz w:val="18"/>
                <w:szCs w:val="18"/>
                <w:lang w:val="bg-BG"/>
              </w:rPr>
            </w:pPr>
            <w:r w:rsidRPr="00FC23D2">
              <w:rPr>
                <w:rFonts w:cs="Arial"/>
                <w:b/>
                <w:noProof/>
                <w:sz w:val="18"/>
                <w:szCs w:val="18"/>
                <w:lang w:val="sk-SK"/>
              </w:rPr>
              <w:t>0-</w:t>
            </w:r>
            <w:r w:rsidR="002B4DED">
              <w:rPr>
                <w:rFonts w:cs="Arial"/>
                <w:b/>
                <w:noProof/>
                <w:sz w:val="18"/>
                <w:szCs w:val="18"/>
                <w:lang w:val="bg-BG"/>
              </w:rPr>
              <w:t>4</w:t>
            </w:r>
          </w:p>
        </w:tc>
        <w:tc>
          <w:tcPr>
            <w:tcW w:w="3780" w:type="dxa"/>
            <w:tcBorders>
              <w:top w:val="single" w:sz="4" w:space="0" w:color="auto"/>
              <w:left w:val="single" w:sz="4" w:space="0" w:color="000000"/>
              <w:bottom w:val="single" w:sz="4" w:space="0" w:color="auto"/>
              <w:right w:val="single" w:sz="4" w:space="0" w:color="000000"/>
            </w:tcBorders>
            <w:shd w:val="clear" w:color="auto" w:fill="BFBFBF"/>
          </w:tcPr>
          <w:p w14:paraId="14E264C7" w14:textId="77777777" w:rsidR="00FD287F" w:rsidRPr="00FC23D2" w:rsidRDefault="00FD287F" w:rsidP="002C6C64">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Референция</w:t>
            </w:r>
          </w:p>
        </w:tc>
        <w:tc>
          <w:tcPr>
            <w:tcW w:w="900" w:type="dxa"/>
            <w:tcBorders>
              <w:top w:val="single" w:sz="4" w:space="0" w:color="auto"/>
              <w:left w:val="single" w:sz="4" w:space="0" w:color="000000"/>
              <w:bottom w:val="single" w:sz="4" w:space="0" w:color="auto"/>
              <w:right w:val="single" w:sz="4" w:space="0" w:color="000000"/>
            </w:tcBorders>
            <w:shd w:val="clear" w:color="auto" w:fill="BFBFBF"/>
          </w:tcPr>
          <w:p w14:paraId="4C40F39E"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RFF</w:t>
            </w:r>
          </w:p>
        </w:tc>
        <w:tc>
          <w:tcPr>
            <w:tcW w:w="3938" w:type="dxa"/>
            <w:tcBorders>
              <w:top w:val="single" w:sz="4" w:space="0" w:color="auto"/>
              <w:left w:val="single" w:sz="4" w:space="0" w:color="000000"/>
              <w:bottom w:val="single" w:sz="4" w:space="0" w:color="auto"/>
              <w:right w:val="single" w:sz="4" w:space="0" w:color="000000"/>
            </w:tcBorders>
            <w:shd w:val="clear" w:color="auto" w:fill="BFBFBF"/>
          </w:tcPr>
          <w:p w14:paraId="72CEDF9E" w14:textId="77777777" w:rsidR="00FD287F" w:rsidRPr="00FC23D2" w:rsidRDefault="00FD287F" w:rsidP="002C6C64">
            <w:pPr>
              <w:keepNext/>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000000"/>
              <w:bottom w:val="single" w:sz="4" w:space="0" w:color="auto"/>
            </w:tcBorders>
            <w:shd w:val="clear" w:color="auto" w:fill="BFBFBF"/>
          </w:tcPr>
          <w:p w14:paraId="0565ADD5" w14:textId="77777777" w:rsidR="00FD287F" w:rsidRPr="00FC23D2" w:rsidRDefault="00FD287F" w:rsidP="002C6C64">
            <w:pPr>
              <w:keepNext/>
              <w:spacing w:before="100" w:beforeAutospacing="1" w:after="100" w:afterAutospacing="1"/>
              <w:jc w:val="both"/>
              <w:rPr>
                <w:rFonts w:cs="Arial"/>
                <w:b/>
                <w:sz w:val="18"/>
                <w:szCs w:val="18"/>
                <w:lang w:val="sk-SK"/>
              </w:rPr>
            </w:pPr>
          </w:p>
        </w:tc>
      </w:tr>
      <w:tr w:rsidR="00FD287F" w:rsidRPr="00831B19" w14:paraId="623B5352" w14:textId="77777777" w:rsidTr="00FD287F">
        <w:trPr>
          <w:cantSplit/>
        </w:trPr>
        <w:tc>
          <w:tcPr>
            <w:tcW w:w="3136" w:type="dxa"/>
            <w:tcBorders>
              <w:top w:val="single" w:sz="4" w:space="0" w:color="auto"/>
            </w:tcBorders>
          </w:tcPr>
          <w:p w14:paraId="7ACC5992"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REFERENCEQUALIFIER</w:t>
            </w:r>
          </w:p>
        </w:tc>
        <w:tc>
          <w:tcPr>
            <w:tcW w:w="720" w:type="dxa"/>
            <w:tcBorders>
              <w:top w:val="single" w:sz="4" w:space="0" w:color="auto"/>
            </w:tcBorders>
          </w:tcPr>
          <w:p w14:paraId="0C953AE4"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tcBorders>
          </w:tcPr>
          <w:p w14:paraId="5400F240" w14:textId="77777777" w:rsidR="00FD287F" w:rsidRPr="00FE3C19" w:rsidRDefault="00FD287F" w:rsidP="002C6C64">
            <w:pPr>
              <w:spacing w:before="100" w:beforeAutospacing="1" w:after="100" w:afterAutospacing="1"/>
              <w:jc w:val="both"/>
              <w:rPr>
                <w:rFonts w:cs="Arial"/>
                <w:noProof/>
                <w:sz w:val="18"/>
                <w:szCs w:val="18"/>
                <w:lang w:val="bg-BG"/>
              </w:rPr>
            </w:pPr>
            <w:r w:rsidRPr="00FE3C19">
              <w:rPr>
                <w:rFonts w:cs="Arial"/>
                <w:noProof/>
                <w:sz w:val="18"/>
                <w:szCs w:val="18"/>
                <w:lang w:val="bg-BG"/>
              </w:rPr>
              <w:t>Класификатор на референцията</w:t>
            </w:r>
          </w:p>
        </w:tc>
        <w:tc>
          <w:tcPr>
            <w:tcW w:w="900" w:type="dxa"/>
            <w:tcBorders>
              <w:top w:val="single" w:sz="4" w:space="0" w:color="auto"/>
            </w:tcBorders>
          </w:tcPr>
          <w:p w14:paraId="435A6EA5"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1153</w:t>
            </w:r>
          </w:p>
        </w:tc>
        <w:tc>
          <w:tcPr>
            <w:tcW w:w="3938" w:type="dxa"/>
            <w:tcBorders>
              <w:top w:val="single" w:sz="4" w:space="0" w:color="auto"/>
            </w:tcBorders>
          </w:tcPr>
          <w:p w14:paraId="7F539145" w14:textId="77777777" w:rsidR="00FD287F" w:rsidRPr="00FE3C19" w:rsidRDefault="00FD287F" w:rsidP="002C6C64">
            <w:pPr>
              <w:keepNext/>
              <w:spacing w:before="100" w:beforeAutospacing="1" w:after="100" w:afterAutospacing="1"/>
              <w:jc w:val="both"/>
              <w:rPr>
                <w:rFonts w:cs="Arial"/>
                <w:sz w:val="18"/>
                <w:szCs w:val="18"/>
                <w:lang w:val="bg-BG"/>
              </w:rPr>
            </w:pPr>
            <w:r w:rsidRPr="00FE3C19">
              <w:rPr>
                <w:rFonts w:cs="Arial"/>
                <w:b/>
                <w:bCs/>
                <w:sz w:val="18"/>
                <w:szCs w:val="18"/>
                <w:lang w:val="sk-SK"/>
              </w:rPr>
              <w:t>ACW</w:t>
            </w:r>
            <w:r w:rsidRPr="00FE3C19">
              <w:rPr>
                <w:rFonts w:cs="Arial"/>
                <w:bCs/>
                <w:sz w:val="18"/>
                <w:szCs w:val="18"/>
                <w:lang w:val="sk-SK"/>
              </w:rPr>
              <w:t xml:space="preserve"> – </w:t>
            </w:r>
            <w:r w:rsidRPr="00FE3C19">
              <w:rPr>
                <w:rFonts w:cs="Arial"/>
                <w:sz w:val="18"/>
                <w:szCs w:val="18"/>
                <w:lang w:val="bg-BG"/>
              </w:rPr>
              <w:t xml:space="preserve">референция към получено </w:t>
            </w:r>
            <w:r w:rsidRPr="00FE3C19">
              <w:rPr>
                <w:rFonts w:cs="Arial"/>
                <w:sz w:val="18"/>
                <w:szCs w:val="18"/>
                <w:lang w:val="sk-SK"/>
              </w:rPr>
              <w:t xml:space="preserve">UTILMD </w:t>
            </w:r>
            <w:r w:rsidRPr="00FE3C19">
              <w:rPr>
                <w:rFonts w:cs="Arial"/>
                <w:sz w:val="18"/>
                <w:szCs w:val="18"/>
                <w:lang w:val="bg-BG"/>
              </w:rPr>
              <w:t>съобщение</w:t>
            </w:r>
          </w:p>
          <w:p w14:paraId="43F90265" w14:textId="77777777" w:rsidR="003E56B0" w:rsidRDefault="003E56B0" w:rsidP="002C6C64">
            <w:pPr>
              <w:keepNext/>
              <w:spacing w:before="100" w:beforeAutospacing="1" w:after="100" w:afterAutospacing="1"/>
              <w:jc w:val="both"/>
              <w:rPr>
                <w:rFonts w:cs="Arial"/>
                <w:b/>
                <w:bCs/>
                <w:sz w:val="18"/>
                <w:szCs w:val="18"/>
                <w:lang w:val="sk-SK"/>
              </w:rPr>
            </w:pPr>
          </w:p>
          <w:p w14:paraId="42DDC01F" w14:textId="77777777" w:rsidR="003E56B0" w:rsidRDefault="00FD287F" w:rsidP="002C6C64">
            <w:pPr>
              <w:keepNext/>
              <w:spacing w:before="100" w:beforeAutospacing="1" w:after="100" w:afterAutospacing="1"/>
              <w:jc w:val="both"/>
              <w:rPr>
                <w:rFonts w:cs="Arial"/>
                <w:sz w:val="18"/>
                <w:szCs w:val="18"/>
                <w:lang w:val="bg-BG"/>
              </w:rPr>
            </w:pPr>
            <w:r w:rsidRPr="00FE3C19">
              <w:rPr>
                <w:rFonts w:cs="Arial"/>
                <w:b/>
                <w:bCs/>
                <w:sz w:val="18"/>
                <w:szCs w:val="18"/>
                <w:lang w:val="sk-SK"/>
              </w:rPr>
              <w:t>AMS</w:t>
            </w:r>
            <w:r w:rsidRPr="00FE3C19">
              <w:rPr>
                <w:rFonts w:cs="Arial"/>
                <w:sz w:val="18"/>
                <w:szCs w:val="18"/>
                <w:lang w:val="bg-BG"/>
              </w:rPr>
              <w:t xml:space="preserve"> - референция към получено </w:t>
            </w:r>
            <w:r w:rsidRPr="00A978A6">
              <w:rPr>
                <w:rFonts w:cs="Arial"/>
                <w:sz w:val="18"/>
                <w:szCs w:val="18"/>
                <w:lang w:val="sk-SK"/>
              </w:rPr>
              <w:t>MSCONS</w:t>
            </w:r>
            <w:r w:rsidRPr="00FE3C19">
              <w:rPr>
                <w:rFonts w:cs="Arial"/>
                <w:sz w:val="18"/>
                <w:szCs w:val="18"/>
                <w:lang w:val="bg-BG"/>
              </w:rPr>
              <w:t xml:space="preserve"> 890 съобщение</w:t>
            </w:r>
          </w:p>
          <w:p w14:paraId="50204086" w14:textId="77777777" w:rsidR="00FD287F" w:rsidRPr="00FE3C19" w:rsidRDefault="00FD287F" w:rsidP="002C6C64">
            <w:pPr>
              <w:keepNext/>
              <w:spacing w:before="100" w:beforeAutospacing="1" w:after="100" w:afterAutospacing="1"/>
              <w:jc w:val="both"/>
              <w:rPr>
                <w:rFonts w:cs="Arial"/>
                <w:sz w:val="18"/>
                <w:szCs w:val="18"/>
                <w:lang w:val="sk-SK"/>
              </w:rPr>
            </w:pPr>
            <w:r w:rsidRPr="00FE3C19">
              <w:rPr>
                <w:rFonts w:cs="Arial"/>
                <w:b/>
                <w:sz w:val="18"/>
                <w:szCs w:val="18"/>
                <w:lang w:val="sk-SK"/>
              </w:rPr>
              <w:t xml:space="preserve">AMH </w:t>
            </w:r>
            <w:r w:rsidRPr="00FE3C19">
              <w:rPr>
                <w:rFonts w:cs="Arial"/>
                <w:bCs/>
                <w:sz w:val="18"/>
                <w:szCs w:val="18"/>
                <w:lang w:val="sk-SK"/>
              </w:rPr>
              <w:t xml:space="preserve">– </w:t>
            </w:r>
            <w:r w:rsidRPr="00FE3C19">
              <w:rPr>
                <w:rFonts w:cs="Arial"/>
                <w:sz w:val="18"/>
                <w:szCs w:val="18"/>
                <w:lang w:val="bg-BG"/>
              </w:rPr>
              <w:t xml:space="preserve">референция към </w:t>
            </w:r>
            <w:r w:rsidRPr="00FE3C19">
              <w:rPr>
                <w:rFonts w:cs="Arial"/>
                <w:sz w:val="18"/>
                <w:szCs w:val="18"/>
                <w:lang w:val="sk-SK"/>
              </w:rPr>
              <w:t xml:space="preserve">INVOIC 910 </w:t>
            </w:r>
            <w:r w:rsidRPr="00FE3C19">
              <w:rPr>
                <w:rFonts w:cs="Arial"/>
                <w:sz w:val="18"/>
                <w:szCs w:val="18"/>
                <w:lang w:val="bg-BG"/>
              </w:rPr>
              <w:t>съобщение</w:t>
            </w:r>
            <w:r w:rsidRPr="00FE3C19">
              <w:rPr>
                <w:rFonts w:cs="Arial"/>
                <w:sz w:val="18"/>
                <w:szCs w:val="18"/>
                <w:lang w:val="sk-SK"/>
              </w:rPr>
              <w:t xml:space="preserve"> (служи за създаване на препратки към свързани документи </w:t>
            </w:r>
            <w:r w:rsidRPr="00FE3C19">
              <w:rPr>
                <w:rFonts w:cs="Arial"/>
                <w:sz w:val="18"/>
                <w:szCs w:val="18"/>
                <w:lang w:val="bg-BG"/>
              </w:rPr>
              <w:t>издадени от ОРМ</w:t>
            </w:r>
            <w:r w:rsidRPr="00FE3C19">
              <w:rPr>
                <w:rFonts w:cs="Arial"/>
                <w:sz w:val="18"/>
                <w:szCs w:val="18"/>
                <w:lang w:val="sk-SK"/>
              </w:rPr>
              <w:t xml:space="preserve"> </w:t>
            </w:r>
          </w:p>
          <w:p w14:paraId="005837AA" w14:textId="087B6D99" w:rsidR="00FD287F" w:rsidRPr="00FE3C19" w:rsidRDefault="00FD287F" w:rsidP="006E689C">
            <w:pPr>
              <w:keepNext/>
              <w:spacing w:before="100" w:beforeAutospacing="1" w:after="100" w:afterAutospacing="1"/>
              <w:jc w:val="both"/>
              <w:rPr>
                <w:rFonts w:cs="Arial"/>
                <w:sz w:val="18"/>
                <w:szCs w:val="18"/>
                <w:lang w:val="sk-SK"/>
              </w:rPr>
            </w:pPr>
            <w:r w:rsidRPr="00FE3C19">
              <w:rPr>
                <w:rFonts w:cs="Arial"/>
                <w:b/>
                <w:sz w:val="18"/>
                <w:szCs w:val="18"/>
                <w:lang w:val="sk-SK"/>
              </w:rPr>
              <w:t>AFL</w:t>
            </w:r>
            <w:r w:rsidRPr="00FE3C19">
              <w:rPr>
                <w:rFonts w:cs="Arial"/>
                <w:sz w:val="18"/>
                <w:szCs w:val="18"/>
                <w:lang w:val="sk-SK"/>
              </w:rPr>
              <w:t xml:space="preserve"> </w:t>
            </w:r>
            <w:r w:rsidRPr="00FE3C19">
              <w:rPr>
                <w:rFonts w:cs="Arial"/>
                <w:bCs/>
                <w:sz w:val="18"/>
                <w:szCs w:val="18"/>
                <w:lang w:val="sk-SK"/>
              </w:rPr>
              <w:t xml:space="preserve">– </w:t>
            </w:r>
            <w:r w:rsidRPr="00FE3C19">
              <w:rPr>
                <w:rFonts w:cs="Arial"/>
                <w:sz w:val="18"/>
                <w:szCs w:val="18"/>
                <w:lang w:val="bg-BG"/>
              </w:rPr>
              <w:t>референция</w:t>
            </w:r>
            <w:r w:rsidRPr="00FE3C19">
              <w:rPr>
                <w:rFonts w:cs="Arial"/>
                <w:sz w:val="18"/>
                <w:szCs w:val="18"/>
                <w:lang w:val="sk-SK"/>
              </w:rPr>
              <w:t xml:space="preserve"> </w:t>
            </w:r>
            <w:r w:rsidRPr="00FE3C19">
              <w:rPr>
                <w:rFonts w:cs="Arial"/>
                <w:sz w:val="18"/>
                <w:szCs w:val="18"/>
                <w:lang w:val="bg-BG"/>
              </w:rPr>
              <w:t xml:space="preserve">към </w:t>
            </w:r>
            <w:r w:rsidRPr="00FE3C19">
              <w:rPr>
                <w:rFonts w:cs="Arial"/>
                <w:sz w:val="18"/>
                <w:szCs w:val="18"/>
                <w:lang w:val="sk-SK"/>
              </w:rPr>
              <w:t xml:space="preserve">INVOIC </w:t>
            </w:r>
            <w:r w:rsidRPr="00FE3C19">
              <w:rPr>
                <w:rFonts w:cs="Arial"/>
                <w:sz w:val="18"/>
                <w:szCs w:val="18"/>
                <w:lang w:val="bg-BG"/>
              </w:rPr>
              <w:t xml:space="preserve">915, </w:t>
            </w:r>
            <w:r w:rsidRPr="00FE3C19">
              <w:rPr>
                <w:rFonts w:cs="Arial"/>
                <w:sz w:val="18"/>
                <w:szCs w:val="18"/>
                <w:lang w:val="sk-SK"/>
              </w:rPr>
              <w:t>970</w:t>
            </w:r>
            <w:r w:rsidRPr="00FE3C19">
              <w:rPr>
                <w:rFonts w:cs="Arial"/>
                <w:sz w:val="18"/>
                <w:szCs w:val="18"/>
                <w:lang w:val="bg-BG"/>
              </w:rPr>
              <w:t xml:space="preserve">, </w:t>
            </w:r>
            <w:r w:rsidR="001B68FC" w:rsidRPr="009162B7">
              <w:rPr>
                <w:rFonts w:cs="Arial"/>
                <w:sz w:val="18"/>
                <w:szCs w:val="18"/>
                <w:lang w:val="sk-SK"/>
              </w:rPr>
              <w:t>-</w:t>
            </w:r>
            <w:r w:rsidR="001B68FC" w:rsidRPr="00FE3C19">
              <w:rPr>
                <w:rFonts w:cs="Arial"/>
                <w:sz w:val="18"/>
                <w:szCs w:val="18"/>
                <w:lang w:val="bg-BG"/>
              </w:rPr>
              <w:t xml:space="preserve"> </w:t>
            </w:r>
            <w:r w:rsidRPr="00FE3C19">
              <w:rPr>
                <w:rFonts w:cs="Arial"/>
                <w:sz w:val="18"/>
                <w:szCs w:val="18"/>
                <w:lang w:val="sk-SK"/>
              </w:rPr>
              <w:t>за корекции или запитвания (използва</w:t>
            </w:r>
            <w:r w:rsidRPr="00FE3C19">
              <w:rPr>
                <w:rFonts w:cs="Arial"/>
                <w:sz w:val="18"/>
                <w:szCs w:val="18"/>
                <w:lang w:val="bg-BG"/>
              </w:rPr>
              <w:t xml:space="preserve"> се</w:t>
            </w:r>
            <w:r w:rsidRPr="00FE3C19">
              <w:rPr>
                <w:rFonts w:cs="Arial"/>
                <w:sz w:val="18"/>
                <w:szCs w:val="18"/>
                <w:lang w:val="sk-SK"/>
              </w:rPr>
              <w:t xml:space="preserve"> за генериране на препратки към свързани документи</w:t>
            </w:r>
            <w:r w:rsidRPr="00FE3C19">
              <w:rPr>
                <w:rFonts w:cs="Arial"/>
                <w:sz w:val="18"/>
                <w:szCs w:val="18"/>
                <w:lang w:val="bg-BG"/>
              </w:rPr>
              <w:t xml:space="preserve"> на ОРМ</w:t>
            </w:r>
          </w:p>
        </w:tc>
        <w:tc>
          <w:tcPr>
            <w:tcW w:w="1559" w:type="dxa"/>
            <w:tcBorders>
              <w:top w:val="single" w:sz="4" w:space="0" w:color="auto"/>
            </w:tcBorders>
          </w:tcPr>
          <w:p w14:paraId="535C2636" w14:textId="77777777" w:rsidR="00FD287F" w:rsidRPr="00A978A6" w:rsidRDefault="00FD287F" w:rsidP="002C6C64">
            <w:pPr>
              <w:keepNext/>
              <w:spacing w:before="100" w:beforeAutospacing="1" w:after="100" w:afterAutospacing="1"/>
              <w:jc w:val="both"/>
              <w:rPr>
                <w:rFonts w:cs="Arial"/>
                <w:sz w:val="18"/>
                <w:szCs w:val="18"/>
                <w:lang w:val="bg-BG"/>
              </w:rPr>
            </w:pPr>
            <w:r w:rsidRPr="00FE3C19">
              <w:rPr>
                <w:rFonts w:cs="Arial"/>
                <w:sz w:val="18"/>
                <w:szCs w:val="18"/>
                <w:lang w:val="sk-SK"/>
              </w:rPr>
              <w:t>305,</w:t>
            </w:r>
            <w:r w:rsidRPr="00FE3C19">
              <w:rPr>
                <w:rFonts w:cs="Arial"/>
                <w:sz w:val="18"/>
                <w:szCs w:val="18"/>
                <w:lang w:val="bg-BG"/>
              </w:rPr>
              <w:t xml:space="preserve"> </w:t>
            </w:r>
            <w:r w:rsidRPr="00FE3C19">
              <w:rPr>
                <w:rFonts w:cs="Arial"/>
                <w:sz w:val="18"/>
                <w:szCs w:val="18"/>
                <w:lang w:val="sk-SK"/>
              </w:rPr>
              <w:t>350,</w:t>
            </w:r>
            <w:r w:rsidRPr="00FE3C19">
              <w:rPr>
                <w:rFonts w:cs="Arial"/>
                <w:sz w:val="18"/>
                <w:szCs w:val="18"/>
                <w:lang w:val="bg-BG"/>
              </w:rPr>
              <w:t xml:space="preserve"> </w:t>
            </w:r>
            <w:r w:rsidRPr="00FE3C19">
              <w:rPr>
                <w:rFonts w:cs="Arial"/>
                <w:sz w:val="18"/>
                <w:szCs w:val="18"/>
                <w:lang w:val="sk-SK"/>
              </w:rPr>
              <w:t>351,</w:t>
            </w:r>
            <w:r w:rsidRPr="00FE3C19">
              <w:rPr>
                <w:rFonts w:cs="Arial"/>
                <w:sz w:val="18"/>
                <w:szCs w:val="18"/>
                <w:lang w:val="bg-BG"/>
              </w:rPr>
              <w:t xml:space="preserve"> </w:t>
            </w:r>
            <w:r w:rsidRPr="00FE3C19">
              <w:rPr>
                <w:rFonts w:cs="Arial"/>
                <w:sz w:val="18"/>
                <w:szCs w:val="18"/>
                <w:lang w:val="sk-SK"/>
              </w:rPr>
              <w:t>353</w:t>
            </w:r>
            <w:r w:rsidRPr="00FE3C19">
              <w:rPr>
                <w:rFonts w:cs="Arial"/>
                <w:sz w:val="18"/>
                <w:szCs w:val="18"/>
                <w:lang w:val="bg-BG"/>
              </w:rPr>
              <w:t>,</w:t>
            </w:r>
            <w:r w:rsidR="00287C14">
              <w:rPr>
                <w:rFonts w:cs="Arial"/>
                <w:sz w:val="18"/>
                <w:szCs w:val="18"/>
                <w:lang w:val="bg-BG"/>
              </w:rPr>
              <w:t xml:space="preserve"> 356,</w:t>
            </w:r>
            <w:r w:rsidRPr="00FE3C19">
              <w:rPr>
                <w:rFonts w:cs="Arial"/>
                <w:sz w:val="18"/>
                <w:szCs w:val="18"/>
                <w:lang w:val="sk-SK"/>
              </w:rPr>
              <w:t xml:space="preserve"> 386, </w:t>
            </w:r>
            <w:r w:rsidR="003E56B0">
              <w:rPr>
                <w:rFonts w:cs="Arial"/>
                <w:sz w:val="18"/>
                <w:szCs w:val="18"/>
                <w:lang w:val="bg-BG"/>
              </w:rPr>
              <w:t xml:space="preserve">405, 406, </w:t>
            </w:r>
            <w:r w:rsidRPr="00FE3C19">
              <w:rPr>
                <w:rFonts w:cs="Arial"/>
                <w:sz w:val="18"/>
                <w:szCs w:val="18"/>
                <w:lang w:val="sk-SK"/>
              </w:rPr>
              <w:t>434</w:t>
            </w:r>
            <w:r w:rsidR="003E56B0">
              <w:rPr>
                <w:rFonts w:cs="Arial"/>
                <w:sz w:val="18"/>
                <w:szCs w:val="18"/>
                <w:lang w:val="bg-BG"/>
              </w:rPr>
              <w:t>, 435, 436</w:t>
            </w:r>
          </w:p>
          <w:p w14:paraId="1132BAF7" w14:textId="77777777" w:rsidR="00FD287F" w:rsidRPr="00FE3C19" w:rsidRDefault="00FD287F" w:rsidP="002C6C64">
            <w:pPr>
              <w:keepNext/>
              <w:spacing w:before="100" w:beforeAutospacing="1" w:after="100" w:afterAutospacing="1"/>
              <w:jc w:val="both"/>
              <w:rPr>
                <w:rFonts w:cs="Arial"/>
                <w:sz w:val="18"/>
                <w:szCs w:val="18"/>
                <w:lang w:val="bg-BG"/>
              </w:rPr>
            </w:pPr>
          </w:p>
        </w:tc>
      </w:tr>
      <w:tr w:rsidR="00FD287F" w:rsidRPr="00831B19" w14:paraId="6128BA5F" w14:textId="77777777" w:rsidTr="00FD287F">
        <w:trPr>
          <w:cantSplit/>
        </w:trPr>
        <w:tc>
          <w:tcPr>
            <w:tcW w:w="3136" w:type="dxa"/>
            <w:tcBorders>
              <w:bottom w:val="single" w:sz="4" w:space="0" w:color="auto"/>
            </w:tcBorders>
          </w:tcPr>
          <w:p w14:paraId="18F85678"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REFERENCENUMBER</w:t>
            </w:r>
          </w:p>
        </w:tc>
        <w:tc>
          <w:tcPr>
            <w:tcW w:w="720" w:type="dxa"/>
            <w:tcBorders>
              <w:bottom w:val="single" w:sz="4" w:space="0" w:color="auto"/>
            </w:tcBorders>
          </w:tcPr>
          <w:p w14:paraId="0A19FFBB"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70</w:t>
            </w:r>
          </w:p>
        </w:tc>
        <w:tc>
          <w:tcPr>
            <w:tcW w:w="3780" w:type="dxa"/>
            <w:tcBorders>
              <w:bottom w:val="single" w:sz="4" w:space="0" w:color="auto"/>
            </w:tcBorders>
          </w:tcPr>
          <w:p w14:paraId="22745D03"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i/>
                <w:noProof/>
                <w:sz w:val="18"/>
                <w:szCs w:val="18"/>
                <w:lang w:val="bg-BG"/>
              </w:rPr>
              <w:t>Идентификатор на референцията</w:t>
            </w:r>
          </w:p>
        </w:tc>
        <w:tc>
          <w:tcPr>
            <w:tcW w:w="900" w:type="dxa"/>
            <w:tcBorders>
              <w:bottom w:val="single" w:sz="4" w:space="0" w:color="auto"/>
            </w:tcBorders>
          </w:tcPr>
          <w:p w14:paraId="6520F8C8"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1154</w:t>
            </w:r>
          </w:p>
        </w:tc>
        <w:tc>
          <w:tcPr>
            <w:tcW w:w="3938" w:type="dxa"/>
            <w:tcBorders>
              <w:bottom w:val="single" w:sz="4" w:space="0" w:color="auto"/>
            </w:tcBorders>
          </w:tcPr>
          <w:p w14:paraId="3CF4EF71" w14:textId="77777777" w:rsidR="00FD287F" w:rsidRPr="002D1222" w:rsidRDefault="006E6418" w:rsidP="008D773E">
            <w:pPr>
              <w:spacing w:before="100" w:beforeAutospacing="1" w:after="100" w:afterAutospacing="1"/>
              <w:rPr>
                <w:rFonts w:cs="Arial"/>
                <w:bCs/>
                <w:i/>
                <w:noProof/>
                <w:sz w:val="18"/>
                <w:szCs w:val="18"/>
                <w:lang w:val="sk-SK"/>
              </w:rPr>
            </w:pPr>
            <w:r w:rsidRPr="00581944">
              <w:rPr>
                <w:rFonts w:cs="Arial"/>
                <w:i/>
                <w:noProof/>
                <w:sz w:val="18"/>
                <w:szCs w:val="18"/>
                <w:lang w:val="bg-BG"/>
              </w:rPr>
              <w:t>Уникален идентификатор на реферирания документ.</w:t>
            </w:r>
          </w:p>
        </w:tc>
        <w:tc>
          <w:tcPr>
            <w:tcW w:w="1559" w:type="dxa"/>
            <w:tcBorders>
              <w:bottom w:val="single" w:sz="4" w:space="0" w:color="auto"/>
            </w:tcBorders>
          </w:tcPr>
          <w:p w14:paraId="1B929347" w14:textId="77777777" w:rsidR="00FD287F" w:rsidRPr="00FE3C19" w:rsidRDefault="00FD287F" w:rsidP="002C6C64">
            <w:pPr>
              <w:keepNext/>
              <w:spacing w:before="100" w:beforeAutospacing="1" w:after="100" w:afterAutospacing="1"/>
              <w:jc w:val="both"/>
              <w:rPr>
                <w:rFonts w:cs="Arial"/>
                <w:sz w:val="18"/>
                <w:szCs w:val="18"/>
                <w:lang w:val="sk-SK"/>
              </w:rPr>
            </w:pPr>
          </w:p>
        </w:tc>
      </w:tr>
      <w:tr w:rsidR="00FD287F" w:rsidRPr="00831B19" w14:paraId="5BF0CB6F" w14:textId="77777777" w:rsidTr="00FD287F">
        <w:tc>
          <w:tcPr>
            <w:tcW w:w="3136" w:type="dxa"/>
            <w:tcBorders>
              <w:top w:val="single" w:sz="4" w:space="0" w:color="auto"/>
              <w:bottom w:val="single" w:sz="4" w:space="0" w:color="auto"/>
              <w:right w:val="single" w:sz="4" w:space="0" w:color="000000"/>
            </w:tcBorders>
            <w:shd w:val="clear" w:color="auto" w:fill="BFBFBF"/>
          </w:tcPr>
          <w:p w14:paraId="7282B576" w14:textId="77777777" w:rsidR="00FD287F" w:rsidRPr="00FC23D2" w:rsidRDefault="00FD287F" w:rsidP="002C6C64">
            <w:pPr>
              <w:spacing w:before="100" w:beforeAutospacing="1" w:after="100" w:afterAutospacing="1"/>
              <w:jc w:val="both"/>
              <w:rPr>
                <w:rFonts w:cs="Arial"/>
                <w:b/>
                <w:noProof/>
                <w:sz w:val="18"/>
                <w:szCs w:val="18"/>
                <w:lang w:val="sk-SK"/>
              </w:rPr>
            </w:pPr>
            <w:r w:rsidRPr="00FC23D2">
              <w:rPr>
                <w:rFonts w:cs="Arial"/>
                <w:b/>
                <w:noProof/>
                <w:sz w:val="18"/>
                <w:szCs w:val="18"/>
                <w:lang w:val="sk-SK"/>
              </w:rPr>
              <w:t>&gt; NAD</w:t>
            </w:r>
          </w:p>
        </w:tc>
        <w:tc>
          <w:tcPr>
            <w:tcW w:w="720" w:type="dxa"/>
            <w:tcBorders>
              <w:top w:val="single" w:sz="4" w:space="0" w:color="auto"/>
              <w:left w:val="single" w:sz="4" w:space="0" w:color="000000"/>
              <w:bottom w:val="single" w:sz="4" w:space="0" w:color="auto"/>
              <w:right w:val="single" w:sz="4" w:space="0" w:color="000000"/>
            </w:tcBorders>
            <w:shd w:val="clear" w:color="auto" w:fill="BFBFBF"/>
          </w:tcPr>
          <w:p w14:paraId="1B785FBD" w14:textId="77777777" w:rsidR="00FD287F" w:rsidRPr="00FC23D2" w:rsidRDefault="00FD287F" w:rsidP="002C6C64">
            <w:pPr>
              <w:spacing w:before="100" w:beforeAutospacing="1" w:after="100" w:afterAutospacing="1"/>
              <w:jc w:val="both"/>
              <w:rPr>
                <w:rFonts w:cs="Arial"/>
                <w:b/>
                <w:noProof/>
                <w:sz w:val="18"/>
                <w:szCs w:val="18"/>
                <w:lang w:val="sk-SK"/>
              </w:rPr>
            </w:pPr>
            <w:r w:rsidRPr="00FC23D2">
              <w:rPr>
                <w:rFonts w:cs="Arial"/>
                <w:b/>
                <w:noProof/>
                <w:sz w:val="18"/>
                <w:szCs w:val="18"/>
                <w:lang w:val="sk-SK"/>
              </w:rPr>
              <w:t>2-2</w:t>
            </w:r>
          </w:p>
        </w:tc>
        <w:tc>
          <w:tcPr>
            <w:tcW w:w="3780" w:type="dxa"/>
            <w:tcBorders>
              <w:top w:val="single" w:sz="4" w:space="0" w:color="auto"/>
              <w:left w:val="single" w:sz="4" w:space="0" w:color="000000"/>
              <w:bottom w:val="single" w:sz="4" w:space="0" w:color="auto"/>
              <w:right w:val="single" w:sz="4" w:space="0" w:color="000000"/>
            </w:tcBorders>
            <w:shd w:val="clear" w:color="auto" w:fill="BFBFBF"/>
          </w:tcPr>
          <w:p w14:paraId="73FD907A" w14:textId="77777777" w:rsidR="00FD287F" w:rsidRPr="00FC23D2" w:rsidRDefault="00FD287F" w:rsidP="002C6C64">
            <w:pPr>
              <w:spacing w:before="100" w:beforeAutospacing="1" w:after="100" w:afterAutospacing="1"/>
              <w:jc w:val="both"/>
              <w:rPr>
                <w:rFonts w:cs="Arial"/>
                <w:b/>
                <w:noProof/>
                <w:sz w:val="18"/>
                <w:szCs w:val="18"/>
                <w:lang w:val="bg-BG"/>
              </w:rPr>
            </w:pPr>
            <w:r w:rsidRPr="00FC23D2">
              <w:rPr>
                <w:rFonts w:cs="Arial"/>
                <w:b/>
                <w:noProof/>
                <w:sz w:val="18"/>
                <w:szCs w:val="18"/>
                <w:lang w:val="bg-BG"/>
              </w:rPr>
              <w:t>Име и адрес</w:t>
            </w:r>
          </w:p>
        </w:tc>
        <w:tc>
          <w:tcPr>
            <w:tcW w:w="900" w:type="dxa"/>
            <w:tcBorders>
              <w:top w:val="single" w:sz="4" w:space="0" w:color="auto"/>
              <w:left w:val="single" w:sz="4" w:space="0" w:color="000000"/>
              <w:bottom w:val="single" w:sz="4" w:space="0" w:color="auto"/>
              <w:right w:val="single" w:sz="4" w:space="0" w:color="000000"/>
            </w:tcBorders>
            <w:shd w:val="clear" w:color="auto" w:fill="BFBFBF"/>
          </w:tcPr>
          <w:p w14:paraId="619C88B6" w14:textId="77777777" w:rsidR="00FD287F" w:rsidRPr="00FC23D2" w:rsidRDefault="00FD287F" w:rsidP="002C6C64">
            <w:pPr>
              <w:spacing w:before="100" w:beforeAutospacing="1" w:after="100" w:afterAutospacing="1"/>
              <w:jc w:val="both"/>
              <w:rPr>
                <w:rFonts w:cs="Arial"/>
                <w:b/>
                <w:noProof/>
                <w:sz w:val="18"/>
                <w:szCs w:val="18"/>
                <w:lang w:val="sk-SK"/>
              </w:rPr>
            </w:pPr>
            <w:r w:rsidRPr="00FC23D2">
              <w:rPr>
                <w:rFonts w:cs="Arial"/>
                <w:b/>
                <w:sz w:val="18"/>
                <w:szCs w:val="18"/>
                <w:lang w:val="sk-SK"/>
              </w:rPr>
              <w:t>NAD</w:t>
            </w:r>
          </w:p>
        </w:tc>
        <w:tc>
          <w:tcPr>
            <w:tcW w:w="3938" w:type="dxa"/>
            <w:tcBorders>
              <w:top w:val="single" w:sz="4" w:space="0" w:color="auto"/>
              <w:left w:val="single" w:sz="4" w:space="0" w:color="000000"/>
              <w:bottom w:val="single" w:sz="4" w:space="0" w:color="auto"/>
              <w:right w:val="single" w:sz="4" w:space="0" w:color="000000"/>
            </w:tcBorders>
            <w:shd w:val="clear" w:color="auto" w:fill="BFBFBF"/>
          </w:tcPr>
          <w:p w14:paraId="4D3599A4" w14:textId="77777777" w:rsidR="00FD287F" w:rsidRPr="00FC23D2" w:rsidRDefault="00FD287F" w:rsidP="002C6C64">
            <w:pPr>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000000"/>
              <w:bottom w:val="single" w:sz="4" w:space="0" w:color="auto"/>
            </w:tcBorders>
            <w:shd w:val="clear" w:color="auto" w:fill="BFBFBF"/>
          </w:tcPr>
          <w:p w14:paraId="1C53F528" w14:textId="77777777" w:rsidR="00FD287F" w:rsidRPr="00FC23D2" w:rsidRDefault="00FD287F" w:rsidP="002C6C64">
            <w:pPr>
              <w:keepNext/>
              <w:spacing w:before="100" w:beforeAutospacing="1" w:after="100" w:afterAutospacing="1"/>
              <w:jc w:val="both"/>
              <w:rPr>
                <w:rFonts w:cs="Arial"/>
                <w:b/>
                <w:noProof/>
                <w:sz w:val="18"/>
                <w:szCs w:val="18"/>
                <w:lang w:val="sk-SK"/>
              </w:rPr>
            </w:pPr>
          </w:p>
        </w:tc>
      </w:tr>
      <w:tr w:rsidR="00FD287F" w:rsidRPr="00831B19" w14:paraId="0B6B4FA4" w14:textId="77777777" w:rsidTr="00FD287F">
        <w:tc>
          <w:tcPr>
            <w:tcW w:w="3136" w:type="dxa"/>
            <w:tcBorders>
              <w:top w:val="single" w:sz="4" w:space="0" w:color="auto"/>
            </w:tcBorders>
          </w:tcPr>
          <w:p w14:paraId="3FB93B3D"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ACTION</w:t>
            </w:r>
          </w:p>
        </w:tc>
        <w:tc>
          <w:tcPr>
            <w:tcW w:w="720" w:type="dxa"/>
            <w:tcBorders>
              <w:top w:val="single" w:sz="4" w:space="0" w:color="auto"/>
            </w:tcBorders>
          </w:tcPr>
          <w:p w14:paraId="40226BCD"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tcBorders>
          </w:tcPr>
          <w:p w14:paraId="038E6CBF" w14:textId="77777777" w:rsidR="00FD287F" w:rsidRPr="00FE3C19" w:rsidRDefault="00FD287F" w:rsidP="002C6C64">
            <w:pPr>
              <w:spacing w:before="100" w:beforeAutospacing="1" w:after="100" w:afterAutospacing="1"/>
              <w:jc w:val="both"/>
              <w:rPr>
                <w:rFonts w:cs="Arial"/>
                <w:noProof/>
                <w:sz w:val="18"/>
                <w:szCs w:val="18"/>
                <w:lang w:val="bg-BG"/>
              </w:rPr>
            </w:pPr>
            <w:r w:rsidRPr="00FE3C19">
              <w:rPr>
                <w:rFonts w:cs="Arial"/>
                <w:noProof/>
                <w:sz w:val="18"/>
                <w:szCs w:val="18"/>
                <w:lang w:val="bg-BG"/>
              </w:rPr>
              <w:t>Роля на партньора</w:t>
            </w:r>
          </w:p>
        </w:tc>
        <w:tc>
          <w:tcPr>
            <w:tcW w:w="900" w:type="dxa"/>
            <w:tcBorders>
              <w:top w:val="single" w:sz="4" w:space="0" w:color="auto"/>
            </w:tcBorders>
          </w:tcPr>
          <w:p w14:paraId="09EE83A0"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3035</w:t>
            </w:r>
          </w:p>
        </w:tc>
        <w:tc>
          <w:tcPr>
            <w:tcW w:w="3938" w:type="dxa"/>
            <w:tcBorders>
              <w:top w:val="single" w:sz="4" w:space="0" w:color="auto"/>
            </w:tcBorders>
          </w:tcPr>
          <w:p w14:paraId="1E3C595C" w14:textId="77777777" w:rsidR="00FD287F" w:rsidRPr="00FE3C19" w:rsidRDefault="00FD287F" w:rsidP="002C6C64">
            <w:pPr>
              <w:spacing w:before="100" w:beforeAutospacing="1" w:after="100" w:afterAutospacing="1"/>
              <w:jc w:val="both"/>
              <w:rPr>
                <w:rFonts w:cs="Arial"/>
                <w:bCs/>
                <w:noProof/>
                <w:sz w:val="18"/>
                <w:szCs w:val="18"/>
                <w:lang w:val="bg-BG"/>
              </w:rPr>
            </w:pPr>
            <w:r w:rsidRPr="00FE3C19">
              <w:rPr>
                <w:rFonts w:cs="Arial"/>
                <w:b/>
                <w:bCs/>
                <w:noProof/>
                <w:sz w:val="18"/>
                <w:szCs w:val="18"/>
                <w:lang w:val="sk-SK"/>
              </w:rPr>
              <w:t>MR</w:t>
            </w:r>
            <w:r w:rsidRPr="00FE3C19">
              <w:rPr>
                <w:rFonts w:cs="Arial"/>
                <w:bCs/>
                <w:noProof/>
                <w:sz w:val="18"/>
                <w:szCs w:val="18"/>
                <w:lang w:val="sk-SK"/>
              </w:rPr>
              <w:t xml:space="preserve"> – </w:t>
            </w:r>
            <w:r w:rsidRPr="00FE3C19">
              <w:rPr>
                <w:rFonts w:cs="Arial"/>
                <w:bCs/>
                <w:noProof/>
                <w:sz w:val="18"/>
                <w:szCs w:val="18"/>
                <w:lang w:val="bg-BG"/>
              </w:rPr>
              <w:t>получател</w:t>
            </w:r>
          </w:p>
          <w:p w14:paraId="0C3CD5CC" w14:textId="77777777" w:rsidR="00FD287F" w:rsidRPr="00FE3C19" w:rsidRDefault="00FD287F" w:rsidP="002C6C64">
            <w:pPr>
              <w:spacing w:before="100" w:beforeAutospacing="1" w:after="100" w:afterAutospacing="1"/>
              <w:jc w:val="both"/>
              <w:rPr>
                <w:rFonts w:cs="Arial"/>
                <w:b/>
                <w:bCs/>
                <w:noProof/>
                <w:sz w:val="18"/>
                <w:szCs w:val="18"/>
                <w:lang w:val="bg-BG"/>
              </w:rPr>
            </w:pPr>
            <w:r w:rsidRPr="00FE3C19">
              <w:rPr>
                <w:rFonts w:cs="Arial"/>
                <w:b/>
                <w:bCs/>
                <w:noProof/>
                <w:sz w:val="18"/>
                <w:szCs w:val="18"/>
                <w:lang w:val="sk-SK"/>
              </w:rPr>
              <w:t>MS</w:t>
            </w:r>
            <w:r w:rsidRPr="00FE3C19">
              <w:rPr>
                <w:rFonts w:cs="Arial"/>
                <w:bCs/>
                <w:noProof/>
                <w:sz w:val="18"/>
                <w:szCs w:val="18"/>
                <w:lang w:val="sk-SK"/>
              </w:rPr>
              <w:t xml:space="preserve"> – </w:t>
            </w:r>
            <w:r w:rsidRPr="00FE3C19">
              <w:rPr>
                <w:rFonts w:cs="Arial"/>
                <w:bCs/>
                <w:noProof/>
                <w:sz w:val="18"/>
                <w:szCs w:val="18"/>
                <w:lang w:val="bg-BG"/>
              </w:rPr>
              <w:t>изпращач</w:t>
            </w:r>
          </w:p>
        </w:tc>
        <w:tc>
          <w:tcPr>
            <w:tcW w:w="1559" w:type="dxa"/>
            <w:tcBorders>
              <w:top w:val="single" w:sz="4" w:space="0" w:color="auto"/>
            </w:tcBorders>
          </w:tcPr>
          <w:p w14:paraId="14E2AF81"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p w14:paraId="5773AAC6"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1DD0C87F" w14:textId="77777777" w:rsidTr="00FD287F">
        <w:tc>
          <w:tcPr>
            <w:tcW w:w="3136" w:type="dxa"/>
          </w:tcPr>
          <w:p w14:paraId="2EDAF4A9"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PARTNER</w:t>
            </w:r>
          </w:p>
        </w:tc>
        <w:tc>
          <w:tcPr>
            <w:tcW w:w="720" w:type="dxa"/>
          </w:tcPr>
          <w:p w14:paraId="20E8C612" w14:textId="77777777" w:rsidR="00FD287F" w:rsidRPr="00FE3C19" w:rsidRDefault="00D8673F" w:rsidP="002C6C64">
            <w:pPr>
              <w:spacing w:before="100" w:beforeAutospacing="1" w:after="100" w:afterAutospacing="1"/>
              <w:jc w:val="both"/>
              <w:rPr>
                <w:rFonts w:cs="Arial"/>
                <w:noProof/>
                <w:sz w:val="18"/>
                <w:szCs w:val="18"/>
                <w:lang w:val="sk-SK"/>
              </w:rPr>
            </w:pPr>
            <w:r>
              <w:rPr>
                <w:rFonts w:cs="Arial"/>
                <w:noProof/>
                <w:sz w:val="18"/>
                <w:szCs w:val="18"/>
                <w:lang w:val="sk-SK"/>
              </w:rPr>
              <w:t>16</w:t>
            </w:r>
          </w:p>
        </w:tc>
        <w:tc>
          <w:tcPr>
            <w:tcW w:w="3780" w:type="dxa"/>
          </w:tcPr>
          <w:p w14:paraId="1D036FBE" w14:textId="77777777" w:rsidR="00FD287F" w:rsidRPr="00FE3C19" w:rsidRDefault="00FD287F" w:rsidP="002C6C64">
            <w:pPr>
              <w:spacing w:before="100" w:beforeAutospacing="1" w:after="100" w:afterAutospacing="1"/>
              <w:jc w:val="both"/>
              <w:rPr>
                <w:rFonts w:cs="Arial"/>
                <w:sz w:val="18"/>
                <w:szCs w:val="18"/>
                <w:lang w:val="bg-BG"/>
              </w:rPr>
            </w:pPr>
            <w:r w:rsidRPr="00FE3C19">
              <w:rPr>
                <w:rFonts w:cs="Arial"/>
                <w:sz w:val="18"/>
                <w:szCs w:val="18"/>
                <w:lang w:val="bg-BG"/>
              </w:rPr>
              <w:t>Идентификатор на партньора</w:t>
            </w:r>
          </w:p>
        </w:tc>
        <w:tc>
          <w:tcPr>
            <w:tcW w:w="900" w:type="dxa"/>
          </w:tcPr>
          <w:p w14:paraId="27E27F47"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3039</w:t>
            </w:r>
          </w:p>
        </w:tc>
        <w:tc>
          <w:tcPr>
            <w:tcW w:w="3938" w:type="dxa"/>
          </w:tcPr>
          <w:p w14:paraId="37398390" w14:textId="77777777" w:rsidR="00FD287F" w:rsidRPr="00FE3C19" w:rsidRDefault="00FD287F" w:rsidP="002C6C64">
            <w:pPr>
              <w:spacing w:before="100" w:beforeAutospacing="1" w:after="100" w:afterAutospacing="1"/>
              <w:jc w:val="both"/>
              <w:rPr>
                <w:rFonts w:cs="Arial"/>
                <w:bCs/>
                <w:i/>
                <w:sz w:val="18"/>
                <w:szCs w:val="18"/>
                <w:lang w:val="sk-SK"/>
              </w:rPr>
            </w:pPr>
            <w:r w:rsidRPr="00FE3C19">
              <w:rPr>
                <w:rFonts w:cs="Arial"/>
                <w:b/>
                <w:bCs/>
                <w:sz w:val="18"/>
                <w:szCs w:val="18"/>
                <w:lang w:val="sk-SK"/>
              </w:rPr>
              <w:t>EIC</w:t>
            </w:r>
            <w:r w:rsidRPr="00FE3C19">
              <w:rPr>
                <w:rFonts w:cs="Arial"/>
                <w:bCs/>
                <w:i/>
                <w:sz w:val="18"/>
                <w:szCs w:val="18"/>
                <w:lang w:val="sk-SK"/>
              </w:rPr>
              <w:t xml:space="preserve"> </w:t>
            </w:r>
            <w:r w:rsidRPr="00FE3C19">
              <w:rPr>
                <w:rFonts w:cs="Arial"/>
                <w:bCs/>
                <w:i/>
                <w:sz w:val="18"/>
                <w:szCs w:val="18"/>
                <w:lang w:val="bg-BG"/>
              </w:rPr>
              <w:t>– код на изпращача / получателя на съобщението</w:t>
            </w:r>
          </w:p>
        </w:tc>
        <w:tc>
          <w:tcPr>
            <w:tcW w:w="1559" w:type="dxa"/>
          </w:tcPr>
          <w:p w14:paraId="3478EAB4"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7FE332E3" w14:textId="77777777" w:rsidTr="00FD287F">
        <w:tc>
          <w:tcPr>
            <w:tcW w:w="3136" w:type="dxa"/>
            <w:tcBorders>
              <w:bottom w:val="single" w:sz="4" w:space="0" w:color="auto"/>
            </w:tcBorders>
          </w:tcPr>
          <w:p w14:paraId="6DA86017"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CODELISTAGENCY</w:t>
            </w:r>
          </w:p>
        </w:tc>
        <w:tc>
          <w:tcPr>
            <w:tcW w:w="720" w:type="dxa"/>
            <w:tcBorders>
              <w:bottom w:val="single" w:sz="4" w:space="0" w:color="auto"/>
            </w:tcBorders>
          </w:tcPr>
          <w:p w14:paraId="6F7B35C8"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64CB3B5B" w14:textId="77777777" w:rsidR="00FD287F" w:rsidRPr="00FE3C19" w:rsidRDefault="00FD287F" w:rsidP="002C6C64">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Borders>
              <w:bottom w:val="single" w:sz="4" w:space="0" w:color="auto"/>
            </w:tcBorders>
          </w:tcPr>
          <w:p w14:paraId="63B0FC15"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Borders>
              <w:bottom w:val="single" w:sz="4" w:space="0" w:color="auto"/>
            </w:tcBorders>
          </w:tcPr>
          <w:p w14:paraId="17C38C4B" w14:textId="77777777" w:rsidR="00FD287F" w:rsidRPr="00FE3C19" w:rsidRDefault="00FD287F" w:rsidP="00814D84">
            <w:pPr>
              <w:spacing w:before="100" w:beforeAutospacing="1" w:after="100" w:afterAutospacing="1"/>
              <w:jc w:val="both"/>
              <w:rPr>
                <w:rFonts w:cs="Arial"/>
                <w:bCs/>
                <w:noProof/>
                <w:sz w:val="18"/>
                <w:szCs w:val="18"/>
                <w:lang w:val="sk-SK"/>
              </w:rPr>
            </w:pPr>
            <w:r w:rsidRPr="00FE3C19">
              <w:rPr>
                <w:rFonts w:cs="Arial"/>
                <w:b/>
                <w:bCs/>
                <w:sz w:val="18"/>
                <w:szCs w:val="18"/>
                <w:lang w:val="sk-SK"/>
              </w:rPr>
              <w:t xml:space="preserve">305 </w:t>
            </w:r>
            <w:r w:rsidRPr="00FE3C19">
              <w:rPr>
                <w:rFonts w:cs="Arial"/>
                <w:bCs/>
                <w:sz w:val="18"/>
                <w:szCs w:val="18"/>
                <w:lang w:val="sk-SK"/>
              </w:rPr>
              <w:t>–</w:t>
            </w:r>
            <w:r w:rsidRPr="00FE3C19">
              <w:rPr>
                <w:rFonts w:cs="Arial"/>
                <w:b/>
                <w:bCs/>
                <w:sz w:val="18"/>
                <w:szCs w:val="18"/>
                <w:lang w:val="sk-SK"/>
              </w:rPr>
              <w:t xml:space="preserve"> </w:t>
            </w:r>
            <w:r w:rsidR="00814D84">
              <w:rPr>
                <w:rFonts w:cs="Arial"/>
                <w:bCs/>
                <w:i/>
                <w:sz w:val="18"/>
                <w:szCs w:val="18"/>
                <w:lang w:val="sk-SK"/>
              </w:rPr>
              <w:t>ENTSO-E</w:t>
            </w:r>
            <w:r w:rsidRPr="00FE3C19">
              <w:rPr>
                <w:rFonts w:cs="Arial"/>
                <w:bCs/>
                <w:i/>
                <w:sz w:val="18"/>
                <w:szCs w:val="18"/>
                <w:lang w:val="sk-SK"/>
              </w:rPr>
              <w:t xml:space="preserve"> (</w:t>
            </w:r>
            <w:r w:rsidR="00814D84" w:rsidRPr="00814D84">
              <w:rPr>
                <w:rFonts w:cs="Arial"/>
                <w:bCs/>
                <w:i/>
                <w:sz w:val="18"/>
                <w:szCs w:val="18"/>
                <w:lang w:val="sk-SK"/>
              </w:rPr>
              <w:t>European network of transmission system operators for electricity</w:t>
            </w:r>
            <w:r w:rsidRPr="00FE3C19">
              <w:rPr>
                <w:rFonts w:cs="Arial"/>
                <w:bCs/>
                <w:i/>
                <w:sz w:val="18"/>
                <w:szCs w:val="18"/>
                <w:lang w:val="sk-SK"/>
              </w:rPr>
              <w:t>)</w:t>
            </w:r>
            <w:r w:rsidRPr="00814D84">
              <w:rPr>
                <w:rFonts w:cs="Arial"/>
                <w:bCs/>
                <w:i/>
                <w:sz w:val="18"/>
                <w:szCs w:val="18"/>
                <w:lang w:val="sk-SK"/>
              </w:rPr>
              <w:t>.</w:t>
            </w:r>
          </w:p>
        </w:tc>
        <w:tc>
          <w:tcPr>
            <w:tcW w:w="1559" w:type="dxa"/>
            <w:tcBorders>
              <w:bottom w:val="single" w:sz="4" w:space="0" w:color="auto"/>
            </w:tcBorders>
          </w:tcPr>
          <w:p w14:paraId="43E9EAD8"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13022FF5" w14:textId="77777777" w:rsidTr="00FD287F">
        <w:tc>
          <w:tcPr>
            <w:tcW w:w="3136" w:type="dxa"/>
            <w:tcBorders>
              <w:bottom w:val="single" w:sz="4" w:space="0" w:color="auto"/>
            </w:tcBorders>
            <w:shd w:val="clear" w:color="auto" w:fill="auto"/>
          </w:tcPr>
          <w:p w14:paraId="6ABA27FB" w14:textId="77777777" w:rsidR="00FD287F" w:rsidRPr="00FE3C19" w:rsidRDefault="00FD287F" w:rsidP="00C3488B">
            <w:pPr>
              <w:spacing w:before="100" w:beforeAutospacing="1" w:after="100" w:afterAutospacing="1"/>
              <w:jc w:val="both"/>
              <w:rPr>
                <w:rFonts w:cs="Arial"/>
                <w:noProof/>
                <w:sz w:val="18"/>
                <w:szCs w:val="18"/>
                <w:lang w:val="sk-SK"/>
              </w:rPr>
            </w:pPr>
            <w:r w:rsidRPr="00FE3C19">
              <w:rPr>
                <w:rFonts w:cs="Arial"/>
                <w:noProof/>
                <w:sz w:val="18"/>
                <w:szCs w:val="18"/>
                <w:lang w:val="sk-SK"/>
              </w:rPr>
              <w:t>COUNTRY</w:t>
            </w:r>
          </w:p>
        </w:tc>
        <w:tc>
          <w:tcPr>
            <w:tcW w:w="720" w:type="dxa"/>
            <w:tcBorders>
              <w:bottom w:val="single" w:sz="4" w:space="0" w:color="auto"/>
            </w:tcBorders>
            <w:shd w:val="clear" w:color="auto" w:fill="auto"/>
          </w:tcPr>
          <w:p w14:paraId="029CAADE" w14:textId="77777777" w:rsidR="00FD287F" w:rsidRPr="00FE3C19" w:rsidRDefault="00FD287F" w:rsidP="00C3488B">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shd w:val="clear" w:color="auto" w:fill="auto"/>
          </w:tcPr>
          <w:p w14:paraId="4F53C297" w14:textId="77777777" w:rsidR="00FD287F" w:rsidRPr="00FE3C19" w:rsidRDefault="00FD287F" w:rsidP="00C3488B">
            <w:pPr>
              <w:spacing w:before="100" w:beforeAutospacing="1" w:after="100" w:afterAutospacing="1"/>
              <w:jc w:val="both"/>
              <w:rPr>
                <w:rFonts w:cs="Arial"/>
                <w:noProof/>
                <w:sz w:val="18"/>
                <w:szCs w:val="18"/>
                <w:lang w:val="bg-BG"/>
              </w:rPr>
            </w:pPr>
            <w:r w:rsidRPr="00FE3C19">
              <w:rPr>
                <w:rFonts w:cs="Arial"/>
                <w:noProof/>
                <w:sz w:val="18"/>
                <w:szCs w:val="18"/>
                <w:lang w:val="bg-BG"/>
              </w:rPr>
              <w:t>Страна</w:t>
            </w:r>
          </w:p>
        </w:tc>
        <w:tc>
          <w:tcPr>
            <w:tcW w:w="900" w:type="dxa"/>
            <w:tcBorders>
              <w:bottom w:val="single" w:sz="4" w:space="0" w:color="auto"/>
            </w:tcBorders>
            <w:shd w:val="clear" w:color="auto" w:fill="auto"/>
          </w:tcPr>
          <w:p w14:paraId="5B5D00AF" w14:textId="77777777" w:rsidR="00FD287F" w:rsidRPr="00FE3C19" w:rsidRDefault="00FD287F" w:rsidP="00C3488B">
            <w:pPr>
              <w:spacing w:before="100" w:beforeAutospacing="1" w:after="100" w:afterAutospacing="1"/>
              <w:jc w:val="both"/>
              <w:rPr>
                <w:rFonts w:cs="Arial"/>
                <w:noProof/>
                <w:sz w:val="18"/>
                <w:szCs w:val="18"/>
                <w:lang w:val="sk-SK"/>
              </w:rPr>
            </w:pPr>
            <w:r w:rsidRPr="00FE3C19">
              <w:rPr>
                <w:rFonts w:cs="Arial"/>
                <w:noProof/>
                <w:sz w:val="18"/>
                <w:szCs w:val="18"/>
                <w:lang w:val="sk-SK"/>
              </w:rPr>
              <w:t>3207</w:t>
            </w:r>
          </w:p>
        </w:tc>
        <w:tc>
          <w:tcPr>
            <w:tcW w:w="3938" w:type="dxa"/>
            <w:tcBorders>
              <w:bottom w:val="single" w:sz="4" w:space="0" w:color="auto"/>
            </w:tcBorders>
            <w:shd w:val="clear" w:color="auto" w:fill="auto"/>
          </w:tcPr>
          <w:p w14:paraId="19F024A6" w14:textId="77777777" w:rsidR="00FD287F" w:rsidRPr="0087333F" w:rsidRDefault="00FD287F" w:rsidP="00C3488B">
            <w:pPr>
              <w:spacing w:before="100" w:beforeAutospacing="1" w:after="100" w:afterAutospacing="1"/>
              <w:jc w:val="both"/>
              <w:rPr>
                <w:rFonts w:cs="Arial"/>
                <w:bCs/>
                <w:i/>
                <w:noProof/>
                <w:sz w:val="18"/>
                <w:szCs w:val="18"/>
                <w:lang w:val="bg-BG"/>
              </w:rPr>
            </w:pPr>
            <w:r w:rsidRPr="00FE3C19">
              <w:rPr>
                <w:rFonts w:cs="Arial"/>
                <w:bCs/>
                <w:sz w:val="18"/>
                <w:szCs w:val="18"/>
                <w:lang w:val="en-US"/>
              </w:rPr>
              <w:t>BG</w:t>
            </w:r>
            <w:r w:rsidRPr="0087333F">
              <w:rPr>
                <w:rFonts w:cs="Arial"/>
                <w:bCs/>
                <w:sz w:val="18"/>
                <w:szCs w:val="18"/>
                <w:lang w:val="bg-BG"/>
              </w:rPr>
              <w:t xml:space="preserve"> </w:t>
            </w:r>
          </w:p>
        </w:tc>
        <w:tc>
          <w:tcPr>
            <w:tcW w:w="1559" w:type="dxa"/>
            <w:tcBorders>
              <w:bottom w:val="single" w:sz="4" w:space="0" w:color="auto"/>
            </w:tcBorders>
            <w:shd w:val="clear" w:color="auto" w:fill="auto"/>
          </w:tcPr>
          <w:p w14:paraId="2CBABD70" w14:textId="77777777" w:rsidR="00FD287F" w:rsidRPr="00FE3C19" w:rsidRDefault="00FD287F" w:rsidP="005D76A3">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1A6674C8" w14:textId="77777777" w:rsidTr="00FD287F">
        <w:tc>
          <w:tcPr>
            <w:tcW w:w="3136" w:type="dxa"/>
            <w:tcBorders>
              <w:top w:val="single" w:sz="4" w:space="0" w:color="auto"/>
              <w:bottom w:val="single" w:sz="4" w:space="0" w:color="auto"/>
              <w:right w:val="single" w:sz="4" w:space="0" w:color="auto"/>
            </w:tcBorders>
            <w:shd w:val="clear" w:color="auto" w:fill="BFBFBF"/>
          </w:tcPr>
          <w:p w14:paraId="55F67B4E"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&gt; IDE</w:t>
            </w:r>
          </w:p>
        </w:tc>
        <w:tc>
          <w:tcPr>
            <w:tcW w:w="720" w:type="dxa"/>
            <w:tcBorders>
              <w:top w:val="single" w:sz="4" w:space="0" w:color="auto"/>
              <w:left w:val="single" w:sz="4" w:space="0" w:color="auto"/>
              <w:bottom w:val="single" w:sz="4" w:space="0" w:color="auto"/>
              <w:right w:val="single" w:sz="4" w:space="0" w:color="auto"/>
            </w:tcBorders>
            <w:shd w:val="clear" w:color="auto" w:fill="BFBFBF"/>
          </w:tcPr>
          <w:p w14:paraId="6BE54D1B"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1-1</w:t>
            </w:r>
          </w:p>
        </w:tc>
        <w:tc>
          <w:tcPr>
            <w:tcW w:w="3780" w:type="dxa"/>
            <w:tcBorders>
              <w:top w:val="single" w:sz="4" w:space="0" w:color="auto"/>
              <w:left w:val="single" w:sz="4" w:space="0" w:color="auto"/>
              <w:bottom w:val="single" w:sz="4" w:space="0" w:color="auto"/>
              <w:right w:val="single" w:sz="4" w:space="0" w:color="auto"/>
            </w:tcBorders>
            <w:shd w:val="clear" w:color="auto" w:fill="BFBFBF"/>
          </w:tcPr>
          <w:p w14:paraId="56CBE29E" w14:textId="77777777" w:rsidR="00FD287F" w:rsidRPr="00FC23D2" w:rsidRDefault="00FD287F" w:rsidP="002C6C64">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Идентификация на обекта</w:t>
            </w:r>
          </w:p>
        </w:tc>
        <w:tc>
          <w:tcPr>
            <w:tcW w:w="900" w:type="dxa"/>
            <w:tcBorders>
              <w:top w:val="single" w:sz="4" w:space="0" w:color="auto"/>
              <w:left w:val="single" w:sz="4" w:space="0" w:color="auto"/>
              <w:bottom w:val="single" w:sz="4" w:space="0" w:color="auto"/>
              <w:right w:val="single" w:sz="4" w:space="0" w:color="auto"/>
            </w:tcBorders>
            <w:shd w:val="clear" w:color="auto" w:fill="BFBFBF"/>
          </w:tcPr>
          <w:p w14:paraId="66C1B11F"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sz w:val="18"/>
                <w:szCs w:val="18"/>
                <w:lang w:val="sk-SK"/>
              </w:rPr>
              <w:t>IDE</w:t>
            </w:r>
          </w:p>
        </w:tc>
        <w:tc>
          <w:tcPr>
            <w:tcW w:w="3938" w:type="dxa"/>
            <w:tcBorders>
              <w:top w:val="single" w:sz="4" w:space="0" w:color="auto"/>
              <w:left w:val="single" w:sz="4" w:space="0" w:color="auto"/>
              <w:bottom w:val="single" w:sz="4" w:space="0" w:color="auto"/>
              <w:right w:val="single" w:sz="4" w:space="0" w:color="auto"/>
            </w:tcBorders>
            <w:shd w:val="clear" w:color="auto" w:fill="BFBFBF"/>
          </w:tcPr>
          <w:p w14:paraId="2FB4D76B" w14:textId="77777777" w:rsidR="00FD287F" w:rsidRPr="00FC23D2" w:rsidRDefault="00FD287F" w:rsidP="002C6C64">
            <w:pPr>
              <w:keepNext/>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auto"/>
              <w:bottom w:val="single" w:sz="4" w:space="0" w:color="auto"/>
            </w:tcBorders>
            <w:shd w:val="clear" w:color="auto" w:fill="BFBFBF"/>
          </w:tcPr>
          <w:p w14:paraId="47B8DF97" w14:textId="77777777" w:rsidR="00FD287F" w:rsidRPr="00FC23D2" w:rsidRDefault="00FD287F" w:rsidP="002C6C64">
            <w:pPr>
              <w:keepNext/>
              <w:spacing w:before="100" w:beforeAutospacing="1" w:after="100" w:afterAutospacing="1"/>
              <w:jc w:val="both"/>
              <w:rPr>
                <w:rFonts w:cs="Arial"/>
                <w:b/>
                <w:noProof/>
                <w:sz w:val="18"/>
                <w:szCs w:val="18"/>
                <w:lang w:val="sk-SK"/>
              </w:rPr>
            </w:pPr>
          </w:p>
        </w:tc>
      </w:tr>
      <w:tr w:rsidR="00FD287F" w:rsidRPr="00831B19" w14:paraId="1BD90929" w14:textId="77777777" w:rsidTr="00FD287F">
        <w:tc>
          <w:tcPr>
            <w:tcW w:w="3136" w:type="dxa"/>
            <w:tcBorders>
              <w:top w:val="single" w:sz="4" w:space="0" w:color="auto"/>
              <w:bottom w:val="single" w:sz="4" w:space="0" w:color="auto"/>
            </w:tcBorders>
          </w:tcPr>
          <w:p w14:paraId="679AD6B9"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OBJECT_TYPE</w:t>
            </w:r>
          </w:p>
        </w:tc>
        <w:tc>
          <w:tcPr>
            <w:tcW w:w="720" w:type="dxa"/>
            <w:tcBorders>
              <w:top w:val="single" w:sz="4" w:space="0" w:color="auto"/>
              <w:bottom w:val="single" w:sz="4" w:space="0" w:color="auto"/>
            </w:tcBorders>
          </w:tcPr>
          <w:p w14:paraId="3A2C6EA5"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bottom w:val="single" w:sz="4" w:space="0" w:color="auto"/>
            </w:tcBorders>
          </w:tcPr>
          <w:p w14:paraId="559D77F2" w14:textId="77777777" w:rsidR="00FD287F" w:rsidRPr="00FE3C19" w:rsidRDefault="00FD287F" w:rsidP="002C6C64">
            <w:pPr>
              <w:keepNext/>
              <w:spacing w:before="100" w:beforeAutospacing="1" w:after="100" w:afterAutospacing="1"/>
              <w:jc w:val="both"/>
              <w:rPr>
                <w:rFonts w:cs="Arial"/>
                <w:noProof/>
                <w:sz w:val="18"/>
                <w:szCs w:val="18"/>
                <w:lang w:val="bg-BG"/>
              </w:rPr>
            </w:pPr>
            <w:r w:rsidRPr="00FE3C19">
              <w:rPr>
                <w:rFonts w:cs="Arial"/>
                <w:noProof/>
                <w:sz w:val="18"/>
                <w:szCs w:val="18"/>
                <w:lang w:val="bg-BG"/>
              </w:rPr>
              <w:t>Тип на обекта</w:t>
            </w:r>
          </w:p>
        </w:tc>
        <w:tc>
          <w:tcPr>
            <w:tcW w:w="900" w:type="dxa"/>
            <w:tcBorders>
              <w:top w:val="single" w:sz="4" w:space="0" w:color="auto"/>
              <w:bottom w:val="single" w:sz="4" w:space="0" w:color="auto"/>
            </w:tcBorders>
          </w:tcPr>
          <w:p w14:paraId="150F6E1C"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7495</w:t>
            </w:r>
          </w:p>
        </w:tc>
        <w:tc>
          <w:tcPr>
            <w:tcW w:w="3938" w:type="dxa"/>
            <w:tcBorders>
              <w:top w:val="single" w:sz="4" w:space="0" w:color="auto"/>
              <w:bottom w:val="single" w:sz="4" w:space="0" w:color="auto"/>
            </w:tcBorders>
          </w:tcPr>
          <w:p w14:paraId="0BFFF0EE" w14:textId="77777777" w:rsidR="00FD287F" w:rsidRPr="00FE3C19" w:rsidRDefault="00FD287F" w:rsidP="002C6C64">
            <w:pPr>
              <w:keepNext/>
              <w:spacing w:before="100" w:beforeAutospacing="1" w:after="100" w:afterAutospacing="1"/>
              <w:jc w:val="both"/>
              <w:rPr>
                <w:rFonts w:cs="Arial"/>
                <w:noProof/>
                <w:sz w:val="18"/>
                <w:szCs w:val="18"/>
                <w:lang w:val="bg-BG"/>
              </w:rPr>
            </w:pPr>
            <w:r w:rsidRPr="00FE3C19">
              <w:rPr>
                <w:rFonts w:cs="Arial"/>
                <w:b/>
                <w:noProof/>
                <w:sz w:val="18"/>
                <w:szCs w:val="18"/>
                <w:lang w:val="sk-SK"/>
              </w:rPr>
              <w:t>24</w:t>
            </w:r>
            <w:r w:rsidRPr="00FE3C19">
              <w:rPr>
                <w:rFonts w:cs="Arial"/>
                <w:noProof/>
                <w:sz w:val="18"/>
                <w:szCs w:val="18"/>
                <w:lang w:val="sk-SK"/>
              </w:rPr>
              <w:t xml:space="preserve"> – </w:t>
            </w:r>
            <w:r w:rsidRPr="00FE3C19">
              <w:rPr>
                <w:rFonts w:cs="Arial"/>
                <w:noProof/>
                <w:sz w:val="18"/>
                <w:szCs w:val="18"/>
                <w:lang w:val="bg-BG"/>
              </w:rPr>
              <w:t>Транзакция</w:t>
            </w:r>
          </w:p>
        </w:tc>
        <w:tc>
          <w:tcPr>
            <w:tcW w:w="1559" w:type="dxa"/>
            <w:tcBorders>
              <w:top w:val="single" w:sz="4" w:space="0" w:color="auto"/>
              <w:bottom w:val="single" w:sz="4" w:space="0" w:color="auto"/>
            </w:tcBorders>
          </w:tcPr>
          <w:p w14:paraId="74CA9C3F"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5A04BBE6" w14:textId="77777777" w:rsidTr="00FD287F">
        <w:tc>
          <w:tcPr>
            <w:tcW w:w="3136" w:type="dxa"/>
            <w:tcBorders>
              <w:top w:val="single" w:sz="4" w:space="0" w:color="auto"/>
              <w:bottom w:val="single" w:sz="4" w:space="0" w:color="auto"/>
              <w:right w:val="single" w:sz="4" w:space="0" w:color="auto"/>
            </w:tcBorders>
            <w:shd w:val="clear" w:color="auto" w:fill="BFBFBF"/>
          </w:tcPr>
          <w:p w14:paraId="70412F80" w14:textId="77777777" w:rsidR="00FD287F" w:rsidRPr="00FC23D2" w:rsidRDefault="00FD287F" w:rsidP="00C3488B">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&gt;&gt; RFF</w:t>
            </w:r>
          </w:p>
        </w:tc>
        <w:tc>
          <w:tcPr>
            <w:tcW w:w="720" w:type="dxa"/>
            <w:tcBorders>
              <w:top w:val="single" w:sz="4" w:space="0" w:color="auto"/>
              <w:left w:val="single" w:sz="4" w:space="0" w:color="auto"/>
              <w:bottom w:val="single" w:sz="4" w:space="0" w:color="auto"/>
              <w:right w:val="single" w:sz="4" w:space="0" w:color="auto"/>
            </w:tcBorders>
            <w:shd w:val="clear" w:color="auto" w:fill="BFBFBF"/>
          </w:tcPr>
          <w:p w14:paraId="0FC837E4" w14:textId="77777777" w:rsidR="00FD287F" w:rsidRPr="00FC23D2" w:rsidRDefault="00FD287F" w:rsidP="00C3488B">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0-</w:t>
            </w:r>
            <w:r w:rsidRPr="00FC23D2">
              <w:rPr>
                <w:rFonts w:cs="Arial"/>
                <w:b/>
                <w:noProof/>
                <w:sz w:val="18"/>
                <w:szCs w:val="18"/>
                <w:lang w:val="bg-BG"/>
              </w:rPr>
              <w:t>1</w:t>
            </w:r>
          </w:p>
        </w:tc>
        <w:tc>
          <w:tcPr>
            <w:tcW w:w="3780" w:type="dxa"/>
            <w:tcBorders>
              <w:top w:val="single" w:sz="4" w:space="0" w:color="auto"/>
              <w:left w:val="single" w:sz="4" w:space="0" w:color="auto"/>
              <w:bottom w:val="single" w:sz="4" w:space="0" w:color="auto"/>
              <w:right w:val="single" w:sz="4" w:space="0" w:color="auto"/>
            </w:tcBorders>
            <w:shd w:val="clear" w:color="auto" w:fill="BFBFBF"/>
          </w:tcPr>
          <w:p w14:paraId="0F14D902" w14:textId="77777777" w:rsidR="00FD287F" w:rsidRPr="00FC23D2" w:rsidRDefault="00FD287F" w:rsidP="00C3488B">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Референция</w:t>
            </w:r>
          </w:p>
        </w:tc>
        <w:tc>
          <w:tcPr>
            <w:tcW w:w="900" w:type="dxa"/>
            <w:tcBorders>
              <w:top w:val="single" w:sz="4" w:space="0" w:color="auto"/>
              <w:left w:val="single" w:sz="4" w:space="0" w:color="auto"/>
              <w:bottom w:val="single" w:sz="4" w:space="0" w:color="auto"/>
              <w:right w:val="single" w:sz="4" w:space="0" w:color="auto"/>
            </w:tcBorders>
            <w:shd w:val="clear" w:color="auto" w:fill="BFBFBF"/>
          </w:tcPr>
          <w:p w14:paraId="2DD5D787" w14:textId="77777777" w:rsidR="00FD287F" w:rsidRPr="00FC23D2" w:rsidRDefault="00FD287F" w:rsidP="00C3488B">
            <w:pPr>
              <w:keepNext/>
              <w:spacing w:before="100" w:beforeAutospacing="1" w:after="100" w:afterAutospacing="1"/>
              <w:jc w:val="both"/>
              <w:rPr>
                <w:rFonts w:cs="Arial"/>
                <w:b/>
                <w:noProof/>
                <w:sz w:val="18"/>
                <w:szCs w:val="18"/>
                <w:lang w:val="sk-SK"/>
              </w:rPr>
            </w:pPr>
            <w:r w:rsidRPr="00FC23D2">
              <w:rPr>
                <w:rFonts w:cs="Arial"/>
                <w:b/>
                <w:sz w:val="18"/>
                <w:szCs w:val="18"/>
                <w:lang w:val="en-US"/>
              </w:rPr>
              <w:t>RFF</w:t>
            </w:r>
          </w:p>
        </w:tc>
        <w:tc>
          <w:tcPr>
            <w:tcW w:w="3938" w:type="dxa"/>
            <w:tcBorders>
              <w:top w:val="single" w:sz="4" w:space="0" w:color="auto"/>
              <w:left w:val="single" w:sz="4" w:space="0" w:color="auto"/>
              <w:bottom w:val="single" w:sz="4" w:space="0" w:color="auto"/>
              <w:right w:val="single" w:sz="4" w:space="0" w:color="auto"/>
            </w:tcBorders>
            <w:shd w:val="clear" w:color="auto" w:fill="BFBFBF"/>
          </w:tcPr>
          <w:p w14:paraId="7FBA198D" w14:textId="77777777" w:rsidR="00FD287F" w:rsidRPr="00FC23D2" w:rsidRDefault="00FD287F" w:rsidP="00C3488B">
            <w:pPr>
              <w:keepNext/>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auto"/>
              <w:bottom w:val="single" w:sz="4" w:space="0" w:color="auto"/>
            </w:tcBorders>
            <w:shd w:val="clear" w:color="auto" w:fill="BFBFBF"/>
          </w:tcPr>
          <w:p w14:paraId="21732951" w14:textId="77777777" w:rsidR="00FD287F" w:rsidRPr="00FC23D2" w:rsidRDefault="00FD287F" w:rsidP="00C3488B">
            <w:pPr>
              <w:keepNext/>
              <w:spacing w:before="100" w:beforeAutospacing="1" w:after="100" w:afterAutospacing="1"/>
              <w:jc w:val="both"/>
              <w:rPr>
                <w:rFonts w:cs="Arial"/>
                <w:b/>
                <w:noProof/>
                <w:sz w:val="18"/>
                <w:szCs w:val="18"/>
                <w:lang w:val="sk-SK"/>
              </w:rPr>
            </w:pPr>
          </w:p>
        </w:tc>
      </w:tr>
      <w:tr w:rsidR="004C4367" w:rsidRPr="00831B19" w14:paraId="4110277C" w14:textId="77777777" w:rsidTr="00FD287F">
        <w:tc>
          <w:tcPr>
            <w:tcW w:w="3136" w:type="dxa"/>
            <w:tcBorders>
              <w:top w:val="single" w:sz="4" w:space="0" w:color="auto"/>
              <w:bottom w:val="single" w:sz="4" w:space="0" w:color="auto"/>
            </w:tcBorders>
          </w:tcPr>
          <w:p w14:paraId="02A95E98"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REFERENCEQUALIFIER</w:t>
            </w:r>
          </w:p>
        </w:tc>
        <w:tc>
          <w:tcPr>
            <w:tcW w:w="720" w:type="dxa"/>
            <w:tcBorders>
              <w:top w:val="single" w:sz="4" w:space="0" w:color="auto"/>
              <w:bottom w:val="single" w:sz="4" w:space="0" w:color="auto"/>
            </w:tcBorders>
          </w:tcPr>
          <w:p w14:paraId="369EA03F" w14:textId="77777777" w:rsidR="004C4367" w:rsidRPr="00FE3C19" w:rsidRDefault="004C4367" w:rsidP="004C4367">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bottom w:val="single" w:sz="4" w:space="0" w:color="auto"/>
            </w:tcBorders>
          </w:tcPr>
          <w:p w14:paraId="7E765F1C" w14:textId="77777777" w:rsidR="004C4367" w:rsidRPr="00FE3C19" w:rsidRDefault="004C4367" w:rsidP="004C4367">
            <w:pPr>
              <w:keepNext/>
              <w:spacing w:before="100" w:beforeAutospacing="1" w:after="100" w:afterAutospacing="1"/>
              <w:jc w:val="both"/>
              <w:rPr>
                <w:rFonts w:cs="Arial"/>
                <w:noProof/>
                <w:sz w:val="18"/>
                <w:szCs w:val="18"/>
                <w:lang w:val="bg-BG"/>
              </w:rPr>
            </w:pPr>
            <w:r w:rsidRPr="00FE3C19">
              <w:rPr>
                <w:rFonts w:cs="Arial"/>
                <w:noProof/>
                <w:sz w:val="18"/>
                <w:szCs w:val="18"/>
                <w:lang w:val="bg-BG"/>
              </w:rPr>
              <w:t>Класификатор на референцията</w:t>
            </w:r>
          </w:p>
        </w:tc>
        <w:tc>
          <w:tcPr>
            <w:tcW w:w="900" w:type="dxa"/>
            <w:tcBorders>
              <w:top w:val="single" w:sz="4" w:space="0" w:color="auto"/>
              <w:bottom w:val="single" w:sz="4" w:space="0" w:color="auto"/>
            </w:tcBorders>
          </w:tcPr>
          <w:p w14:paraId="1E2BBE4B" w14:textId="77777777" w:rsidR="004C4367" w:rsidRPr="00FE3C19" w:rsidRDefault="004C4367" w:rsidP="004C4367">
            <w:pPr>
              <w:keepNext/>
              <w:spacing w:before="100" w:beforeAutospacing="1" w:after="100" w:afterAutospacing="1"/>
              <w:jc w:val="both"/>
              <w:rPr>
                <w:rFonts w:cs="Arial"/>
                <w:noProof/>
                <w:sz w:val="18"/>
                <w:szCs w:val="18"/>
                <w:lang w:val="sk-SK"/>
              </w:rPr>
            </w:pPr>
            <w:r w:rsidRPr="00FE3C19">
              <w:rPr>
                <w:rFonts w:cs="Arial"/>
                <w:noProof/>
                <w:sz w:val="18"/>
                <w:szCs w:val="18"/>
                <w:lang w:val="sk-SK"/>
              </w:rPr>
              <w:t>1153</w:t>
            </w:r>
          </w:p>
        </w:tc>
        <w:tc>
          <w:tcPr>
            <w:tcW w:w="3938" w:type="dxa"/>
            <w:tcBorders>
              <w:top w:val="single" w:sz="4" w:space="0" w:color="auto"/>
              <w:bottom w:val="single" w:sz="4" w:space="0" w:color="auto"/>
            </w:tcBorders>
          </w:tcPr>
          <w:p w14:paraId="0F30064F" w14:textId="77777777" w:rsidR="009D751F" w:rsidRDefault="009D751F" w:rsidP="004C4367">
            <w:pPr>
              <w:keepNext/>
              <w:spacing w:before="100" w:beforeAutospacing="1" w:after="100" w:afterAutospacing="1"/>
              <w:jc w:val="both"/>
              <w:rPr>
                <w:rFonts w:cs="Arial"/>
                <w:sz w:val="18"/>
                <w:szCs w:val="18"/>
                <w:lang w:val="bg-BG"/>
              </w:rPr>
            </w:pPr>
          </w:p>
          <w:p w14:paraId="406ECDFB" w14:textId="77777777" w:rsidR="004C4367" w:rsidRPr="00A978A6" w:rsidRDefault="009D751F" w:rsidP="004C4367">
            <w:pPr>
              <w:keepNext/>
              <w:spacing w:before="100" w:beforeAutospacing="1" w:after="100" w:afterAutospacing="1"/>
              <w:jc w:val="both"/>
              <w:rPr>
                <w:rFonts w:cs="Arial"/>
                <w:b/>
                <w:bCs/>
                <w:sz w:val="18"/>
                <w:szCs w:val="18"/>
                <w:lang w:val="bg-BG"/>
              </w:rPr>
            </w:pPr>
            <w:r>
              <w:rPr>
                <w:rFonts w:cs="Arial"/>
                <w:b/>
                <w:bCs/>
                <w:sz w:val="18"/>
                <w:szCs w:val="18"/>
                <w:lang w:val="bg-BG"/>
              </w:rPr>
              <w:t>24</w:t>
            </w:r>
          </w:p>
          <w:p w14:paraId="75E0E262" w14:textId="77777777" w:rsidR="004C4367" w:rsidRPr="00FE3C19" w:rsidRDefault="004C4367" w:rsidP="004C4367">
            <w:pPr>
              <w:keepNext/>
              <w:spacing w:before="100" w:beforeAutospacing="1" w:after="100" w:afterAutospacing="1"/>
              <w:jc w:val="both"/>
              <w:rPr>
                <w:rFonts w:cs="Arial"/>
                <w:noProof/>
                <w:sz w:val="18"/>
                <w:szCs w:val="18"/>
                <w:lang w:val="bg-BG"/>
              </w:rPr>
            </w:pPr>
          </w:p>
        </w:tc>
        <w:tc>
          <w:tcPr>
            <w:tcW w:w="1559" w:type="dxa"/>
            <w:tcBorders>
              <w:top w:val="single" w:sz="4" w:space="0" w:color="auto"/>
              <w:bottom w:val="single" w:sz="4" w:space="0" w:color="auto"/>
            </w:tcBorders>
          </w:tcPr>
          <w:p w14:paraId="4F59BF63" w14:textId="022833C5" w:rsidR="004C4367" w:rsidRPr="00A978A6" w:rsidRDefault="004C4367" w:rsidP="006A4F0E">
            <w:pPr>
              <w:keepNext/>
              <w:spacing w:before="100" w:beforeAutospacing="1" w:after="100" w:afterAutospacing="1"/>
              <w:jc w:val="both"/>
              <w:rPr>
                <w:rFonts w:cs="Arial"/>
                <w:noProof/>
                <w:sz w:val="18"/>
                <w:szCs w:val="18"/>
                <w:lang w:val="bg-BG"/>
              </w:rPr>
            </w:pPr>
            <w:r w:rsidRPr="00FE3C19">
              <w:rPr>
                <w:rFonts w:cs="Arial"/>
                <w:sz w:val="18"/>
                <w:szCs w:val="18"/>
                <w:lang w:val="sk-SK"/>
              </w:rPr>
              <w:t xml:space="preserve">305, 350, 351, </w:t>
            </w:r>
            <w:r w:rsidR="009D6954">
              <w:rPr>
                <w:rFonts w:cs="Arial"/>
                <w:sz w:val="18"/>
                <w:szCs w:val="18"/>
                <w:lang w:val="sk-SK"/>
              </w:rPr>
              <w:t>353,</w:t>
            </w:r>
            <w:r w:rsidR="008D2411">
              <w:rPr>
                <w:rFonts w:cs="Arial"/>
                <w:sz w:val="18"/>
                <w:szCs w:val="18"/>
                <w:lang w:val="sk-SK"/>
              </w:rPr>
              <w:t xml:space="preserve"> </w:t>
            </w:r>
            <w:r w:rsidRPr="00FE3C19">
              <w:rPr>
                <w:rFonts w:cs="Arial"/>
                <w:sz w:val="18"/>
                <w:szCs w:val="18"/>
                <w:lang w:val="sk-SK"/>
              </w:rPr>
              <w:t xml:space="preserve">386,  434, 401, , </w:t>
            </w:r>
            <w:r w:rsidR="006B12CB">
              <w:rPr>
                <w:rFonts w:cs="Arial"/>
                <w:sz w:val="18"/>
                <w:szCs w:val="18"/>
                <w:lang w:val="bg-BG"/>
              </w:rPr>
              <w:t xml:space="preserve">405, 406, </w:t>
            </w:r>
            <w:r w:rsidRPr="00FE3C19">
              <w:rPr>
                <w:rFonts w:cs="Arial"/>
                <w:sz w:val="18"/>
                <w:szCs w:val="18"/>
                <w:lang w:val="sk-SK"/>
              </w:rPr>
              <w:t>410</w:t>
            </w:r>
            <w:r w:rsidR="006B12CB">
              <w:rPr>
                <w:rFonts w:cs="Arial"/>
                <w:sz w:val="18"/>
                <w:szCs w:val="18"/>
                <w:lang w:val="bg-BG"/>
              </w:rPr>
              <w:t>, 435, 436</w:t>
            </w:r>
          </w:p>
        </w:tc>
      </w:tr>
      <w:tr w:rsidR="004C4367" w:rsidRPr="00831B19" w14:paraId="77FB78D2" w14:textId="77777777" w:rsidTr="00FD287F">
        <w:tc>
          <w:tcPr>
            <w:tcW w:w="3136" w:type="dxa"/>
            <w:tcBorders>
              <w:top w:val="single" w:sz="4" w:space="0" w:color="auto"/>
              <w:bottom w:val="single" w:sz="4" w:space="0" w:color="auto"/>
            </w:tcBorders>
          </w:tcPr>
          <w:p w14:paraId="23C796D1"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REFERENCENUMBER</w:t>
            </w:r>
          </w:p>
        </w:tc>
        <w:tc>
          <w:tcPr>
            <w:tcW w:w="720" w:type="dxa"/>
            <w:tcBorders>
              <w:top w:val="single" w:sz="4" w:space="0" w:color="auto"/>
              <w:bottom w:val="single" w:sz="4" w:space="0" w:color="auto"/>
            </w:tcBorders>
          </w:tcPr>
          <w:p w14:paraId="3AF19071" w14:textId="77777777" w:rsidR="004C4367" w:rsidRPr="007E4139" w:rsidRDefault="004C4367" w:rsidP="004C4367">
            <w:pPr>
              <w:keepNext/>
              <w:spacing w:before="100" w:beforeAutospacing="1" w:after="100" w:afterAutospacing="1"/>
              <w:jc w:val="both"/>
              <w:rPr>
                <w:rFonts w:cs="Arial"/>
                <w:noProof/>
                <w:sz w:val="18"/>
                <w:szCs w:val="18"/>
                <w:lang w:val="bg-BG"/>
              </w:rPr>
            </w:pPr>
            <w:r w:rsidRPr="00273C99">
              <w:rPr>
                <w:rFonts w:cs="Arial"/>
                <w:noProof/>
                <w:sz w:val="18"/>
                <w:szCs w:val="18"/>
                <w:lang w:val="bg-BG"/>
              </w:rPr>
              <w:t>70</w:t>
            </w:r>
          </w:p>
        </w:tc>
        <w:tc>
          <w:tcPr>
            <w:tcW w:w="3780" w:type="dxa"/>
            <w:tcBorders>
              <w:top w:val="single" w:sz="4" w:space="0" w:color="auto"/>
              <w:bottom w:val="single" w:sz="4" w:space="0" w:color="auto"/>
            </w:tcBorders>
          </w:tcPr>
          <w:p w14:paraId="603F0196" w14:textId="77777777" w:rsidR="004C4367" w:rsidRPr="00FE3C19" w:rsidRDefault="004C4367" w:rsidP="004C4367">
            <w:pPr>
              <w:keepNext/>
              <w:spacing w:before="100" w:beforeAutospacing="1" w:after="100" w:afterAutospacing="1"/>
              <w:jc w:val="both"/>
              <w:rPr>
                <w:rFonts w:cs="Arial"/>
                <w:noProof/>
                <w:sz w:val="18"/>
                <w:szCs w:val="18"/>
                <w:lang w:val="bg-BG"/>
              </w:rPr>
            </w:pPr>
          </w:p>
        </w:tc>
        <w:tc>
          <w:tcPr>
            <w:tcW w:w="900" w:type="dxa"/>
            <w:tcBorders>
              <w:top w:val="single" w:sz="4" w:space="0" w:color="auto"/>
              <w:bottom w:val="single" w:sz="4" w:space="0" w:color="auto"/>
            </w:tcBorders>
          </w:tcPr>
          <w:p w14:paraId="6C2CBCB8" w14:textId="77777777" w:rsidR="004C4367" w:rsidRPr="007E4139" w:rsidRDefault="004C4367" w:rsidP="004C4367">
            <w:pPr>
              <w:keepNext/>
              <w:spacing w:before="100" w:beforeAutospacing="1" w:after="100" w:afterAutospacing="1"/>
              <w:jc w:val="both"/>
              <w:rPr>
                <w:rFonts w:cs="Arial"/>
                <w:noProof/>
                <w:sz w:val="18"/>
                <w:szCs w:val="18"/>
                <w:lang w:val="bg-BG"/>
              </w:rPr>
            </w:pPr>
            <w:r w:rsidRPr="00273C99">
              <w:rPr>
                <w:rFonts w:cs="Arial"/>
                <w:noProof/>
                <w:sz w:val="18"/>
                <w:szCs w:val="18"/>
                <w:lang w:val="bg-BG"/>
              </w:rPr>
              <w:t>1154</w:t>
            </w:r>
          </w:p>
        </w:tc>
        <w:tc>
          <w:tcPr>
            <w:tcW w:w="3938" w:type="dxa"/>
            <w:tcBorders>
              <w:top w:val="single" w:sz="4" w:space="0" w:color="auto"/>
              <w:bottom w:val="single" w:sz="4" w:space="0" w:color="auto"/>
            </w:tcBorders>
          </w:tcPr>
          <w:p w14:paraId="0B50C7E6" w14:textId="77777777" w:rsidR="004C4367" w:rsidRPr="00FE3C19" w:rsidRDefault="004C4367" w:rsidP="004C4367">
            <w:pPr>
              <w:autoSpaceDE w:val="0"/>
              <w:autoSpaceDN w:val="0"/>
              <w:adjustRightInd w:val="0"/>
              <w:spacing w:after="0"/>
              <w:rPr>
                <w:rFonts w:cs="Arial"/>
                <w:noProof/>
                <w:sz w:val="18"/>
                <w:szCs w:val="18"/>
                <w:lang w:val="bg-BG"/>
              </w:rPr>
            </w:pPr>
            <w:r w:rsidRPr="00FE3C19">
              <w:rPr>
                <w:rFonts w:cs="Arial"/>
                <w:noProof/>
                <w:sz w:val="18"/>
                <w:szCs w:val="18"/>
                <w:lang w:val="bg-BG"/>
              </w:rPr>
              <w:t>Транзакция номер</w:t>
            </w:r>
          </w:p>
        </w:tc>
        <w:tc>
          <w:tcPr>
            <w:tcW w:w="1559" w:type="dxa"/>
            <w:tcBorders>
              <w:top w:val="single" w:sz="4" w:space="0" w:color="auto"/>
              <w:bottom w:val="single" w:sz="4" w:space="0" w:color="auto"/>
            </w:tcBorders>
          </w:tcPr>
          <w:p w14:paraId="35116925" w14:textId="5B56ADFC" w:rsidR="004C4367" w:rsidRPr="00FE3C19" w:rsidRDefault="009D751F" w:rsidP="004C4367">
            <w:pPr>
              <w:keepNext/>
              <w:spacing w:before="100" w:beforeAutospacing="1" w:after="100" w:afterAutospacing="1"/>
              <w:jc w:val="both"/>
              <w:rPr>
                <w:rFonts w:cs="Arial"/>
                <w:sz w:val="18"/>
                <w:szCs w:val="18"/>
                <w:lang w:val="sk-SK"/>
              </w:rPr>
            </w:pPr>
            <w:r w:rsidRPr="00FE3C19">
              <w:rPr>
                <w:rFonts w:cs="Arial"/>
                <w:sz w:val="18"/>
                <w:szCs w:val="18"/>
                <w:lang w:val="sk-SK"/>
              </w:rPr>
              <w:t xml:space="preserve">305, 350, 351, </w:t>
            </w:r>
            <w:r>
              <w:rPr>
                <w:rFonts w:cs="Arial"/>
                <w:sz w:val="18"/>
                <w:szCs w:val="18"/>
                <w:lang w:val="sk-SK"/>
              </w:rPr>
              <w:t>353, 386,</w:t>
            </w:r>
            <w:r w:rsidRPr="00FE3C19">
              <w:rPr>
                <w:rFonts w:cs="Arial"/>
                <w:sz w:val="18"/>
                <w:szCs w:val="18"/>
                <w:lang w:val="sk-SK"/>
              </w:rPr>
              <w:t xml:space="preserve"> 434, 401, , </w:t>
            </w:r>
            <w:r>
              <w:rPr>
                <w:rFonts w:cs="Arial"/>
                <w:sz w:val="18"/>
                <w:szCs w:val="18"/>
                <w:lang w:val="bg-BG"/>
              </w:rPr>
              <w:t xml:space="preserve">405, 406, </w:t>
            </w:r>
            <w:r w:rsidRPr="00FE3C19">
              <w:rPr>
                <w:rFonts w:cs="Arial"/>
                <w:sz w:val="18"/>
                <w:szCs w:val="18"/>
                <w:lang w:val="sk-SK"/>
              </w:rPr>
              <w:t>410</w:t>
            </w:r>
            <w:r>
              <w:rPr>
                <w:rFonts w:cs="Arial"/>
                <w:sz w:val="18"/>
                <w:szCs w:val="18"/>
                <w:lang w:val="bg-BG"/>
              </w:rPr>
              <w:t>, 435, 436</w:t>
            </w:r>
          </w:p>
        </w:tc>
      </w:tr>
      <w:tr w:rsidR="004C4367" w:rsidRPr="00831B19" w14:paraId="74609D22" w14:textId="77777777" w:rsidTr="00FD287F">
        <w:tc>
          <w:tcPr>
            <w:tcW w:w="3136" w:type="dxa"/>
            <w:tcBorders>
              <w:top w:val="single" w:sz="4" w:space="0" w:color="auto"/>
              <w:bottom w:val="single" w:sz="4" w:space="0" w:color="auto"/>
              <w:right w:val="single" w:sz="4" w:space="0" w:color="auto"/>
            </w:tcBorders>
            <w:shd w:val="clear" w:color="auto" w:fill="BFBFBF"/>
          </w:tcPr>
          <w:p w14:paraId="0556FBF7" w14:textId="77777777" w:rsidR="004C4367" w:rsidRPr="00FC23D2" w:rsidRDefault="004C4367" w:rsidP="004C4367">
            <w:pPr>
              <w:spacing w:before="100" w:beforeAutospacing="1" w:after="100" w:afterAutospacing="1"/>
              <w:jc w:val="both"/>
              <w:rPr>
                <w:rFonts w:cs="Arial"/>
                <w:b/>
                <w:noProof/>
                <w:sz w:val="18"/>
                <w:szCs w:val="18"/>
                <w:lang w:val="sk-SK"/>
              </w:rPr>
            </w:pPr>
            <w:r w:rsidRPr="00FC23D2">
              <w:rPr>
                <w:rFonts w:cs="Arial"/>
                <w:b/>
                <w:noProof/>
                <w:sz w:val="18"/>
                <w:szCs w:val="18"/>
                <w:lang w:val="sk-SK"/>
              </w:rPr>
              <w:t>&gt;&gt; LOC</w:t>
            </w:r>
          </w:p>
        </w:tc>
        <w:tc>
          <w:tcPr>
            <w:tcW w:w="720" w:type="dxa"/>
            <w:tcBorders>
              <w:top w:val="single" w:sz="4" w:space="0" w:color="auto"/>
              <w:left w:val="single" w:sz="4" w:space="0" w:color="auto"/>
              <w:bottom w:val="single" w:sz="4" w:space="0" w:color="auto"/>
              <w:right w:val="single" w:sz="4" w:space="0" w:color="auto"/>
            </w:tcBorders>
            <w:shd w:val="clear" w:color="auto" w:fill="BFBFBF"/>
          </w:tcPr>
          <w:p w14:paraId="750CE6F4" w14:textId="77777777" w:rsidR="004C4367" w:rsidRPr="00FC23D2" w:rsidRDefault="004C4367" w:rsidP="004C4367">
            <w:pPr>
              <w:spacing w:before="100" w:beforeAutospacing="1" w:after="100" w:afterAutospacing="1"/>
              <w:jc w:val="both"/>
              <w:rPr>
                <w:rFonts w:cs="Arial"/>
                <w:b/>
                <w:noProof/>
                <w:sz w:val="18"/>
                <w:szCs w:val="18"/>
                <w:lang w:val="sk-SK"/>
              </w:rPr>
            </w:pPr>
            <w:r w:rsidRPr="00FC23D2">
              <w:rPr>
                <w:rFonts w:cs="Arial"/>
                <w:b/>
                <w:noProof/>
                <w:sz w:val="18"/>
                <w:szCs w:val="18"/>
                <w:lang w:val="sk-SK"/>
              </w:rPr>
              <w:t>1-1</w:t>
            </w:r>
          </w:p>
        </w:tc>
        <w:tc>
          <w:tcPr>
            <w:tcW w:w="3780" w:type="dxa"/>
            <w:tcBorders>
              <w:top w:val="single" w:sz="4" w:space="0" w:color="auto"/>
              <w:left w:val="single" w:sz="4" w:space="0" w:color="auto"/>
              <w:bottom w:val="single" w:sz="4" w:space="0" w:color="auto"/>
              <w:right w:val="single" w:sz="4" w:space="0" w:color="auto"/>
            </w:tcBorders>
            <w:shd w:val="clear" w:color="auto" w:fill="BFBFBF"/>
          </w:tcPr>
          <w:p w14:paraId="0B050FA3" w14:textId="77777777" w:rsidR="004C4367" w:rsidRPr="00FC23D2" w:rsidRDefault="004C4367" w:rsidP="004C4367">
            <w:pPr>
              <w:spacing w:before="100" w:beforeAutospacing="1" w:after="100" w:afterAutospacing="1"/>
              <w:jc w:val="both"/>
              <w:rPr>
                <w:rFonts w:cs="Arial"/>
                <w:b/>
                <w:noProof/>
                <w:sz w:val="18"/>
                <w:szCs w:val="18"/>
                <w:lang w:val="bg-BG"/>
              </w:rPr>
            </w:pPr>
            <w:r w:rsidRPr="00FC23D2">
              <w:rPr>
                <w:rFonts w:cs="Arial"/>
                <w:b/>
                <w:noProof/>
                <w:sz w:val="18"/>
                <w:szCs w:val="18"/>
                <w:lang w:val="bg-BG"/>
              </w:rPr>
              <w:t>Локация</w:t>
            </w:r>
          </w:p>
        </w:tc>
        <w:tc>
          <w:tcPr>
            <w:tcW w:w="900" w:type="dxa"/>
            <w:tcBorders>
              <w:top w:val="single" w:sz="4" w:space="0" w:color="auto"/>
              <w:left w:val="single" w:sz="4" w:space="0" w:color="auto"/>
              <w:bottom w:val="single" w:sz="4" w:space="0" w:color="auto"/>
              <w:right w:val="single" w:sz="4" w:space="0" w:color="auto"/>
            </w:tcBorders>
            <w:shd w:val="clear" w:color="auto" w:fill="BFBFBF"/>
          </w:tcPr>
          <w:p w14:paraId="5C359064" w14:textId="77777777" w:rsidR="004C4367" w:rsidRPr="00FC23D2" w:rsidRDefault="004C4367" w:rsidP="004C4367">
            <w:pPr>
              <w:spacing w:before="100" w:beforeAutospacing="1" w:after="100" w:afterAutospacing="1"/>
              <w:jc w:val="both"/>
              <w:rPr>
                <w:rFonts w:cs="Arial"/>
                <w:b/>
                <w:noProof/>
                <w:sz w:val="18"/>
                <w:szCs w:val="18"/>
                <w:lang w:val="sk-SK"/>
              </w:rPr>
            </w:pPr>
            <w:r w:rsidRPr="00FC23D2">
              <w:rPr>
                <w:rFonts w:cs="Arial"/>
                <w:b/>
                <w:sz w:val="18"/>
                <w:szCs w:val="18"/>
                <w:lang w:val="sk-SK"/>
              </w:rPr>
              <w:t>LOC</w:t>
            </w:r>
          </w:p>
        </w:tc>
        <w:tc>
          <w:tcPr>
            <w:tcW w:w="3938" w:type="dxa"/>
            <w:tcBorders>
              <w:top w:val="single" w:sz="4" w:space="0" w:color="auto"/>
              <w:left w:val="single" w:sz="4" w:space="0" w:color="auto"/>
              <w:bottom w:val="single" w:sz="4" w:space="0" w:color="auto"/>
              <w:right w:val="single" w:sz="4" w:space="0" w:color="auto"/>
            </w:tcBorders>
            <w:shd w:val="clear" w:color="auto" w:fill="BFBFBF"/>
          </w:tcPr>
          <w:p w14:paraId="0DF144AB" w14:textId="77777777" w:rsidR="004C4367" w:rsidRPr="00FC23D2" w:rsidRDefault="004C4367" w:rsidP="004C4367">
            <w:pPr>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auto"/>
              <w:bottom w:val="single" w:sz="4" w:space="0" w:color="auto"/>
            </w:tcBorders>
            <w:shd w:val="clear" w:color="auto" w:fill="BFBFBF"/>
          </w:tcPr>
          <w:p w14:paraId="7BE3FCA7" w14:textId="77777777" w:rsidR="004C4367" w:rsidRPr="00FC23D2" w:rsidRDefault="004C4367" w:rsidP="004C4367">
            <w:pPr>
              <w:keepNext/>
              <w:spacing w:before="100" w:beforeAutospacing="1" w:after="100" w:afterAutospacing="1"/>
              <w:jc w:val="both"/>
              <w:rPr>
                <w:rFonts w:cs="Arial"/>
                <w:b/>
                <w:noProof/>
                <w:sz w:val="18"/>
                <w:szCs w:val="18"/>
                <w:lang w:val="sk-SK"/>
              </w:rPr>
            </w:pPr>
          </w:p>
        </w:tc>
      </w:tr>
      <w:tr w:rsidR="004C4367" w:rsidRPr="00831B19" w14:paraId="5411787A" w14:textId="77777777" w:rsidTr="00FD287F">
        <w:tc>
          <w:tcPr>
            <w:tcW w:w="3136" w:type="dxa"/>
            <w:tcBorders>
              <w:top w:val="single" w:sz="4" w:space="0" w:color="auto"/>
            </w:tcBorders>
          </w:tcPr>
          <w:p w14:paraId="397914F7"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PLACE_QUALIFIER</w:t>
            </w:r>
          </w:p>
        </w:tc>
        <w:tc>
          <w:tcPr>
            <w:tcW w:w="720" w:type="dxa"/>
            <w:tcBorders>
              <w:top w:val="single" w:sz="4" w:space="0" w:color="auto"/>
            </w:tcBorders>
          </w:tcPr>
          <w:p w14:paraId="75262C0E"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tcBorders>
          </w:tcPr>
          <w:p w14:paraId="54751D9B"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noProof/>
                <w:sz w:val="18"/>
                <w:szCs w:val="18"/>
                <w:lang w:val="bg-BG"/>
              </w:rPr>
              <w:t>Код за типа на идентификатора</w:t>
            </w:r>
          </w:p>
        </w:tc>
        <w:tc>
          <w:tcPr>
            <w:tcW w:w="900" w:type="dxa"/>
            <w:tcBorders>
              <w:top w:val="single" w:sz="4" w:space="0" w:color="auto"/>
            </w:tcBorders>
          </w:tcPr>
          <w:p w14:paraId="2BFD9B5A"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3227</w:t>
            </w:r>
          </w:p>
        </w:tc>
        <w:tc>
          <w:tcPr>
            <w:tcW w:w="3938" w:type="dxa"/>
            <w:tcBorders>
              <w:top w:val="single" w:sz="4" w:space="0" w:color="auto"/>
            </w:tcBorders>
          </w:tcPr>
          <w:p w14:paraId="3B3D8F95"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b/>
                <w:noProof/>
                <w:sz w:val="18"/>
                <w:szCs w:val="18"/>
                <w:lang w:val="sk-SK"/>
              </w:rPr>
              <w:t>172</w:t>
            </w:r>
            <w:r w:rsidRPr="00FE3C19">
              <w:rPr>
                <w:rFonts w:cs="Arial"/>
                <w:noProof/>
                <w:sz w:val="18"/>
                <w:szCs w:val="18"/>
                <w:lang w:val="sk-SK"/>
              </w:rPr>
              <w:t xml:space="preserve"> – </w:t>
            </w:r>
            <w:r w:rsidRPr="00FE3C19">
              <w:rPr>
                <w:rFonts w:cs="Arial"/>
                <w:noProof/>
                <w:sz w:val="18"/>
                <w:szCs w:val="18"/>
                <w:lang w:val="bg-BG"/>
              </w:rPr>
              <w:t>Точка на измерване</w:t>
            </w:r>
          </w:p>
        </w:tc>
        <w:tc>
          <w:tcPr>
            <w:tcW w:w="1559" w:type="dxa"/>
            <w:tcBorders>
              <w:top w:val="single" w:sz="4" w:space="0" w:color="auto"/>
            </w:tcBorders>
          </w:tcPr>
          <w:p w14:paraId="43BA1055" w14:textId="77777777" w:rsidR="004C4367" w:rsidRPr="00FE3C19" w:rsidRDefault="004C4367" w:rsidP="004C4367">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4C4367" w:rsidRPr="00831B19" w14:paraId="2E0475B6" w14:textId="77777777" w:rsidTr="00FD287F">
        <w:tc>
          <w:tcPr>
            <w:tcW w:w="3136" w:type="dxa"/>
            <w:tcBorders>
              <w:top w:val="single" w:sz="4" w:space="0" w:color="auto"/>
            </w:tcBorders>
          </w:tcPr>
          <w:p w14:paraId="3D47B3DE"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PLACE_ID</w:t>
            </w:r>
          </w:p>
        </w:tc>
        <w:tc>
          <w:tcPr>
            <w:tcW w:w="720" w:type="dxa"/>
            <w:tcBorders>
              <w:top w:val="single" w:sz="4" w:space="0" w:color="auto"/>
            </w:tcBorders>
          </w:tcPr>
          <w:p w14:paraId="02CC136F" w14:textId="77777777" w:rsidR="004C4367" w:rsidRPr="006E19A7" w:rsidRDefault="004C4367" w:rsidP="004C4367">
            <w:pPr>
              <w:spacing w:before="100" w:beforeAutospacing="1" w:after="100" w:afterAutospacing="1"/>
              <w:jc w:val="both"/>
              <w:rPr>
                <w:rFonts w:cs="Arial"/>
                <w:noProof/>
                <w:sz w:val="18"/>
                <w:szCs w:val="18"/>
                <w:lang w:val="bg-BG"/>
              </w:rPr>
            </w:pPr>
            <w:r w:rsidRPr="00273C99">
              <w:rPr>
                <w:rFonts w:cs="Arial"/>
                <w:noProof/>
                <w:sz w:val="18"/>
                <w:szCs w:val="18"/>
                <w:lang w:val="bg-BG"/>
              </w:rPr>
              <w:t>35</w:t>
            </w:r>
          </w:p>
        </w:tc>
        <w:tc>
          <w:tcPr>
            <w:tcW w:w="3780" w:type="dxa"/>
            <w:tcBorders>
              <w:top w:val="single" w:sz="4" w:space="0" w:color="auto"/>
            </w:tcBorders>
          </w:tcPr>
          <w:p w14:paraId="6A123D3F"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noProof/>
                <w:sz w:val="18"/>
                <w:szCs w:val="18"/>
                <w:lang w:val="sk-SK"/>
              </w:rPr>
              <w:t xml:space="preserve">ID </w:t>
            </w:r>
            <w:r w:rsidRPr="00FE3C19">
              <w:rPr>
                <w:rFonts w:cs="Arial"/>
                <w:noProof/>
                <w:sz w:val="18"/>
                <w:szCs w:val="18"/>
                <w:lang w:val="bg-BG"/>
              </w:rPr>
              <w:t>на точката на измерване</w:t>
            </w:r>
          </w:p>
        </w:tc>
        <w:tc>
          <w:tcPr>
            <w:tcW w:w="900" w:type="dxa"/>
            <w:tcBorders>
              <w:top w:val="single" w:sz="4" w:space="0" w:color="auto"/>
            </w:tcBorders>
          </w:tcPr>
          <w:p w14:paraId="58C4955F"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3225</w:t>
            </w:r>
          </w:p>
        </w:tc>
        <w:tc>
          <w:tcPr>
            <w:tcW w:w="3938" w:type="dxa"/>
            <w:tcBorders>
              <w:top w:val="single" w:sz="4" w:space="0" w:color="auto"/>
            </w:tcBorders>
          </w:tcPr>
          <w:p w14:paraId="08A3352E" w14:textId="77777777" w:rsidR="004C4367" w:rsidRPr="00FE3C19" w:rsidRDefault="004C4367" w:rsidP="004C4367">
            <w:pPr>
              <w:spacing w:before="100" w:beforeAutospacing="1" w:after="100" w:afterAutospacing="1"/>
              <w:jc w:val="both"/>
              <w:rPr>
                <w:rFonts w:cs="Arial"/>
                <w:i/>
                <w:noProof/>
                <w:sz w:val="18"/>
                <w:szCs w:val="18"/>
                <w:lang w:val="bg-BG"/>
              </w:rPr>
            </w:pPr>
            <w:r w:rsidRPr="002D1222">
              <w:rPr>
                <w:rFonts w:cs="Arial"/>
                <w:sz w:val="18"/>
                <w:szCs w:val="18"/>
                <w:lang w:val="sk-SK"/>
              </w:rPr>
              <w:t>Идентификационен код на точка на измерване</w:t>
            </w:r>
          </w:p>
        </w:tc>
        <w:tc>
          <w:tcPr>
            <w:tcW w:w="1559" w:type="dxa"/>
            <w:tcBorders>
              <w:top w:val="single" w:sz="4" w:space="0" w:color="auto"/>
            </w:tcBorders>
          </w:tcPr>
          <w:p w14:paraId="783BED1D" w14:textId="77777777" w:rsidR="004C4367" w:rsidRPr="00FE3C19" w:rsidRDefault="004C4367" w:rsidP="004C4367">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4C4367" w:rsidRPr="00831B19" w14:paraId="16F4245B" w14:textId="77777777" w:rsidTr="00FD287F">
        <w:tc>
          <w:tcPr>
            <w:tcW w:w="3136" w:type="dxa"/>
            <w:tcBorders>
              <w:bottom w:val="single" w:sz="4" w:space="0" w:color="auto"/>
            </w:tcBorders>
          </w:tcPr>
          <w:p w14:paraId="7C248A79"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PLACE</w:t>
            </w:r>
          </w:p>
        </w:tc>
        <w:tc>
          <w:tcPr>
            <w:tcW w:w="720" w:type="dxa"/>
            <w:tcBorders>
              <w:bottom w:val="single" w:sz="4" w:space="0" w:color="auto"/>
            </w:tcBorders>
          </w:tcPr>
          <w:p w14:paraId="20E14F7A"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noProof/>
                <w:sz w:val="18"/>
                <w:szCs w:val="18"/>
                <w:lang w:val="bg-BG"/>
              </w:rPr>
              <w:t>256</w:t>
            </w:r>
          </w:p>
        </w:tc>
        <w:tc>
          <w:tcPr>
            <w:tcW w:w="3780" w:type="dxa"/>
            <w:tcBorders>
              <w:bottom w:val="single" w:sz="4" w:space="0" w:color="auto"/>
            </w:tcBorders>
          </w:tcPr>
          <w:p w14:paraId="7EB2B72F"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noProof/>
                <w:sz w:val="18"/>
                <w:szCs w:val="18"/>
                <w:lang w:val="bg-BG"/>
              </w:rPr>
              <w:t>Описание на обекта</w:t>
            </w:r>
          </w:p>
        </w:tc>
        <w:tc>
          <w:tcPr>
            <w:tcW w:w="900" w:type="dxa"/>
            <w:tcBorders>
              <w:bottom w:val="single" w:sz="4" w:space="0" w:color="auto"/>
            </w:tcBorders>
          </w:tcPr>
          <w:p w14:paraId="292A8B4C"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noProof/>
                <w:sz w:val="18"/>
                <w:szCs w:val="18"/>
                <w:lang w:val="bg-BG"/>
              </w:rPr>
              <w:t>3224</w:t>
            </w:r>
          </w:p>
        </w:tc>
        <w:tc>
          <w:tcPr>
            <w:tcW w:w="3938" w:type="dxa"/>
            <w:tcBorders>
              <w:bottom w:val="single" w:sz="4" w:space="0" w:color="auto"/>
            </w:tcBorders>
          </w:tcPr>
          <w:p w14:paraId="602EBAF3" w14:textId="77777777" w:rsidR="004C4367" w:rsidRPr="00FE3C19" w:rsidRDefault="004C4367" w:rsidP="004C4367">
            <w:pPr>
              <w:spacing w:before="100" w:beforeAutospacing="1" w:after="100" w:afterAutospacing="1"/>
              <w:jc w:val="both"/>
              <w:rPr>
                <w:rFonts w:cs="Arial"/>
                <w:b/>
                <w:bCs/>
                <w:noProof/>
                <w:sz w:val="18"/>
                <w:szCs w:val="18"/>
                <w:lang w:val="bg-BG"/>
              </w:rPr>
            </w:pPr>
            <w:r w:rsidRPr="00FE3C19">
              <w:rPr>
                <w:rFonts w:cs="Arial"/>
                <w:i/>
                <w:noProof/>
                <w:sz w:val="18"/>
                <w:szCs w:val="18"/>
                <w:lang w:val="bg-BG"/>
              </w:rPr>
              <w:t>Описание на обекта</w:t>
            </w:r>
          </w:p>
        </w:tc>
        <w:tc>
          <w:tcPr>
            <w:tcW w:w="1559" w:type="dxa"/>
            <w:tcBorders>
              <w:bottom w:val="single" w:sz="4" w:space="0" w:color="auto"/>
            </w:tcBorders>
          </w:tcPr>
          <w:p w14:paraId="7BC6DC08" w14:textId="77777777" w:rsidR="004C4367" w:rsidRPr="00FE3C19" w:rsidRDefault="004C4367" w:rsidP="004C4367">
            <w:pPr>
              <w:keepNext/>
              <w:spacing w:before="100" w:beforeAutospacing="1" w:after="100" w:afterAutospacing="1"/>
              <w:jc w:val="both"/>
              <w:rPr>
                <w:rFonts w:cs="Arial"/>
                <w:sz w:val="18"/>
                <w:szCs w:val="18"/>
                <w:lang w:val="sk-SK"/>
              </w:rPr>
            </w:pPr>
          </w:p>
        </w:tc>
      </w:tr>
      <w:tr w:rsidR="004C4367" w:rsidRPr="00831B19" w14:paraId="2040777F" w14:textId="77777777" w:rsidTr="00FD287F">
        <w:tc>
          <w:tcPr>
            <w:tcW w:w="3136" w:type="dxa"/>
            <w:tcBorders>
              <w:bottom w:val="single" w:sz="4" w:space="0" w:color="auto"/>
            </w:tcBorders>
          </w:tcPr>
          <w:p w14:paraId="2F237DDE"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CODE_LIST_RESPONSIBLE_AGENCY</w:t>
            </w:r>
          </w:p>
        </w:tc>
        <w:tc>
          <w:tcPr>
            <w:tcW w:w="720" w:type="dxa"/>
            <w:tcBorders>
              <w:bottom w:val="single" w:sz="4" w:space="0" w:color="auto"/>
            </w:tcBorders>
          </w:tcPr>
          <w:p w14:paraId="7FA07A12"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4A780F3B"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Borders>
              <w:bottom w:val="single" w:sz="4" w:space="0" w:color="auto"/>
            </w:tcBorders>
          </w:tcPr>
          <w:p w14:paraId="7AED2CA9"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Borders>
              <w:bottom w:val="single" w:sz="4" w:space="0" w:color="auto"/>
            </w:tcBorders>
          </w:tcPr>
          <w:p w14:paraId="77D7549D" w14:textId="77777777" w:rsidR="004C4367" w:rsidRPr="00FE3C19" w:rsidRDefault="004C4367" w:rsidP="004C4367">
            <w:pPr>
              <w:spacing w:before="100" w:beforeAutospacing="1" w:after="100" w:afterAutospacing="1"/>
              <w:jc w:val="both"/>
              <w:rPr>
                <w:rFonts w:cs="Arial"/>
                <w:bCs/>
                <w:noProof/>
                <w:sz w:val="18"/>
                <w:szCs w:val="18"/>
                <w:lang w:val="bg-BG"/>
              </w:rPr>
            </w:pPr>
            <w:r w:rsidRPr="00FE3C19">
              <w:rPr>
                <w:rFonts w:cs="Arial"/>
                <w:b/>
                <w:bCs/>
                <w:color w:val="000000"/>
                <w:sz w:val="18"/>
                <w:szCs w:val="18"/>
                <w:lang w:val="en-US"/>
              </w:rPr>
              <w:t>89</w:t>
            </w:r>
            <w:r w:rsidRPr="00FE3C19">
              <w:rPr>
                <w:rFonts w:cs="Arial"/>
                <w:b/>
                <w:bCs/>
                <w:color w:val="000000"/>
                <w:sz w:val="18"/>
                <w:szCs w:val="18"/>
                <w:lang w:val="bg-BG"/>
              </w:rPr>
              <w:t xml:space="preserve"> </w:t>
            </w:r>
            <w:r w:rsidRPr="00FE3C19">
              <w:rPr>
                <w:rFonts w:cs="Arial"/>
                <w:b/>
                <w:bCs/>
                <w:color w:val="000000"/>
                <w:sz w:val="18"/>
                <w:szCs w:val="18"/>
                <w:lang w:val="en-US"/>
              </w:rPr>
              <w:t>-</w:t>
            </w:r>
            <w:r w:rsidRPr="00FE3C19">
              <w:rPr>
                <w:rFonts w:cs="Arial"/>
                <w:b/>
                <w:bCs/>
                <w:color w:val="000000"/>
                <w:sz w:val="18"/>
                <w:szCs w:val="18"/>
                <w:lang w:val="bg-BG"/>
              </w:rPr>
              <w:t xml:space="preserve"> </w:t>
            </w:r>
            <w:r w:rsidRPr="00C85C0F">
              <w:rPr>
                <w:rFonts w:cs="Arial"/>
                <w:color w:val="000000"/>
                <w:sz w:val="18"/>
                <w:szCs w:val="18"/>
                <w:lang w:val="bg-BG"/>
              </w:rPr>
              <w:t>И</w:t>
            </w:r>
            <w:r w:rsidRPr="0087333F">
              <w:rPr>
                <w:rFonts w:cs="Arial"/>
                <w:color w:val="000000"/>
                <w:sz w:val="18"/>
                <w:szCs w:val="18"/>
                <w:lang w:val="bg-BG"/>
              </w:rPr>
              <w:t>здаден от мрежови оператор</w:t>
            </w:r>
          </w:p>
        </w:tc>
        <w:tc>
          <w:tcPr>
            <w:tcW w:w="1559" w:type="dxa"/>
            <w:tcBorders>
              <w:bottom w:val="single" w:sz="4" w:space="0" w:color="auto"/>
            </w:tcBorders>
          </w:tcPr>
          <w:p w14:paraId="1AD609BE" w14:textId="77777777" w:rsidR="004C4367" w:rsidRPr="00FE3C19" w:rsidRDefault="004C4367" w:rsidP="004C4367">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4C4367" w:rsidRPr="00831B19" w14:paraId="172606C2" w14:textId="77777777" w:rsidTr="00FD287F">
        <w:tc>
          <w:tcPr>
            <w:tcW w:w="3136" w:type="dxa"/>
            <w:tcBorders>
              <w:top w:val="single" w:sz="4" w:space="0" w:color="auto"/>
              <w:bottom w:val="single" w:sz="4" w:space="0" w:color="auto"/>
              <w:right w:val="single" w:sz="4" w:space="0" w:color="auto"/>
            </w:tcBorders>
            <w:shd w:val="clear" w:color="auto" w:fill="BFBFBF"/>
          </w:tcPr>
          <w:p w14:paraId="643502D3" w14:textId="77777777" w:rsidR="004C4367" w:rsidRPr="00FC23D2" w:rsidRDefault="004C4367" w:rsidP="004C4367">
            <w:pPr>
              <w:spacing w:before="100" w:beforeAutospacing="1" w:after="100" w:afterAutospacing="1"/>
              <w:jc w:val="both"/>
              <w:rPr>
                <w:rFonts w:cs="Arial"/>
                <w:b/>
                <w:noProof/>
                <w:sz w:val="18"/>
                <w:szCs w:val="18"/>
                <w:lang w:val="sk-SK"/>
              </w:rPr>
            </w:pPr>
            <w:r w:rsidRPr="00FC23D2">
              <w:rPr>
                <w:rFonts w:cs="Arial"/>
                <w:b/>
                <w:noProof/>
                <w:sz w:val="18"/>
                <w:szCs w:val="18"/>
                <w:lang w:val="sk-SK"/>
              </w:rPr>
              <w:t>&gt;&gt; DTM</w:t>
            </w:r>
          </w:p>
        </w:tc>
        <w:tc>
          <w:tcPr>
            <w:tcW w:w="720" w:type="dxa"/>
            <w:tcBorders>
              <w:top w:val="single" w:sz="4" w:space="0" w:color="auto"/>
              <w:left w:val="single" w:sz="4" w:space="0" w:color="auto"/>
              <w:bottom w:val="single" w:sz="4" w:space="0" w:color="auto"/>
              <w:right w:val="single" w:sz="4" w:space="0" w:color="auto"/>
            </w:tcBorders>
            <w:shd w:val="clear" w:color="auto" w:fill="BFBFBF"/>
          </w:tcPr>
          <w:p w14:paraId="60BA41A0" w14:textId="77777777" w:rsidR="004C4367" w:rsidRPr="00FC23D2" w:rsidRDefault="004C4367" w:rsidP="004C4367">
            <w:pPr>
              <w:spacing w:before="100" w:beforeAutospacing="1" w:after="100" w:afterAutospacing="1"/>
              <w:jc w:val="both"/>
              <w:rPr>
                <w:rFonts w:cs="Arial"/>
                <w:b/>
                <w:noProof/>
                <w:sz w:val="18"/>
                <w:szCs w:val="18"/>
                <w:lang w:val="sk-SK"/>
              </w:rPr>
            </w:pPr>
            <w:r>
              <w:rPr>
                <w:rFonts w:cs="Arial"/>
                <w:b/>
                <w:noProof/>
                <w:sz w:val="18"/>
                <w:szCs w:val="18"/>
                <w:lang w:val="sk-SK"/>
              </w:rPr>
              <w:t>1</w:t>
            </w:r>
            <w:r w:rsidRPr="00FC23D2">
              <w:rPr>
                <w:rFonts w:cs="Arial"/>
                <w:b/>
                <w:noProof/>
                <w:sz w:val="18"/>
                <w:szCs w:val="18"/>
                <w:lang w:val="sk-SK"/>
              </w:rPr>
              <w:t>-</w:t>
            </w:r>
            <w:r>
              <w:rPr>
                <w:rFonts w:cs="Arial"/>
                <w:b/>
                <w:noProof/>
                <w:sz w:val="18"/>
                <w:szCs w:val="18"/>
                <w:lang w:val="sk-SK"/>
              </w:rPr>
              <w:t>3</w:t>
            </w:r>
          </w:p>
        </w:tc>
        <w:tc>
          <w:tcPr>
            <w:tcW w:w="3780" w:type="dxa"/>
            <w:tcBorders>
              <w:top w:val="single" w:sz="4" w:space="0" w:color="auto"/>
              <w:left w:val="single" w:sz="4" w:space="0" w:color="auto"/>
              <w:bottom w:val="single" w:sz="4" w:space="0" w:color="auto"/>
              <w:right w:val="single" w:sz="4" w:space="0" w:color="auto"/>
            </w:tcBorders>
            <w:shd w:val="clear" w:color="auto" w:fill="BFBFBF"/>
          </w:tcPr>
          <w:p w14:paraId="64748352" w14:textId="77777777" w:rsidR="004C4367" w:rsidRPr="00FC23D2" w:rsidRDefault="004C4367" w:rsidP="004C4367">
            <w:pPr>
              <w:spacing w:before="100" w:beforeAutospacing="1" w:after="100" w:afterAutospacing="1"/>
              <w:jc w:val="both"/>
              <w:rPr>
                <w:rFonts w:cs="Arial"/>
                <w:b/>
                <w:noProof/>
                <w:sz w:val="18"/>
                <w:szCs w:val="18"/>
                <w:lang w:val="bg-BG"/>
              </w:rPr>
            </w:pPr>
            <w:r w:rsidRPr="00FC23D2">
              <w:rPr>
                <w:rFonts w:cs="Arial"/>
                <w:b/>
                <w:noProof/>
                <w:sz w:val="18"/>
                <w:szCs w:val="18"/>
                <w:lang w:val="bg-BG"/>
              </w:rPr>
              <w:t>Дата и час</w:t>
            </w:r>
          </w:p>
        </w:tc>
        <w:tc>
          <w:tcPr>
            <w:tcW w:w="900" w:type="dxa"/>
            <w:tcBorders>
              <w:top w:val="single" w:sz="4" w:space="0" w:color="auto"/>
              <w:left w:val="single" w:sz="4" w:space="0" w:color="auto"/>
              <w:bottom w:val="single" w:sz="4" w:space="0" w:color="auto"/>
              <w:right w:val="single" w:sz="4" w:space="0" w:color="auto"/>
            </w:tcBorders>
            <w:shd w:val="clear" w:color="auto" w:fill="BFBFBF"/>
          </w:tcPr>
          <w:p w14:paraId="64DEC5B7" w14:textId="77777777" w:rsidR="004C4367" w:rsidRPr="00FC23D2" w:rsidRDefault="004C4367" w:rsidP="004C4367">
            <w:pPr>
              <w:spacing w:before="100" w:beforeAutospacing="1" w:after="100" w:afterAutospacing="1"/>
              <w:jc w:val="both"/>
              <w:rPr>
                <w:rFonts w:cs="Arial"/>
                <w:b/>
                <w:noProof/>
                <w:sz w:val="18"/>
                <w:szCs w:val="18"/>
                <w:lang w:val="sk-SK"/>
              </w:rPr>
            </w:pPr>
            <w:r w:rsidRPr="00FC23D2">
              <w:rPr>
                <w:rFonts w:cs="Arial"/>
                <w:b/>
                <w:sz w:val="18"/>
                <w:szCs w:val="18"/>
                <w:lang w:val="sk-SK"/>
              </w:rPr>
              <w:t>DTM</w:t>
            </w:r>
          </w:p>
        </w:tc>
        <w:tc>
          <w:tcPr>
            <w:tcW w:w="3938" w:type="dxa"/>
            <w:tcBorders>
              <w:top w:val="single" w:sz="4" w:space="0" w:color="auto"/>
              <w:left w:val="single" w:sz="4" w:space="0" w:color="auto"/>
              <w:bottom w:val="single" w:sz="4" w:space="0" w:color="auto"/>
              <w:right w:val="single" w:sz="4" w:space="0" w:color="auto"/>
            </w:tcBorders>
            <w:shd w:val="clear" w:color="auto" w:fill="BFBFBF"/>
          </w:tcPr>
          <w:p w14:paraId="5153F105" w14:textId="77777777" w:rsidR="004C4367" w:rsidRPr="00FC23D2" w:rsidRDefault="004C4367" w:rsidP="004C4367">
            <w:pPr>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auto"/>
              <w:bottom w:val="single" w:sz="4" w:space="0" w:color="auto"/>
            </w:tcBorders>
            <w:shd w:val="clear" w:color="auto" w:fill="BFBFBF"/>
          </w:tcPr>
          <w:p w14:paraId="1C522A1B" w14:textId="77777777" w:rsidR="004C4367" w:rsidRPr="00FC23D2" w:rsidRDefault="004C4367" w:rsidP="004C4367">
            <w:pPr>
              <w:keepNext/>
              <w:spacing w:before="100" w:beforeAutospacing="1" w:after="100" w:afterAutospacing="1"/>
              <w:jc w:val="both"/>
              <w:rPr>
                <w:rFonts w:cs="Arial"/>
                <w:b/>
                <w:noProof/>
                <w:sz w:val="18"/>
                <w:szCs w:val="18"/>
                <w:lang w:val="sk-SK"/>
              </w:rPr>
            </w:pPr>
          </w:p>
        </w:tc>
      </w:tr>
      <w:tr w:rsidR="004C4367" w:rsidRPr="00831B19" w14:paraId="0623AC06" w14:textId="77777777" w:rsidTr="00FD287F">
        <w:tc>
          <w:tcPr>
            <w:tcW w:w="3136" w:type="dxa"/>
            <w:tcBorders>
              <w:top w:val="single" w:sz="4" w:space="0" w:color="auto"/>
            </w:tcBorders>
            <w:shd w:val="clear" w:color="auto" w:fill="auto"/>
          </w:tcPr>
          <w:p w14:paraId="28DDF5C1"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DATUMQUALIFIER</w:t>
            </w:r>
          </w:p>
        </w:tc>
        <w:tc>
          <w:tcPr>
            <w:tcW w:w="720" w:type="dxa"/>
            <w:tcBorders>
              <w:top w:val="single" w:sz="4" w:space="0" w:color="auto"/>
            </w:tcBorders>
            <w:shd w:val="clear" w:color="auto" w:fill="auto"/>
          </w:tcPr>
          <w:p w14:paraId="6629A635"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tcBorders>
            <w:shd w:val="clear" w:color="auto" w:fill="auto"/>
          </w:tcPr>
          <w:p w14:paraId="66DA28D3"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noProof/>
                <w:sz w:val="18"/>
                <w:szCs w:val="18"/>
                <w:lang w:val="bg-BG"/>
              </w:rPr>
              <w:t>Класификатор на дата и час</w:t>
            </w:r>
          </w:p>
        </w:tc>
        <w:tc>
          <w:tcPr>
            <w:tcW w:w="900" w:type="dxa"/>
            <w:tcBorders>
              <w:top w:val="single" w:sz="4" w:space="0" w:color="auto"/>
            </w:tcBorders>
            <w:shd w:val="clear" w:color="auto" w:fill="auto"/>
          </w:tcPr>
          <w:p w14:paraId="5A5D243B"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2005</w:t>
            </w:r>
          </w:p>
        </w:tc>
        <w:tc>
          <w:tcPr>
            <w:tcW w:w="3938" w:type="dxa"/>
            <w:tcBorders>
              <w:top w:val="single" w:sz="4" w:space="0" w:color="auto"/>
            </w:tcBorders>
            <w:shd w:val="clear" w:color="auto" w:fill="auto"/>
          </w:tcPr>
          <w:p w14:paraId="4C091B83" w14:textId="275D76D7" w:rsidR="00CD4BC3" w:rsidRPr="009162B7" w:rsidRDefault="004C4367" w:rsidP="004C4367">
            <w:pPr>
              <w:spacing w:before="100" w:beforeAutospacing="1" w:after="100" w:afterAutospacing="1"/>
              <w:jc w:val="both"/>
              <w:rPr>
                <w:rFonts w:cs="Arial"/>
                <w:sz w:val="18"/>
                <w:szCs w:val="18"/>
                <w:lang w:val="bg-BG"/>
              </w:rPr>
            </w:pPr>
            <w:r w:rsidRPr="00FE3C19">
              <w:rPr>
                <w:rFonts w:cs="Arial"/>
                <w:b/>
                <w:sz w:val="18"/>
                <w:szCs w:val="18"/>
                <w:lang w:val="sk-SK"/>
              </w:rPr>
              <w:t xml:space="preserve">92 </w:t>
            </w:r>
            <w:r w:rsidRPr="00FE3C19">
              <w:rPr>
                <w:rFonts w:cs="Arial"/>
                <w:sz w:val="18"/>
                <w:szCs w:val="18"/>
                <w:lang w:val="sk-SK"/>
              </w:rPr>
              <w:t>–</w:t>
            </w:r>
            <w:r w:rsidRPr="00FE3C19">
              <w:rPr>
                <w:rFonts w:cs="Arial"/>
                <w:b/>
                <w:sz w:val="18"/>
                <w:szCs w:val="18"/>
                <w:lang w:val="sk-SK"/>
              </w:rPr>
              <w:t xml:space="preserve"> </w:t>
            </w:r>
            <w:r w:rsidRPr="00FE3C19">
              <w:rPr>
                <w:rFonts w:cs="Arial"/>
                <w:noProof/>
                <w:sz w:val="18"/>
                <w:szCs w:val="18"/>
                <w:lang w:val="bg-BG"/>
              </w:rPr>
              <w:t xml:space="preserve">Дата начало на </w:t>
            </w:r>
            <w:r w:rsidR="008C23A3">
              <w:rPr>
                <w:rFonts w:cs="Arial"/>
                <w:noProof/>
                <w:sz w:val="18"/>
                <w:szCs w:val="18"/>
                <w:lang w:val="bg-BG"/>
              </w:rPr>
              <w:t>договора</w:t>
            </w:r>
          </w:p>
          <w:p w14:paraId="510DF2F7" w14:textId="55DEF147" w:rsidR="002B21B9" w:rsidRDefault="002B21B9" w:rsidP="004C4367">
            <w:pPr>
              <w:spacing w:before="100" w:beforeAutospacing="1" w:after="100" w:afterAutospacing="1"/>
              <w:jc w:val="both"/>
              <w:rPr>
                <w:rFonts w:cs="Arial"/>
                <w:b/>
                <w:sz w:val="18"/>
                <w:szCs w:val="18"/>
                <w:lang w:val="sk-SK"/>
              </w:rPr>
            </w:pPr>
          </w:p>
          <w:p w14:paraId="64DB0B14" w14:textId="030C32DA" w:rsidR="002B21B9" w:rsidRDefault="002B21B9" w:rsidP="004C4367">
            <w:pPr>
              <w:spacing w:before="100" w:beforeAutospacing="1" w:after="100" w:afterAutospacing="1"/>
              <w:jc w:val="both"/>
              <w:rPr>
                <w:rFonts w:cs="Arial"/>
                <w:b/>
                <w:sz w:val="18"/>
                <w:szCs w:val="18"/>
                <w:lang w:val="sk-SK"/>
              </w:rPr>
            </w:pPr>
          </w:p>
          <w:p w14:paraId="0607939D" w14:textId="579EFFBE" w:rsidR="002B21B9" w:rsidRDefault="002B21B9" w:rsidP="004C4367">
            <w:pPr>
              <w:spacing w:before="100" w:beforeAutospacing="1" w:after="100" w:afterAutospacing="1"/>
              <w:jc w:val="both"/>
              <w:rPr>
                <w:rFonts w:cs="Arial"/>
                <w:b/>
                <w:sz w:val="18"/>
                <w:szCs w:val="18"/>
                <w:lang w:val="sk-SK"/>
              </w:rPr>
            </w:pPr>
          </w:p>
          <w:p w14:paraId="09C60BBF" w14:textId="24717417" w:rsidR="002B21B9" w:rsidRDefault="002B21B9" w:rsidP="004C4367">
            <w:pPr>
              <w:spacing w:before="100" w:beforeAutospacing="1" w:after="100" w:afterAutospacing="1"/>
              <w:jc w:val="both"/>
              <w:rPr>
                <w:rFonts w:cs="Arial"/>
                <w:b/>
                <w:sz w:val="18"/>
                <w:szCs w:val="18"/>
                <w:lang w:val="sk-SK"/>
              </w:rPr>
            </w:pPr>
          </w:p>
          <w:p w14:paraId="2F7F66FB" w14:textId="4555AFE6" w:rsidR="002B21B9" w:rsidRDefault="002B21B9" w:rsidP="004C4367">
            <w:pPr>
              <w:spacing w:before="100" w:beforeAutospacing="1" w:after="100" w:afterAutospacing="1"/>
              <w:jc w:val="both"/>
              <w:rPr>
                <w:rFonts w:cs="Arial"/>
                <w:b/>
                <w:sz w:val="18"/>
                <w:szCs w:val="18"/>
                <w:lang w:val="sk-SK"/>
              </w:rPr>
            </w:pPr>
          </w:p>
          <w:p w14:paraId="0349F050" w14:textId="47ADE7CA" w:rsidR="002B21B9" w:rsidRDefault="002B21B9" w:rsidP="004C4367">
            <w:pPr>
              <w:spacing w:before="100" w:beforeAutospacing="1" w:after="100" w:afterAutospacing="1"/>
              <w:jc w:val="both"/>
              <w:rPr>
                <w:rFonts w:cs="Arial"/>
                <w:b/>
                <w:sz w:val="18"/>
                <w:szCs w:val="18"/>
                <w:lang w:val="sk-SK"/>
              </w:rPr>
            </w:pPr>
          </w:p>
          <w:p w14:paraId="75A1F983" w14:textId="679827CD" w:rsidR="002B21B9" w:rsidRDefault="002B21B9" w:rsidP="004C4367">
            <w:pPr>
              <w:spacing w:before="100" w:beforeAutospacing="1" w:after="100" w:afterAutospacing="1"/>
              <w:jc w:val="both"/>
              <w:rPr>
                <w:rFonts w:cs="Arial"/>
                <w:b/>
                <w:sz w:val="18"/>
                <w:szCs w:val="18"/>
                <w:lang w:val="sk-SK"/>
              </w:rPr>
            </w:pPr>
          </w:p>
          <w:p w14:paraId="533BCB66" w14:textId="0FA7E910" w:rsidR="002B21B9" w:rsidRDefault="002B21B9" w:rsidP="004C4367">
            <w:pPr>
              <w:spacing w:before="100" w:beforeAutospacing="1" w:after="100" w:afterAutospacing="1"/>
              <w:jc w:val="both"/>
              <w:rPr>
                <w:rFonts w:cs="Arial"/>
                <w:b/>
                <w:sz w:val="18"/>
                <w:szCs w:val="18"/>
                <w:lang w:val="sk-SK"/>
              </w:rPr>
            </w:pPr>
          </w:p>
          <w:p w14:paraId="37A4C243" w14:textId="58258BD7" w:rsidR="002B21B9" w:rsidRDefault="002B21B9" w:rsidP="004C4367">
            <w:pPr>
              <w:spacing w:before="100" w:beforeAutospacing="1" w:after="100" w:afterAutospacing="1"/>
              <w:jc w:val="both"/>
              <w:rPr>
                <w:rFonts w:cs="Arial"/>
                <w:b/>
                <w:sz w:val="18"/>
                <w:szCs w:val="18"/>
                <w:lang w:val="sk-SK"/>
              </w:rPr>
            </w:pPr>
          </w:p>
          <w:p w14:paraId="3372A22E" w14:textId="288227BC" w:rsidR="002B21B9" w:rsidRDefault="002B21B9" w:rsidP="004C4367">
            <w:pPr>
              <w:spacing w:before="100" w:beforeAutospacing="1" w:after="100" w:afterAutospacing="1"/>
              <w:jc w:val="both"/>
              <w:rPr>
                <w:rFonts w:cs="Arial"/>
                <w:b/>
                <w:sz w:val="18"/>
                <w:szCs w:val="18"/>
                <w:lang w:val="sk-SK"/>
              </w:rPr>
            </w:pPr>
          </w:p>
          <w:p w14:paraId="243B1F4E" w14:textId="4918D095" w:rsidR="002B21B9" w:rsidRDefault="002B21B9" w:rsidP="004C4367">
            <w:pPr>
              <w:spacing w:before="100" w:beforeAutospacing="1" w:after="100" w:afterAutospacing="1"/>
              <w:jc w:val="both"/>
              <w:rPr>
                <w:rFonts w:cs="Arial"/>
                <w:b/>
                <w:sz w:val="18"/>
                <w:szCs w:val="18"/>
                <w:lang w:val="sk-SK"/>
              </w:rPr>
            </w:pPr>
          </w:p>
          <w:p w14:paraId="5806CE60" w14:textId="0B45C95D" w:rsidR="002B21B9" w:rsidRDefault="002B21B9" w:rsidP="004C4367">
            <w:pPr>
              <w:spacing w:before="100" w:beforeAutospacing="1" w:after="100" w:afterAutospacing="1"/>
              <w:jc w:val="both"/>
              <w:rPr>
                <w:rFonts w:cs="Arial"/>
                <w:b/>
                <w:sz w:val="18"/>
                <w:szCs w:val="18"/>
                <w:lang w:val="sk-SK"/>
              </w:rPr>
            </w:pPr>
          </w:p>
          <w:p w14:paraId="700AFE1B" w14:textId="76FB1C96" w:rsidR="002B21B9" w:rsidRDefault="002B21B9" w:rsidP="004C4367">
            <w:pPr>
              <w:spacing w:before="100" w:beforeAutospacing="1" w:after="100" w:afterAutospacing="1"/>
              <w:jc w:val="both"/>
              <w:rPr>
                <w:rFonts w:cs="Arial"/>
                <w:b/>
                <w:sz w:val="18"/>
                <w:szCs w:val="18"/>
                <w:lang w:val="sk-SK"/>
              </w:rPr>
            </w:pPr>
          </w:p>
          <w:p w14:paraId="577B1BF8" w14:textId="77777777" w:rsidR="007771DA" w:rsidRDefault="007771DA" w:rsidP="004C4367">
            <w:pPr>
              <w:spacing w:before="100" w:beforeAutospacing="1" w:after="100" w:afterAutospacing="1"/>
              <w:jc w:val="both"/>
              <w:rPr>
                <w:rFonts w:cs="Arial"/>
                <w:b/>
                <w:sz w:val="18"/>
                <w:szCs w:val="18"/>
                <w:lang w:val="sk-SK"/>
              </w:rPr>
            </w:pPr>
          </w:p>
          <w:p w14:paraId="673651B5" w14:textId="7C36A594" w:rsidR="002B21B9" w:rsidRPr="00FE3C19" w:rsidRDefault="004C4367" w:rsidP="004C4367">
            <w:pPr>
              <w:spacing w:before="100" w:beforeAutospacing="1" w:after="100" w:afterAutospacing="1"/>
              <w:jc w:val="both"/>
              <w:rPr>
                <w:rFonts w:cs="Arial"/>
                <w:noProof/>
                <w:sz w:val="18"/>
                <w:szCs w:val="18"/>
                <w:lang w:val="bg-BG"/>
              </w:rPr>
            </w:pPr>
            <w:r w:rsidRPr="00FE3C19">
              <w:rPr>
                <w:rFonts w:cs="Arial"/>
                <w:b/>
                <w:sz w:val="18"/>
                <w:szCs w:val="18"/>
                <w:lang w:val="sk-SK"/>
              </w:rPr>
              <w:t xml:space="preserve">93 </w:t>
            </w:r>
            <w:r w:rsidRPr="00FE3C19">
              <w:rPr>
                <w:rFonts w:cs="Arial"/>
                <w:sz w:val="18"/>
                <w:szCs w:val="18"/>
                <w:lang w:val="sk-SK"/>
              </w:rPr>
              <w:t>–</w:t>
            </w:r>
            <w:r w:rsidRPr="00FE3C19">
              <w:rPr>
                <w:rFonts w:cs="Arial"/>
                <w:b/>
                <w:sz w:val="18"/>
                <w:szCs w:val="18"/>
                <w:lang w:val="sk-SK"/>
              </w:rPr>
              <w:t xml:space="preserve"> </w:t>
            </w:r>
            <w:r w:rsidRPr="00FE3C19">
              <w:rPr>
                <w:rFonts w:cs="Arial"/>
                <w:noProof/>
                <w:sz w:val="18"/>
                <w:szCs w:val="18"/>
                <w:lang w:val="bg-BG"/>
              </w:rPr>
              <w:t>Дата край на доставка</w:t>
            </w:r>
          </w:p>
          <w:p w14:paraId="0C009C07" w14:textId="77777777" w:rsidR="004C4367" w:rsidRPr="00FE3C19" w:rsidRDefault="004C4367" w:rsidP="004C4367">
            <w:pPr>
              <w:spacing w:before="100" w:beforeAutospacing="1" w:after="100" w:afterAutospacing="1"/>
              <w:jc w:val="both"/>
              <w:rPr>
                <w:rFonts w:cs="Arial"/>
                <w:sz w:val="18"/>
                <w:szCs w:val="18"/>
                <w:lang w:val="bg-BG"/>
              </w:rPr>
            </w:pPr>
            <w:r w:rsidRPr="00FE3C19">
              <w:rPr>
                <w:rFonts w:cs="Arial"/>
                <w:b/>
                <w:sz w:val="18"/>
                <w:szCs w:val="18"/>
                <w:lang w:val="bg-BG"/>
              </w:rPr>
              <w:t>157</w:t>
            </w:r>
            <w:r w:rsidRPr="00FE3C19">
              <w:rPr>
                <w:rFonts w:cs="Arial"/>
                <w:b/>
                <w:sz w:val="18"/>
                <w:szCs w:val="18"/>
                <w:lang w:val="sk-SK"/>
              </w:rPr>
              <w:t xml:space="preserve"> </w:t>
            </w:r>
            <w:r w:rsidRPr="00FE3C19">
              <w:rPr>
                <w:rFonts w:cs="Arial"/>
                <w:sz w:val="18"/>
                <w:szCs w:val="18"/>
                <w:lang w:val="sk-SK"/>
              </w:rPr>
              <w:t xml:space="preserve">–  </w:t>
            </w:r>
            <w:bookmarkStart w:id="7" w:name="OLE_LINK14"/>
            <w:bookmarkStart w:id="8" w:name="OLE_LINK15"/>
            <w:r w:rsidRPr="00FE3C19">
              <w:rPr>
                <w:rFonts w:cs="Arial"/>
                <w:sz w:val="18"/>
                <w:szCs w:val="18"/>
                <w:lang w:val="bg-BG"/>
              </w:rPr>
              <w:t>Валидност от дата</w:t>
            </w:r>
          </w:p>
          <w:p w14:paraId="3FED4E10" w14:textId="06C1D63F" w:rsidR="00FA097E" w:rsidRDefault="004C4367" w:rsidP="004C4367">
            <w:pPr>
              <w:spacing w:before="100" w:beforeAutospacing="1" w:after="100" w:afterAutospacing="1"/>
              <w:jc w:val="both"/>
              <w:rPr>
                <w:rFonts w:cs="Arial"/>
                <w:b/>
                <w:sz w:val="18"/>
                <w:szCs w:val="18"/>
                <w:lang w:val="bg-BG"/>
              </w:rPr>
            </w:pPr>
            <w:r w:rsidRPr="00FE3C19">
              <w:rPr>
                <w:rFonts w:cs="Arial"/>
                <w:b/>
                <w:sz w:val="18"/>
                <w:szCs w:val="18"/>
                <w:lang w:val="bg-BG"/>
              </w:rPr>
              <w:t>171</w:t>
            </w:r>
            <w:r w:rsidRPr="00FE3C19">
              <w:rPr>
                <w:rFonts w:cs="Arial"/>
                <w:b/>
                <w:sz w:val="18"/>
                <w:szCs w:val="18"/>
                <w:lang w:val="sk-SK"/>
              </w:rPr>
              <w:t xml:space="preserve"> </w:t>
            </w:r>
            <w:r w:rsidRPr="00FE3C19">
              <w:rPr>
                <w:rFonts w:cs="Arial"/>
                <w:sz w:val="18"/>
                <w:szCs w:val="18"/>
                <w:lang w:val="sk-SK"/>
              </w:rPr>
              <w:t xml:space="preserve">–  </w:t>
            </w:r>
            <w:r w:rsidRPr="00FE3C19">
              <w:rPr>
                <w:rFonts w:cs="Arial"/>
                <w:sz w:val="18"/>
                <w:szCs w:val="18"/>
                <w:lang w:val="bg-BG"/>
              </w:rPr>
              <w:t>Изпратените данни са актуални към дата</w:t>
            </w:r>
          </w:p>
          <w:p w14:paraId="0DD8913C" w14:textId="4C887839" w:rsidR="004C4367" w:rsidRPr="00FE3C19" w:rsidRDefault="004C4367" w:rsidP="000A2F99">
            <w:pPr>
              <w:spacing w:before="100" w:beforeAutospacing="1" w:after="100" w:afterAutospacing="1"/>
              <w:jc w:val="both"/>
              <w:rPr>
                <w:rFonts w:cs="Arial"/>
                <w:sz w:val="18"/>
                <w:szCs w:val="18"/>
                <w:lang w:val="bg-BG"/>
              </w:rPr>
            </w:pPr>
            <w:r w:rsidRPr="00FE3C19">
              <w:rPr>
                <w:rFonts w:cs="Arial"/>
                <w:b/>
                <w:sz w:val="18"/>
                <w:szCs w:val="18"/>
                <w:lang w:val="bg-BG"/>
              </w:rPr>
              <w:t>194</w:t>
            </w:r>
            <w:r w:rsidRPr="00FE3C19">
              <w:rPr>
                <w:rFonts w:cs="Arial"/>
                <w:b/>
                <w:sz w:val="18"/>
                <w:szCs w:val="18"/>
                <w:lang w:val="sk-SK"/>
              </w:rPr>
              <w:t xml:space="preserve"> </w:t>
            </w:r>
            <w:r w:rsidRPr="00FE3C19">
              <w:rPr>
                <w:rFonts w:cs="Arial"/>
                <w:sz w:val="18"/>
                <w:szCs w:val="18"/>
                <w:lang w:val="sk-SK"/>
              </w:rPr>
              <w:t xml:space="preserve">–  </w:t>
            </w:r>
            <w:r w:rsidRPr="00FE3C19">
              <w:rPr>
                <w:rFonts w:cs="Arial"/>
                <w:sz w:val="18"/>
                <w:szCs w:val="18"/>
                <w:lang w:val="bg-BG"/>
              </w:rPr>
              <w:t>Начална дата и час</w:t>
            </w:r>
          </w:p>
          <w:p w14:paraId="484860F8" w14:textId="23E8E5F0" w:rsidR="004C4367" w:rsidRPr="00FE3C19" w:rsidRDefault="004C4367" w:rsidP="004C4367">
            <w:pPr>
              <w:spacing w:before="100" w:beforeAutospacing="1" w:after="100" w:afterAutospacing="1"/>
              <w:jc w:val="both"/>
              <w:rPr>
                <w:rFonts w:cs="Arial"/>
                <w:sz w:val="18"/>
                <w:szCs w:val="18"/>
                <w:lang w:val="bg-BG"/>
              </w:rPr>
            </w:pPr>
            <w:r w:rsidRPr="00FE3C19">
              <w:rPr>
                <w:rFonts w:cs="Arial"/>
                <w:b/>
                <w:sz w:val="18"/>
                <w:szCs w:val="18"/>
                <w:lang w:val="bg-BG"/>
              </w:rPr>
              <w:t>206</w:t>
            </w:r>
            <w:r w:rsidRPr="00FE3C19">
              <w:rPr>
                <w:rFonts w:cs="Arial"/>
                <w:b/>
                <w:sz w:val="18"/>
                <w:szCs w:val="18"/>
                <w:lang w:val="sk-SK"/>
              </w:rPr>
              <w:t xml:space="preserve"> </w:t>
            </w:r>
            <w:r w:rsidRPr="00FE3C19">
              <w:rPr>
                <w:rFonts w:cs="Arial"/>
                <w:sz w:val="18"/>
                <w:szCs w:val="18"/>
                <w:lang w:val="sk-SK"/>
              </w:rPr>
              <w:t xml:space="preserve">–  </w:t>
            </w:r>
            <w:r w:rsidRPr="00FE3C19">
              <w:rPr>
                <w:rFonts w:cs="Arial"/>
                <w:sz w:val="18"/>
                <w:szCs w:val="18"/>
                <w:lang w:val="bg-BG"/>
              </w:rPr>
              <w:t>Крайна дата и час</w:t>
            </w:r>
          </w:p>
          <w:p w14:paraId="235D6606" w14:textId="77777777" w:rsidR="002B21B9" w:rsidRDefault="002B21B9" w:rsidP="004C4367">
            <w:pPr>
              <w:spacing w:before="100" w:beforeAutospacing="1" w:after="100" w:afterAutospacing="1"/>
              <w:jc w:val="both"/>
              <w:rPr>
                <w:rFonts w:cs="Arial"/>
                <w:b/>
                <w:sz w:val="18"/>
                <w:szCs w:val="18"/>
                <w:lang w:val="bg-BG"/>
              </w:rPr>
            </w:pPr>
          </w:p>
          <w:p w14:paraId="1BBCF073" w14:textId="07E32833" w:rsidR="004C4367" w:rsidRPr="00FE3C19" w:rsidRDefault="004C4367" w:rsidP="004C4367">
            <w:pPr>
              <w:spacing w:before="100" w:beforeAutospacing="1" w:after="100" w:afterAutospacing="1"/>
              <w:jc w:val="both"/>
              <w:rPr>
                <w:rFonts w:cs="Arial"/>
                <w:sz w:val="18"/>
                <w:szCs w:val="18"/>
                <w:lang w:val="bg-BG"/>
              </w:rPr>
            </w:pPr>
            <w:r w:rsidRPr="00FE3C19">
              <w:rPr>
                <w:rFonts w:cs="Arial"/>
                <w:b/>
                <w:sz w:val="18"/>
                <w:szCs w:val="18"/>
                <w:lang w:val="bg-BG"/>
              </w:rPr>
              <w:t>292</w:t>
            </w:r>
            <w:r w:rsidRPr="00FE3C19">
              <w:rPr>
                <w:rFonts w:cs="Arial"/>
                <w:b/>
                <w:sz w:val="18"/>
                <w:szCs w:val="18"/>
                <w:lang w:val="sk-SK"/>
              </w:rPr>
              <w:t xml:space="preserve"> </w:t>
            </w:r>
            <w:r w:rsidRPr="00FE3C19">
              <w:rPr>
                <w:rFonts w:cs="Arial"/>
                <w:sz w:val="18"/>
                <w:szCs w:val="18"/>
                <w:lang w:val="sk-SK"/>
              </w:rPr>
              <w:t xml:space="preserve">–  </w:t>
            </w:r>
            <w:r w:rsidRPr="00FE3C19">
              <w:rPr>
                <w:rFonts w:cs="Arial"/>
                <w:sz w:val="18"/>
                <w:szCs w:val="18"/>
                <w:lang w:val="bg-BG"/>
              </w:rPr>
              <w:t>Планирана дата за изпълнение на поръчката</w:t>
            </w:r>
          </w:p>
          <w:p w14:paraId="3BAB0A44" w14:textId="29F7258E" w:rsidR="004C4367" w:rsidRPr="00FE3C19" w:rsidRDefault="004C4367" w:rsidP="004C4367">
            <w:pPr>
              <w:spacing w:before="100" w:beforeAutospacing="1" w:after="100" w:afterAutospacing="1"/>
              <w:jc w:val="both"/>
              <w:rPr>
                <w:rFonts w:cs="Arial"/>
                <w:b/>
                <w:sz w:val="18"/>
                <w:szCs w:val="18"/>
                <w:lang w:val="bg-BG"/>
              </w:rPr>
            </w:pPr>
            <w:r w:rsidRPr="00FE3C19">
              <w:rPr>
                <w:rFonts w:cs="Arial"/>
                <w:b/>
                <w:sz w:val="18"/>
                <w:szCs w:val="18"/>
                <w:lang w:val="bg-BG"/>
              </w:rPr>
              <w:t>293</w:t>
            </w:r>
            <w:r w:rsidRPr="00FE3C19">
              <w:rPr>
                <w:rFonts w:cs="Arial"/>
                <w:b/>
                <w:sz w:val="18"/>
                <w:szCs w:val="18"/>
                <w:lang w:val="sk-SK"/>
              </w:rPr>
              <w:t xml:space="preserve"> </w:t>
            </w:r>
            <w:r w:rsidRPr="00FE3C19">
              <w:rPr>
                <w:rFonts w:cs="Arial"/>
                <w:sz w:val="18"/>
                <w:szCs w:val="18"/>
                <w:lang w:val="sk-SK"/>
              </w:rPr>
              <w:t xml:space="preserve">–  </w:t>
            </w:r>
            <w:r w:rsidRPr="00FE3C19">
              <w:rPr>
                <w:rFonts w:cs="Arial"/>
                <w:sz w:val="18"/>
                <w:szCs w:val="18"/>
                <w:lang w:val="bg-BG"/>
              </w:rPr>
              <w:t>Дата на изпълнение на поръчката</w:t>
            </w:r>
            <w:bookmarkEnd w:id="7"/>
            <w:bookmarkEnd w:id="8"/>
          </w:p>
          <w:p w14:paraId="27221306" w14:textId="77777777" w:rsidR="002B21B9" w:rsidRDefault="002B21B9" w:rsidP="004C4367">
            <w:pPr>
              <w:spacing w:before="100" w:beforeAutospacing="1" w:after="100" w:afterAutospacing="1"/>
              <w:jc w:val="both"/>
              <w:rPr>
                <w:rFonts w:cs="Arial"/>
                <w:b/>
                <w:sz w:val="18"/>
                <w:szCs w:val="18"/>
                <w:lang w:val="bg-BG"/>
              </w:rPr>
            </w:pPr>
          </w:p>
          <w:p w14:paraId="15FCFBF3" w14:textId="77777777" w:rsidR="002B21B9" w:rsidRDefault="002B21B9" w:rsidP="004C4367">
            <w:pPr>
              <w:spacing w:before="100" w:beforeAutospacing="1" w:after="100" w:afterAutospacing="1"/>
              <w:jc w:val="both"/>
              <w:rPr>
                <w:rFonts w:cs="Arial"/>
                <w:b/>
                <w:sz w:val="18"/>
                <w:szCs w:val="18"/>
                <w:lang w:val="bg-BG"/>
              </w:rPr>
            </w:pPr>
          </w:p>
          <w:p w14:paraId="2BB5B922" w14:textId="2498D3AB" w:rsidR="004C4367" w:rsidRPr="00FE3C19" w:rsidRDefault="004C4367" w:rsidP="004C4367">
            <w:pPr>
              <w:spacing w:before="100" w:beforeAutospacing="1" w:after="100" w:afterAutospacing="1"/>
              <w:jc w:val="both"/>
              <w:rPr>
                <w:rFonts w:cs="Arial"/>
                <w:sz w:val="18"/>
                <w:szCs w:val="18"/>
                <w:lang w:val="bg-BG"/>
              </w:rPr>
            </w:pPr>
            <w:r w:rsidRPr="00FE3C19">
              <w:rPr>
                <w:rFonts w:cs="Arial"/>
                <w:b/>
                <w:sz w:val="18"/>
                <w:szCs w:val="18"/>
                <w:lang w:val="bg-BG"/>
              </w:rPr>
              <w:t>566</w:t>
            </w:r>
            <w:r w:rsidRPr="00FE3C19">
              <w:rPr>
                <w:rFonts w:cs="Arial"/>
                <w:b/>
                <w:sz w:val="18"/>
                <w:szCs w:val="18"/>
                <w:lang w:val="sk-SK"/>
              </w:rPr>
              <w:t xml:space="preserve"> </w:t>
            </w:r>
            <w:r w:rsidRPr="00FE3C19">
              <w:rPr>
                <w:rFonts w:cs="Arial"/>
                <w:sz w:val="18"/>
                <w:szCs w:val="18"/>
                <w:lang w:val="sk-SK"/>
              </w:rPr>
              <w:t>–</w:t>
            </w:r>
            <w:r w:rsidRPr="00FE3C19">
              <w:rPr>
                <w:rFonts w:cs="Arial"/>
                <w:b/>
                <w:sz w:val="18"/>
                <w:szCs w:val="18"/>
                <w:lang w:val="sk-SK"/>
              </w:rPr>
              <w:t xml:space="preserve"> </w:t>
            </w:r>
            <w:r w:rsidRPr="00FE3C19">
              <w:rPr>
                <w:rFonts w:cs="Arial"/>
                <w:sz w:val="18"/>
                <w:szCs w:val="18"/>
                <w:lang w:val="bg-BG"/>
              </w:rPr>
              <w:t>Крайна дата на задължението</w:t>
            </w:r>
            <w:r w:rsidRPr="00FE3C19">
              <w:rPr>
                <w:rFonts w:cs="Arial"/>
                <w:sz w:val="18"/>
                <w:szCs w:val="18"/>
                <w:lang w:val="sk-SK"/>
              </w:rPr>
              <w:t xml:space="preserve"> </w:t>
            </w:r>
            <w:r w:rsidRPr="00FE3C19">
              <w:rPr>
                <w:rFonts w:cs="Arial"/>
                <w:sz w:val="18"/>
                <w:szCs w:val="18"/>
                <w:lang w:val="bg-BG"/>
              </w:rPr>
              <w:t>към текущия КБГ/ДЕЕ при искане на смяна</w:t>
            </w:r>
          </w:p>
          <w:p w14:paraId="758C0C70" w14:textId="77777777" w:rsidR="004C4367" w:rsidRPr="00FE3C19" w:rsidRDefault="004C4367" w:rsidP="004C4367">
            <w:pPr>
              <w:spacing w:before="100" w:beforeAutospacing="1" w:after="100" w:afterAutospacing="1"/>
              <w:jc w:val="both"/>
              <w:rPr>
                <w:rFonts w:cs="Arial"/>
                <w:sz w:val="18"/>
                <w:szCs w:val="18"/>
                <w:lang w:val="bg-BG"/>
              </w:rPr>
            </w:pPr>
          </w:p>
        </w:tc>
        <w:tc>
          <w:tcPr>
            <w:tcW w:w="1559" w:type="dxa"/>
            <w:tcBorders>
              <w:top w:val="single" w:sz="4" w:space="0" w:color="auto"/>
            </w:tcBorders>
            <w:shd w:val="clear" w:color="auto" w:fill="auto"/>
          </w:tcPr>
          <w:p w14:paraId="18C622A5" w14:textId="717F8EF4" w:rsidR="004C4367" w:rsidRPr="0087333F" w:rsidRDefault="004C4367" w:rsidP="004C4367">
            <w:pPr>
              <w:keepNext/>
              <w:spacing w:before="100" w:beforeAutospacing="1" w:after="100" w:afterAutospacing="1"/>
              <w:jc w:val="both"/>
              <w:rPr>
                <w:rFonts w:cs="Arial"/>
                <w:noProof/>
                <w:sz w:val="18"/>
                <w:szCs w:val="18"/>
                <w:lang w:val="en-US"/>
              </w:rPr>
            </w:pPr>
            <w:r w:rsidRPr="00FE3C19">
              <w:rPr>
                <w:rFonts w:cs="Arial"/>
                <w:noProof/>
                <w:sz w:val="18"/>
                <w:szCs w:val="18"/>
                <w:lang w:val="bg-BG"/>
              </w:rPr>
              <w:lastRenderedPageBreak/>
              <w:t>101, 240, 241, 304, 305, 343, 350, 351, 353, 354,</w:t>
            </w:r>
            <w:r w:rsidR="002B21B9">
              <w:rPr>
                <w:rFonts w:cs="Arial"/>
                <w:noProof/>
                <w:sz w:val="18"/>
                <w:szCs w:val="18"/>
                <w:lang w:val="en-US"/>
              </w:rPr>
              <w:t xml:space="preserve"> </w:t>
            </w:r>
            <w:r w:rsidRPr="00FE3C19">
              <w:rPr>
                <w:rFonts w:cs="Arial"/>
                <w:noProof/>
                <w:sz w:val="18"/>
                <w:szCs w:val="18"/>
                <w:lang w:val="bg-BG"/>
              </w:rPr>
              <w:t>355,</w:t>
            </w:r>
            <w:r w:rsidR="002B21B9">
              <w:rPr>
                <w:rFonts w:cs="Arial"/>
                <w:noProof/>
                <w:sz w:val="18"/>
                <w:szCs w:val="18"/>
                <w:lang w:val="en-US"/>
              </w:rPr>
              <w:t xml:space="preserve"> </w:t>
            </w:r>
            <w:r w:rsidR="006B12CB">
              <w:rPr>
                <w:rFonts w:cs="Arial"/>
                <w:noProof/>
                <w:sz w:val="18"/>
                <w:szCs w:val="18"/>
                <w:lang w:val="bg-BG"/>
              </w:rPr>
              <w:t>356,</w:t>
            </w:r>
            <w:r w:rsidR="002B21B9" w:rsidRPr="00FE3C19">
              <w:rPr>
                <w:rFonts w:cs="Arial"/>
                <w:noProof/>
                <w:sz w:val="18"/>
                <w:szCs w:val="18"/>
                <w:lang w:val="bg-BG"/>
              </w:rPr>
              <w:t xml:space="preserve"> </w:t>
            </w:r>
            <w:r w:rsidR="002B21B9" w:rsidRPr="00FE3C19">
              <w:rPr>
                <w:rFonts w:cs="Arial"/>
                <w:noProof/>
                <w:sz w:val="18"/>
                <w:szCs w:val="18"/>
                <w:lang w:val="bg-BG"/>
              </w:rPr>
              <w:lastRenderedPageBreak/>
              <w:t>385</w:t>
            </w:r>
            <w:r w:rsidR="002B21B9">
              <w:rPr>
                <w:rFonts w:cs="Arial"/>
                <w:noProof/>
                <w:sz w:val="18"/>
                <w:szCs w:val="18"/>
                <w:lang w:val="bg-BG"/>
              </w:rPr>
              <w:t>,</w:t>
            </w:r>
            <w:r w:rsidR="002B21B9" w:rsidRPr="00FE3C19">
              <w:rPr>
                <w:rFonts w:cs="Arial"/>
                <w:noProof/>
                <w:sz w:val="18"/>
                <w:szCs w:val="18"/>
                <w:lang w:val="bg-BG"/>
              </w:rPr>
              <w:t xml:space="preserve"> 386,</w:t>
            </w:r>
            <w:r w:rsidR="00CE6366">
              <w:rPr>
                <w:rFonts w:cs="Arial"/>
                <w:noProof/>
                <w:sz w:val="18"/>
                <w:szCs w:val="18"/>
                <w:lang w:val="bg-BG"/>
              </w:rPr>
              <w:t xml:space="preserve"> </w:t>
            </w:r>
            <w:r w:rsidR="00A031A2">
              <w:rPr>
                <w:rFonts w:cs="Arial"/>
                <w:noProof/>
                <w:sz w:val="18"/>
                <w:szCs w:val="18"/>
                <w:lang w:val="bg-BG"/>
              </w:rPr>
              <w:t>433,</w:t>
            </w:r>
            <w:r w:rsidR="002B21B9" w:rsidRPr="00FE3C19">
              <w:rPr>
                <w:rFonts w:cs="Arial"/>
                <w:noProof/>
                <w:sz w:val="18"/>
                <w:szCs w:val="18"/>
                <w:lang w:val="bg-BG"/>
              </w:rPr>
              <w:t xml:space="preserve"> 434</w:t>
            </w:r>
            <w:r w:rsidR="002B21B9">
              <w:rPr>
                <w:rFonts w:cs="Arial"/>
                <w:noProof/>
                <w:sz w:val="18"/>
                <w:szCs w:val="18"/>
                <w:lang w:val="bg-BG"/>
              </w:rPr>
              <w:t>, 436</w:t>
            </w:r>
            <w:r w:rsidR="002B21B9">
              <w:rPr>
                <w:rFonts w:cs="Arial"/>
                <w:noProof/>
                <w:sz w:val="18"/>
                <w:szCs w:val="18"/>
                <w:lang w:val="en-US"/>
              </w:rPr>
              <w:t xml:space="preserve"> </w:t>
            </w:r>
          </w:p>
          <w:p w14:paraId="042BD475" w14:textId="6A9AECE8" w:rsidR="00026D3F" w:rsidRPr="00A978A6" w:rsidRDefault="004C4367" w:rsidP="004C4367">
            <w:pPr>
              <w:keepNext/>
              <w:spacing w:before="100" w:beforeAutospacing="1" w:after="100" w:afterAutospacing="1"/>
              <w:jc w:val="both"/>
              <w:rPr>
                <w:rFonts w:cs="Arial"/>
                <w:noProof/>
                <w:sz w:val="18"/>
                <w:szCs w:val="18"/>
                <w:lang w:val="en-US"/>
              </w:rPr>
            </w:pPr>
            <w:r w:rsidRPr="00FE3C19">
              <w:rPr>
                <w:rFonts w:cs="Arial"/>
                <w:noProof/>
                <w:sz w:val="18"/>
                <w:szCs w:val="18"/>
                <w:lang w:val="bg-BG"/>
              </w:rPr>
              <w:t>250, 304</w:t>
            </w:r>
            <w:r w:rsidR="00026D3F">
              <w:rPr>
                <w:rFonts w:cs="Arial"/>
                <w:noProof/>
                <w:sz w:val="18"/>
                <w:szCs w:val="18"/>
                <w:lang w:val="en-US"/>
              </w:rPr>
              <w:t>, 356</w:t>
            </w:r>
          </w:p>
          <w:p w14:paraId="5EA01B0E" w14:textId="77777777" w:rsidR="002B21B9" w:rsidRDefault="000A2F99" w:rsidP="004C4367">
            <w:pPr>
              <w:keepNext/>
              <w:spacing w:before="100" w:beforeAutospacing="1" w:after="100" w:afterAutospacing="1"/>
              <w:jc w:val="both"/>
              <w:rPr>
                <w:rFonts w:cs="Arial"/>
                <w:noProof/>
                <w:sz w:val="18"/>
                <w:szCs w:val="18"/>
                <w:lang w:val="bg-BG"/>
              </w:rPr>
            </w:pPr>
            <w:r>
              <w:rPr>
                <w:rFonts w:cs="Arial"/>
                <w:noProof/>
                <w:sz w:val="18"/>
                <w:szCs w:val="18"/>
                <w:lang w:val="bg-BG"/>
              </w:rPr>
              <w:t xml:space="preserve">521, </w:t>
            </w:r>
            <w:r w:rsidR="004C4367" w:rsidRPr="00FE3C19">
              <w:rPr>
                <w:rFonts w:cs="Arial"/>
                <w:noProof/>
                <w:sz w:val="18"/>
                <w:szCs w:val="18"/>
                <w:lang w:val="bg-BG"/>
              </w:rPr>
              <w:t xml:space="preserve">523, </w:t>
            </w:r>
            <w:r>
              <w:rPr>
                <w:rFonts w:cs="Arial"/>
                <w:noProof/>
                <w:sz w:val="18"/>
                <w:szCs w:val="18"/>
                <w:lang w:val="bg-BG"/>
              </w:rPr>
              <w:t xml:space="preserve">524, </w:t>
            </w:r>
            <w:r w:rsidR="004C4367" w:rsidRPr="00FE3C19">
              <w:rPr>
                <w:rFonts w:cs="Arial"/>
                <w:noProof/>
                <w:sz w:val="18"/>
                <w:szCs w:val="18"/>
                <w:lang w:val="bg-BG"/>
              </w:rPr>
              <w:t>525</w:t>
            </w:r>
          </w:p>
          <w:p w14:paraId="421F17DC" w14:textId="2DDBA6F0" w:rsidR="00037972" w:rsidRDefault="004C4367" w:rsidP="004C4367">
            <w:pPr>
              <w:keepNext/>
              <w:spacing w:before="100" w:beforeAutospacing="1" w:after="100" w:afterAutospacing="1"/>
              <w:jc w:val="both"/>
              <w:rPr>
                <w:rFonts w:cs="Arial"/>
                <w:noProof/>
                <w:sz w:val="18"/>
                <w:szCs w:val="18"/>
                <w:lang w:val="bg-BG"/>
              </w:rPr>
            </w:pPr>
            <w:r w:rsidRPr="00FE3C19">
              <w:rPr>
                <w:rFonts w:cs="Arial"/>
                <w:noProof/>
                <w:sz w:val="18"/>
                <w:szCs w:val="18"/>
                <w:lang w:val="bg-BG"/>
              </w:rPr>
              <w:t>Всички</w:t>
            </w:r>
          </w:p>
          <w:p w14:paraId="51808C42" w14:textId="28ECE704" w:rsidR="004C4367" w:rsidRPr="00FE3C19" w:rsidRDefault="004C4367" w:rsidP="004C4367">
            <w:pPr>
              <w:keepNext/>
              <w:spacing w:before="100" w:beforeAutospacing="1" w:after="100" w:afterAutospacing="1"/>
              <w:jc w:val="both"/>
              <w:rPr>
                <w:rFonts w:cs="Arial"/>
                <w:noProof/>
                <w:sz w:val="18"/>
                <w:szCs w:val="18"/>
                <w:lang w:val="bg-BG"/>
              </w:rPr>
            </w:pPr>
            <w:r w:rsidRPr="00FE3C19">
              <w:rPr>
                <w:rFonts w:cs="Arial"/>
                <w:noProof/>
                <w:sz w:val="18"/>
                <w:szCs w:val="18"/>
                <w:lang w:val="bg-BG"/>
              </w:rPr>
              <w:t>408, 409, 410</w:t>
            </w:r>
          </w:p>
          <w:p w14:paraId="4B91A0C9" w14:textId="77777777" w:rsidR="004C4367" w:rsidRPr="00FE3C19" w:rsidRDefault="004C4367" w:rsidP="004C4367">
            <w:pPr>
              <w:keepNext/>
              <w:spacing w:before="100" w:beforeAutospacing="1" w:after="100" w:afterAutospacing="1"/>
              <w:jc w:val="both"/>
              <w:rPr>
                <w:rFonts w:cs="Arial"/>
                <w:noProof/>
                <w:sz w:val="18"/>
                <w:szCs w:val="18"/>
                <w:lang w:val="bg-BG"/>
              </w:rPr>
            </w:pPr>
            <w:r w:rsidRPr="00FE3C19">
              <w:rPr>
                <w:rFonts w:cs="Arial"/>
                <w:noProof/>
                <w:sz w:val="18"/>
                <w:szCs w:val="18"/>
                <w:lang w:val="bg-BG"/>
              </w:rPr>
              <w:t>408, 409, 410</w:t>
            </w:r>
          </w:p>
          <w:p w14:paraId="7469D85C" w14:textId="77777777" w:rsidR="000C2D3E" w:rsidRDefault="000C2D3E" w:rsidP="004C4367">
            <w:pPr>
              <w:keepNext/>
              <w:spacing w:before="100" w:beforeAutospacing="1" w:after="100" w:afterAutospacing="1"/>
              <w:jc w:val="both"/>
              <w:rPr>
                <w:rFonts w:cs="Arial"/>
                <w:noProof/>
                <w:sz w:val="18"/>
                <w:szCs w:val="18"/>
                <w:lang w:val="bg-BG"/>
              </w:rPr>
            </w:pPr>
          </w:p>
          <w:p w14:paraId="1F45DFF3" w14:textId="77777777" w:rsidR="000C2D3E" w:rsidRDefault="000C2D3E" w:rsidP="004C4367">
            <w:pPr>
              <w:keepNext/>
              <w:spacing w:before="100" w:beforeAutospacing="1" w:after="100" w:afterAutospacing="1"/>
              <w:jc w:val="both"/>
              <w:rPr>
                <w:rFonts w:cs="Arial"/>
                <w:noProof/>
                <w:sz w:val="18"/>
                <w:szCs w:val="18"/>
                <w:lang w:val="bg-BG"/>
              </w:rPr>
            </w:pPr>
          </w:p>
          <w:p w14:paraId="2CD20C92" w14:textId="1B9E3437" w:rsidR="004C4367" w:rsidRPr="00FE3C19" w:rsidRDefault="004C4367" w:rsidP="004C4367">
            <w:pPr>
              <w:keepNext/>
              <w:spacing w:before="100" w:beforeAutospacing="1" w:after="100" w:afterAutospacing="1"/>
              <w:jc w:val="both"/>
              <w:rPr>
                <w:rFonts w:cs="Arial"/>
                <w:noProof/>
                <w:sz w:val="18"/>
                <w:szCs w:val="18"/>
                <w:lang w:val="bg-BG"/>
              </w:rPr>
            </w:pPr>
            <w:r w:rsidRPr="00FE3C19">
              <w:rPr>
                <w:rFonts w:cs="Arial"/>
                <w:noProof/>
                <w:sz w:val="18"/>
                <w:szCs w:val="18"/>
                <w:lang w:val="bg-BG"/>
              </w:rPr>
              <w:t xml:space="preserve">411 </w:t>
            </w:r>
          </w:p>
          <w:p w14:paraId="113916CE" w14:textId="550D6EA6" w:rsidR="004C4367" w:rsidRPr="00FE3C19" w:rsidRDefault="004C4367" w:rsidP="004C4367">
            <w:pPr>
              <w:keepNext/>
              <w:spacing w:before="100" w:beforeAutospacing="1" w:after="100" w:afterAutospacing="1"/>
              <w:jc w:val="both"/>
              <w:rPr>
                <w:rFonts w:cs="Arial"/>
                <w:noProof/>
                <w:sz w:val="18"/>
                <w:szCs w:val="18"/>
                <w:lang w:val="bg-BG"/>
              </w:rPr>
            </w:pPr>
            <w:r w:rsidRPr="00FE3C19">
              <w:rPr>
                <w:rFonts w:cs="Arial"/>
                <w:noProof/>
                <w:sz w:val="18"/>
                <w:szCs w:val="18"/>
                <w:lang w:val="bg-BG"/>
              </w:rPr>
              <w:t>415, 416, 417, 422, 446, 456, 457, 462, 469</w:t>
            </w:r>
          </w:p>
          <w:p w14:paraId="562CA78A" w14:textId="77777777" w:rsidR="00037972" w:rsidRDefault="00037972" w:rsidP="004C4367">
            <w:pPr>
              <w:keepNext/>
              <w:spacing w:before="100" w:beforeAutospacing="1" w:after="100" w:afterAutospacing="1"/>
              <w:jc w:val="both"/>
              <w:rPr>
                <w:rFonts w:cs="Arial"/>
                <w:noProof/>
                <w:sz w:val="18"/>
                <w:szCs w:val="18"/>
                <w:lang w:val="bg-BG"/>
              </w:rPr>
            </w:pPr>
          </w:p>
          <w:p w14:paraId="0A2436A6" w14:textId="77777777" w:rsidR="004C4367" w:rsidRPr="00FE3C19" w:rsidRDefault="004C4367" w:rsidP="004C4367">
            <w:pPr>
              <w:keepNext/>
              <w:spacing w:before="100" w:beforeAutospacing="1" w:after="100" w:afterAutospacing="1"/>
              <w:jc w:val="both"/>
              <w:rPr>
                <w:rFonts w:cs="Arial"/>
                <w:noProof/>
                <w:sz w:val="18"/>
                <w:szCs w:val="18"/>
                <w:lang w:val="bg-BG"/>
              </w:rPr>
            </w:pPr>
            <w:r w:rsidRPr="00FE3C19">
              <w:rPr>
                <w:rFonts w:cs="Arial"/>
                <w:noProof/>
                <w:sz w:val="18"/>
                <w:szCs w:val="18"/>
                <w:lang w:val="bg-BG"/>
              </w:rPr>
              <w:t>240, 241, 351, 354</w:t>
            </w:r>
          </w:p>
          <w:p w14:paraId="2A5125CB" w14:textId="77777777" w:rsidR="004C4367" w:rsidRPr="00FE3C19" w:rsidRDefault="004C4367" w:rsidP="004C4367">
            <w:pPr>
              <w:keepNext/>
              <w:spacing w:before="100" w:beforeAutospacing="1" w:after="100" w:afterAutospacing="1"/>
              <w:jc w:val="both"/>
              <w:rPr>
                <w:rFonts w:cs="Arial"/>
                <w:noProof/>
                <w:sz w:val="18"/>
                <w:szCs w:val="18"/>
                <w:lang w:val="bg-BG"/>
              </w:rPr>
            </w:pPr>
          </w:p>
        </w:tc>
      </w:tr>
      <w:tr w:rsidR="004C4367" w:rsidRPr="00831B19" w14:paraId="36E7E8FC" w14:textId="77777777" w:rsidTr="00FD287F">
        <w:tc>
          <w:tcPr>
            <w:tcW w:w="3136" w:type="dxa"/>
            <w:shd w:val="clear" w:color="auto" w:fill="auto"/>
          </w:tcPr>
          <w:p w14:paraId="218B1C67"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DATUM</w:t>
            </w:r>
          </w:p>
        </w:tc>
        <w:tc>
          <w:tcPr>
            <w:tcW w:w="720" w:type="dxa"/>
            <w:shd w:val="clear" w:color="auto" w:fill="auto"/>
          </w:tcPr>
          <w:p w14:paraId="70CD5410"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shd w:val="clear" w:color="auto" w:fill="auto"/>
          </w:tcPr>
          <w:p w14:paraId="101ECFF1"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noProof/>
                <w:sz w:val="18"/>
                <w:szCs w:val="18"/>
                <w:lang w:val="bg-BG"/>
              </w:rPr>
              <w:t>Дата</w:t>
            </w:r>
          </w:p>
        </w:tc>
        <w:tc>
          <w:tcPr>
            <w:tcW w:w="900" w:type="dxa"/>
            <w:shd w:val="clear" w:color="auto" w:fill="auto"/>
          </w:tcPr>
          <w:p w14:paraId="091C1A35"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2380</w:t>
            </w:r>
          </w:p>
        </w:tc>
        <w:tc>
          <w:tcPr>
            <w:tcW w:w="3938" w:type="dxa"/>
            <w:shd w:val="clear" w:color="auto" w:fill="auto"/>
          </w:tcPr>
          <w:p w14:paraId="16262BF0" w14:textId="77777777" w:rsidR="00913A05" w:rsidRDefault="00C91E8B" w:rsidP="00A55B2B">
            <w:pPr>
              <w:spacing w:before="100" w:beforeAutospacing="1" w:after="100" w:afterAutospacing="1"/>
              <w:rPr>
                <w:rFonts w:cs="Arial"/>
                <w:i/>
                <w:noProof/>
                <w:sz w:val="18"/>
                <w:szCs w:val="18"/>
                <w:lang w:val="sk-SK"/>
              </w:rPr>
            </w:pPr>
            <w:r w:rsidRPr="00581944">
              <w:rPr>
                <w:rFonts w:cs="Arial"/>
                <w:i/>
                <w:sz w:val="18"/>
                <w:szCs w:val="18"/>
                <w:lang w:val="bg-BG"/>
              </w:rPr>
              <w:t>Дата - стойност</w:t>
            </w:r>
            <w:r>
              <w:rPr>
                <w:rFonts w:cs="Arial"/>
                <w:i/>
                <w:noProof/>
                <w:sz w:val="18"/>
                <w:szCs w:val="18"/>
                <w:lang w:val="sk-SK"/>
              </w:rPr>
              <w:t xml:space="preserve"> </w:t>
            </w:r>
          </w:p>
          <w:p w14:paraId="51705101" w14:textId="77777777" w:rsidR="00913A05" w:rsidRDefault="00913A05" w:rsidP="00A55B2B">
            <w:pPr>
              <w:spacing w:before="100" w:beforeAutospacing="1" w:after="100" w:afterAutospacing="1"/>
              <w:rPr>
                <w:rFonts w:cs="Arial"/>
                <w:i/>
                <w:noProof/>
                <w:sz w:val="18"/>
                <w:szCs w:val="18"/>
                <w:lang w:val="sk-SK"/>
              </w:rPr>
            </w:pPr>
          </w:p>
          <w:p w14:paraId="5CE083C1" w14:textId="77777777" w:rsidR="00913A05" w:rsidRDefault="00913A05" w:rsidP="00A55B2B">
            <w:pPr>
              <w:spacing w:before="100" w:beforeAutospacing="1" w:after="100" w:afterAutospacing="1"/>
              <w:rPr>
                <w:rFonts w:cs="Arial"/>
                <w:i/>
                <w:noProof/>
                <w:sz w:val="18"/>
                <w:szCs w:val="18"/>
                <w:lang w:val="sk-SK"/>
              </w:rPr>
            </w:pPr>
          </w:p>
          <w:p w14:paraId="2C2B6EA3" w14:textId="77777777" w:rsidR="00913A05" w:rsidRPr="00FE3C19" w:rsidRDefault="00913A05" w:rsidP="00A55B2B">
            <w:pPr>
              <w:spacing w:before="100" w:beforeAutospacing="1" w:after="100" w:afterAutospacing="1"/>
              <w:rPr>
                <w:rFonts w:cs="Arial"/>
                <w:i/>
                <w:sz w:val="18"/>
                <w:szCs w:val="18"/>
                <w:lang w:val="sk-SK"/>
              </w:rPr>
            </w:pPr>
          </w:p>
        </w:tc>
        <w:tc>
          <w:tcPr>
            <w:tcW w:w="1559" w:type="dxa"/>
            <w:shd w:val="clear" w:color="auto" w:fill="auto"/>
          </w:tcPr>
          <w:p w14:paraId="19402FCB" w14:textId="4FECAA49" w:rsidR="002A6376" w:rsidRDefault="002A6376" w:rsidP="00A978A6">
            <w:pPr>
              <w:keepNext/>
              <w:spacing w:before="100" w:beforeAutospacing="1" w:after="100" w:afterAutospacing="1"/>
              <w:jc w:val="both"/>
              <w:rPr>
                <w:rFonts w:cs="Arial"/>
                <w:noProof/>
                <w:sz w:val="18"/>
                <w:szCs w:val="18"/>
                <w:lang w:val="bg-BG"/>
              </w:rPr>
            </w:pPr>
            <w:r>
              <w:rPr>
                <w:rFonts w:cs="Arial"/>
                <w:noProof/>
                <w:sz w:val="18"/>
                <w:szCs w:val="18"/>
                <w:lang w:val="bg-BG"/>
              </w:rPr>
              <w:t xml:space="preserve">101, 240, 241, 250, 304, 305, 343, 350, 351, 353, 354, 355, 356, 385, 386, 411, 415, 416, 417, 422, </w:t>
            </w:r>
            <w:r w:rsidR="00BD477C">
              <w:rPr>
                <w:rFonts w:cs="Arial"/>
                <w:noProof/>
                <w:sz w:val="18"/>
                <w:szCs w:val="18"/>
                <w:lang w:val="bg-BG"/>
              </w:rPr>
              <w:t xml:space="preserve">433, </w:t>
            </w:r>
            <w:r>
              <w:rPr>
                <w:rFonts w:cs="Arial"/>
                <w:noProof/>
                <w:sz w:val="18"/>
                <w:szCs w:val="18"/>
                <w:lang w:val="bg-BG"/>
              </w:rPr>
              <w:t xml:space="preserve"> 434, 436, 446, </w:t>
            </w:r>
            <w:r>
              <w:rPr>
                <w:rFonts w:cs="Arial"/>
                <w:noProof/>
                <w:sz w:val="18"/>
                <w:szCs w:val="18"/>
                <w:lang w:val="bg-BG"/>
              </w:rPr>
              <w:lastRenderedPageBreak/>
              <w:t>456, 547, 462, 469, 523, 525</w:t>
            </w:r>
          </w:p>
          <w:p w14:paraId="4E764AA6" w14:textId="77777777" w:rsidR="00A978A6" w:rsidRPr="00FE3C19" w:rsidRDefault="00A978A6" w:rsidP="00A978A6">
            <w:pPr>
              <w:keepNext/>
              <w:spacing w:before="100" w:beforeAutospacing="1" w:after="100" w:afterAutospacing="1"/>
              <w:jc w:val="both"/>
              <w:rPr>
                <w:rFonts w:cs="Arial"/>
                <w:noProof/>
                <w:sz w:val="18"/>
                <w:szCs w:val="18"/>
                <w:lang w:val="bg-BG"/>
              </w:rPr>
            </w:pPr>
            <w:r w:rsidRPr="00FE3C19">
              <w:rPr>
                <w:rFonts w:cs="Arial"/>
                <w:noProof/>
                <w:sz w:val="18"/>
                <w:szCs w:val="18"/>
                <w:lang w:val="bg-BG"/>
              </w:rPr>
              <w:t>408, 409, 410</w:t>
            </w:r>
          </w:p>
          <w:p w14:paraId="2B1A9C38" w14:textId="77777777" w:rsidR="004C4367" w:rsidRPr="00FE3C19" w:rsidRDefault="004C4367" w:rsidP="004C4367">
            <w:pPr>
              <w:keepNext/>
              <w:spacing w:before="100" w:beforeAutospacing="1" w:after="100" w:afterAutospacing="1"/>
              <w:jc w:val="both"/>
              <w:rPr>
                <w:rFonts w:cs="Arial"/>
                <w:noProof/>
                <w:sz w:val="18"/>
                <w:szCs w:val="18"/>
                <w:lang w:val="sk-SK"/>
              </w:rPr>
            </w:pPr>
          </w:p>
        </w:tc>
      </w:tr>
      <w:tr w:rsidR="005F76BA" w:rsidRPr="00831B19" w14:paraId="03499C81" w14:textId="77777777" w:rsidTr="00FD287F">
        <w:tc>
          <w:tcPr>
            <w:tcW w:w="3136" w:type="dxa"/>
            <w:tcBorders>
              <w:bottom w:val="single" w:sz="4" w:space="0" w:color="auto"/>
            </w:tcBorders>
            <w:shd w:val="clear" w:color="auto" w:fill="auto"/>
          </w:tcPr>
          <w:p w14:paraId="79E1E0D0"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FORMAT</w:t>
            </w:r>
          </w:p>
        </w:tc>
        <w:tc>
          <w:tcPr>
            <w:tcW w:w="720" w:type="dxa"/>
            <w:tcBorders>
              <w:bottom w:val="single" w:sz="4" w:space="0" w:color="auto"/>
            </w:tcBorders>
            <w:shd w:val="clear" w:color="auto" w:fill="auto"/>
          </w:tcPr>
          <w:p w14:paraId="697A8086"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shd w:val="clear" w:color="auto" w:fill="auto"/>
          </w:tcPr>
          <w:p w14:paraId="1BA1835A"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Формат на дата</w:t>
            </w:r>
          </w:p>
        </w:tc>
        <w:tc>
          <w:tcPr>
            <w:tcW w:w="900" w:type="dxa"/>
            <w:tcBorders>
              <w:bottom w:val="single" w:sz="4" w:space="0" w:color="auto"/>
            </w:tcBorders>
            <w:shd w:val="clear" w:color="auto" w:fill="auto"/>
          </w:tcPr>
          <w:p w14:paraId="1E38D20A"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2379</w:t>
            </w:r>
          </w:p>
        </w:tc>
        <w:tc>
          <w:tcPr>
            <w:tcW w:w="3938" w:type="dxa"/>
            <w:tcBorders>
              <w:bottom w:val="single" w:sz="4" w:space="0" w:color="auto"/>
            </w:tcBorders>
            <w:shd w:val="clear" w:color="auto" w:fill="auto"/>
          </w:tcPr>
          <w:p w14:paraId="04DE81E8" w14:textId="77777777" w:rsidR="005F76BA" w:rsidRPr="00581944" w:rsidRDefault="005F76BA" w:rsidP="005F76BA">
            <w:pPr>
              <w:spacing w:before="100" w:beforeAutospacing="1" w:after="100" w:afterAutospacing="1"/>
              <w:jc w:val="both"/>
              <w:rPr>
                <w:rFonts w:cs="Arial"/>
                <w:i/>
                <w:noProof/>
                <w:sz w:val="18"/>
                <w:szCs w:val="18"/>
                <w:lang w:val="sk-SK"/>
              </w:rPr>
            </w:pPr>
            <w:r w:rsidRPr="00581944">
              <w:rPr>
                <w:rFonts w:cs="Arial"/>
                <w:i/>
                <w:noProof/>
                <w:sz w:val="18"/>
                <w:szCs w:val="18"/>
                <w:lang w:val="sk-SK"/>
              </w:rPr>
              <w:t>102 – Формат на календарна дата. YYYYMMDD, където:</w:t>
            </w:r>
          </w:p>
          <w:p w14:paraId="672A6491" w14:textId="77777777" w:rsidR="005F76BA" w:rsidRPr="00581944" w:rsidRDefault="005F76BA" w:rsidP="005F76BA">
            <w:pPr>
              <w:spacing w:before="100" w:beforeAutospacing="1" w:after="100" w:afterAutospacing="1"/>
              <w:jc w:val="both"/>
              <w:rPr>
                <w:rFonts w:cs="Arial"/>
                <w:i/>
                <w:noProof/>
                <w:sz w:val="18"/>
                <w:szCs w:val="18"/>
                <w:lang w:val="sk-SK"/>
              </w:rPr>
            </w:pPr>
            <w:r w:rsidRPr="00581944">
              <w:rPr>
                <w:rFonts w:cs="Arial"/>
                <w:i/>
                <w:noProof/>
                <w:sz w:val="18"/>
                <w:szCs w:val="18"/>
                <w:lang w:val="sk-SK"/>
              </w:rPr>
              <w:t>YYYY – година;</w:t>
            </w:r>
          </w:p>
          <w:p w14:paraId="6060ECDC" w14:textId="77777777" w:rsidR="005F76BA" w:rsidRPr="00581944" w:rsidRDefault="005F76BA" w:rsidP="005F76BA">
            <w:pPr>
              <w:spacing w:before="100" w:beforeAutospacing="1" w:after="100" w:afterAutospacing="1"/>
              <w:jc w:val="both"/>
              <w:rPr>
                <w:rFonts w:cs="Arial"/>
                <w:i/>
                <w:noProof/>
                <w:sz w:val="18"/>
                <w:szCs w:val="18"/>
                <w:lang w:val="sk-SK"/>
              </w:rPr>
            </w:pPr>
            <w:r w:rsidRPr="00581944">
              <w:rPr>
                <w:rFonts w:cs="Arial"/>
                <w:i/>
                <w:noProof/>
                <w:sz w:val="18"/>
                <w:szCs w:val="18"/>
                <w:lang w:val="sk-SK"/>
              </w:rPr>
              <w:t>MM – месец;</w:t>
            </w:r>
          </w:p>
          <w:p w14:paraId="016B9A21" w14:textId="77777777" w:rsidR="005F76BA" w:rsidRPr="00581944" w:rsidRDefault="005F76BA" w:rsidP="005F76BA">
            <w:pPr>
              <w:spacing w:before="100" w:beforeAutospacing="1" w:after="100" w:afterAutospacing="1"/>
              <w:jc w:val="both"/>
              <w:rPr>
                <w:rFonts w:cs="Arial"/>
                <w:i/>
                <w:noProof/>
                <w:sz w:val="18"/>
                <w:szCs w:val="18"/>
                <w:lang w:val="sk-SK"/>
              </w:rPr>
            </w:pPr>
            <w:r w:rsidRPr="00581944">
              <w:rPr>
                <w:rFonts w:cs="Arial"/>
                <w:i/>
                <w:noProof/>
                <w:sz w:val="18"/>
                <w:szCs w:val="18"/>
                <w:lang w:val="sk-SK"/>
              </w:rPr>
              <w:t>DD – ден;</w:t>
            </w:r>
          </w:p>
          <w:p w14:paraId="1E3FBC40" w14:textId="77777777" w:rsidR="000A2F99" w:rsidRDefault="000A2F99" w:rsidP="005F76BA">
            <w:pPr>
              <w:spacing w:before="100" w:beforeAutospacing="1" w:after="100" w:afterAutospacing="1"/>
              <w:rPr>
                <w:rFonts w:cs="Arial"/>
                <w:i/>
                <w:sz w:val="18"/>
                <w:szCs w:val="18"/>
                <w:lang w:val="sk-SK"/>
              </w:rPr>
            </w:pPr>
          </w:p>
          <w:p w14:paraId="18048E2D" w14:textId="4A0E3623" w:rsidR="005F76BA" w:rsidRPr="00581944" w:rsidRDefault="005F76BA" w:rsidP="005F76BA">
            <w:pPr>
              <w:spacing w:before="100" w:beforeAutospacing="1" w:after="100" w:afterAutospacing="1"/>
              <w:rPr>
                <w:rFonts w:cs="Arial"/>
                <w:i/>
                <w:sz w:val="18"/>
                <w:szCs w:val="18"/>
                <w:lang w:val="sk-SK"/>
              </w:rPr>
            </w:pPr>
            <w:r w:rsidRPr="00581944">
              <w:rPr>
                <w:rFonts w:cs="Arial"/>
                <w:i/>
                <w:sz w:val="18"/>
                <w:szCs w:val="18"/>
                <w:lang w:val="sk-SK"/>
              </w:rPr>
              <w:t>303 – Формат на календарна дата и час. YYYYMMDDHHmmZZZ, където:</w:t>
            </w:r>
          </w:p>
          <w:p w14:paraId="01CF11F2" w14:textId="77777777" w:rsidR="005F76BA" w:rsidRPr="00581944" w:rsidRDefault="005F76BA" w:rsidP="005F76BA">
            <w:pPr>
              <w:spacing w:before="100" w:beforeAutospacing="1" w:after="100" w:afterAutospacing="1"/>
              <w:rPr>
                <w:rFonts w:cs="Arial"/>
                <w:i/>
                <w:sz w:val="18"/>
                <w:szCs w:val="18"/>
                <w:lang w:val="sk-SK"/>
              </w:rPr>
            </w:pPr>
            <w:r w:rsidRPr="00581944">
              <w:rPr>
                <w:rFonts w:cs="Arial"/>
                <w:i/>
                <w:sz w:val="18"/>
                <w:szCs w:val="18"/>
                <w:lang w:val="sk-SK"/>
              </w:rPr>
              <w:t>YYYY – година;</w:t>
            </w:r>
          </w:p>
          <w:p w14:paraId="7FF0155D" w14:textId="77777777" w:rsidR="005F76BA" w:rsidRPr="00581944" w:rsidRDefault="005F76BA" w:rsidP="005F76BA">
            <w:pPr>
              <w:spacing w:before="100" w:beforeAutospacing="1" w:after="100" w:afterAutospacing="1"/>
              <w:rPr>
                <w:rFonts w:cs="Arial"/>
                <w:i/>
                <w:sz w:val="18"/>
                <w:szCs w:val="18"/>
                <w:lang w:val="sk-SK"/>
              </w:rPr>
            </w:pPr>
            <w:r w:rsidRPr="00581944">
              <w:rPr>
                <w:rFonts w:cs="Arial"/>
                <w:i/>
                <w:sz w:val="18"/>
                <w:szCs w:val="18"/>
                <w:lang w:val="sk-SK"/>
              </w:rPr>
              <w:t>MM – месец;</w:t>
            </w:r>
          </w:p>
          <w:p w14:paraId="38708BEF" w14:textId="77777777" w:rsidR="005F76BA" w:rsidRPr="00581944" w:rsidRDefault="005F76BA" w:rsidP="005F76BA">
            <w:pPr>
              <w:spacing w:before="100" w:beforeAutospacing="1" w:after="100" w:afterAutospacing="1"/>
              <w:rPr>
                <w:rFonts w:cs="Arial"/>
                <w:i/>
                <w:sz w:val="18"/>
                <w:szCs w:val="18"/>
                <w:lang w:val="sk-SK"/>
              </w:rPr>
            </w:pPr>
            <w:r w:rsidRPr="00581944">
              <w:rPr>
                <w:rFonts w:cs="Arial"/>
                <w:i/>
                <w:sz w:val="18"/>
                <w:szCs w:val="18"/>
                <w:lang w:val="sk-SK"/>
              </w:rPr>
              <w:t>DD – ден;</w:t>
            </w:r>
          </w:p>
          <w:p w14:paraId="50B51B6D" w14:textId="77777777" w:rsidR="005F76BA" w:rsidRPr="00581944" w:rsidRDefault="005F76BA" w:rsidP="005F76BA">
            <w:pPr>
              <w:spacing w:before="100" w:beforeAutospacing="1" w:after="100" w:afterAutospacing="1"/>
              <w:rPr>
                <w:rFonts w:cs="Arial"/>
                <w:i/>
                <w:sz w:val="18"/>
                <w:szCs w:val="18"/>
                <w:lang w:val="sk-SK"/>
              </w:rPr>
            </w:pPr>
            <w:r w:rsidRPr="00581944">
              <w:rPr>
                <w:rFonts w:cs="Arial"/>
                <w:i/>
                <w:sz w:val="18"/>
                <w:szCs w:val="18"/>
                <w:lang w:val="sk-SK"/>
              </w:rPr>
              <w:t>HH – час;</w:t>
            </w:r>
          </w:p>
          <w:p w14:paraId="4EEA0900" w14:textId="77777777" w:rsidR="005F76BA" w:rsidRPr="00581944" w:rsidRDefault="005F76BA" w:rsidP="005F76BA">
            <w:pPr>
              <w:spacing w:before="100" w:beforeAutospacing="1" w:after="100" w:afterAutospacing="1"/>
              <w:rPr>
                <w:rFonts w:cs="Arial"/>
                <w:i/>
                <w:sz w:val="18"/>
                <w:szCs w:val="18"/>
                <w:lang w:val="sk-SK"/>
              </w:rPr>
            </w:pPr>
            <w:r w:rsidRPr="00581944">
              <w:rPr>
                <w:rFonts w:cs="Arial"/>
                <w:i/>
                <w:sz w:val="18"/>
                <w:szCs w:val="18"/>
                <w:lang w:val="sk-SK"/>
              </w:rPr>
              <w:t>mm – минути</w:t>
            </w:r>
          </w:p>
          <w:p w14:paraId="03682E21" w14:textId="77777777" w:rsidR="005F76BA" w:rsidRPr="00FE3C19" w:rsidRDefault="005F76BA" w:rsidP="005F76BA">
            <w:pPr>
              <w:spacing w:before="100" w:beforeAutospacing="1" w:after="100" w:afterAutospacing="1"/>
              <w:rPr>
                <w:rFonts w:cs="Arial"/>
                <w:i/>
                <w:sz w:val="18"/>
                <w:szCs w:val="18"/>
                <w:lang w:val="sk-SK"/>
              </w:rPr>
            </w:pPr>
            <w:r w:rsidRPr="00581944">
              <w:rPr>
                <w:rFonts w:cs="Arial"/>
                <w:i/>
                <w:sz w:val="18"/>
                <w:szCs w:val="18"/>
                <w:lang w:val="sk-SK"/>
              </w:rPr>
              <w:t>ZZZ – отместване спрямо Coordinated Universal Time  (UTC)</w:t>
            </w:r>
          </w:p>
        </w:tc>
        <w:tc>
          <w:tcPr>
            <w:tcW w:w="1559" w:type="dxa"/>
            <w:tcBorders>
              <w:bottom w:val="single" w:sz="4" w:space="0" w:color="auto"/>
            </w:tcBorders>
            <w:shd w:val="clear" w:color="auto" w:fill="auto"/>
          </w:tcPr>
          <w:p w14:paraId="4EBE5565" w14:textId="039934B6" w:rsidR="00FA097E" w:rsidRDefault="00037972" w:rsidP="005F76BA">
            <w:pPr>
              <w:keepNext/>
              <w:spacing w:before="100" w:beforeAutospacing="1" w:after="100" w:afterAutospacing="1"/>
              <w:jc w:val="both"/>
              <w:rPr>
                <w:rFonts w:cs="Arial"/>
                <w:noProof/>
                <w:sz w:val="18"/>
                <w:szCs w:val="18"/>
                <w:lang w:val="bg-BG"/>
              </w:rPr>
            </w:pPr>
            <w:r>
              <w:rPr>
                <w:rFonts w:cs="Arial"/>
                <w:noProof/>
                <w:sz w:val="18"/>
                <w:szCs w:val="18"/>
                <w:lang w:val="bg-BG"/>
              </w:rPr>
              <w:t>101, 240, 241, 250, 304, 305, 343, 350, 351, 353, 354, 355, 356, 385, 386, 411, 415, 416, 417, 422,</w:t>
            </w:r>
            <w:r w:rsidR="00CE6366">
              <w:rPr>
                <w:rFonts w:cs="Arial"/>
                <w:noProof/>
                <w:sz w:val="18"/>
                <w:szCs w:val="18"/>
                <w:lang w:val="bg-BG"/>
              </w:rPr>
              <w:t xml:space="preserve"> </w:t>
            </w:r>
            <w:r>
              <w:rPr>
                <w:rFonts w:cs="Arial"/>
                <w:noProof/>
                <w:sz w:val="18"/>
                <w:szCs w:val="18"/>
                <w:lang w:val="bg-BG"/>
              </w:rPr>
              <w:t xml:space="preserve"> </w:t>
            </w:r>
            <w:r w:rsidR="00E579E7">
              <w:rPr>
                <w:rFonts w:cs="Arial"/>
                <w:noProof/>
                <w:sz w:val="18"/>
                <w:szCs w:val="18"/>
                <w:lang w:val="bg-BG"/>
              </w:rPr>
              <w:t xml:space="preserve">433, </w:t>
            </w:r>
            <w:r>
              <w:rPr>
                <w:rFonts w:cs="Arial"/>
                <w:noProof/>
                <w:sz w:val="18"/>
                <w:szCs w:val="18"/>
                <w:lang w:val="bg-BG"/>
              </w:rPr>
              <w:t xml:space="preserve">434, 436, 446, 456, 547, 462, 469, </w:t>
            </w:r>
            <w:r w:rsidR="000A2F99">
              <w:rPr>
                <w:rFonts w:cs="Arial"/>
                <w:noProof/>
                <w:sz w:val="18"/>
                <w:szCs w:val="18"/>
                <w:lang w:val="bg-BG"/>
              </w:rPr>
              <w:t xml:space="preserve">521, </w:t>
            </w:r>
            <w:r>
              <w:rPr>
                <w:rFonts w:cs="Arial"/>
                <w:noProof/>
                <w:sz w:val="18"/>
                <w:szCs w:val="18"/>
                <w:lang w:val="bg-BG"/>
              </w:rPr>
              <w:t>523,</w:t>
            </w:r>
            <w:r w:rsidR="000A2F99">
              <w:rPr>
                <w:rFonts w:cs="Arial"/>
                <w:noProof/>
                <w:sz w:val="18"/>
                <w:szCs w:val="18"/>
                <w:lang w:val="bg-BG"/>
              </w:rPr>
              <w:t xml:space="preserve"> 524, </w:t>
            </w:r>
            <w:r>
              <w:rPr>
                <w:rFonts w:cs="Arial"/>
                <w:noProof/>
                <w:sz w:val="18"/>
                <w:szCs w:val="18"/>
                <w:lang w:val="bg-BG"/>
              </w:rPr>
              <w:t xml:space="preserve"> 525</w:t>
            </w:r>
          </w:p>
          <w:p w14:paraId="76DEE060"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408, 409, 410</w:t>
            </w:r>
          </w:p>
          <w:p w14:paraId="5F52B72A" w14:textId="77777777" w:rsidR="005F76BA" w:rsidRPr="00FE3C19" w:rsidRDefault="005F76BA" w:rsidP="005F76BA">
            <w:pPr>
              <w:keepNext/>
              <w:spacing w:before="100" w:beforeAutospacing="1" w:after="100" w:afterAutospacing="1"/>
              <w:jc w:val="both"/>
              <w:rPr>
                <w:rFonts w:cs="Arial"/>
                <w:noProof/>
                <w:sz w:val="18"/>
                <w:szCs w:val="18"/>
                <w:lang w:val="sk-SK"/>
              </w:rPr>
            </w:pPr>
          </w:p>
        </w:tc>
      </w:tr>
      <w:tr w:rsidR="005F76BA" w:rsidRPr="00831B19" w14:paraId="2160B436" w14:textId="77777777" w:rsidTr="00FD287F">
        <w:tc>
          <w:tcPr>
            <w:tcW w:w="3136" w:type="dxa"/>
            <w:tcBorders>
              <w:bottom w:val="single" w:sz="4" w:space="0" w:color="auto"/>
              <w:right w:val="single" w:sz="4" w:space="0" w:color="auto"/>
            </w:tcBorders>
            <w:shd w:val="clear" w:color="auto" w:fill="BFBFBF"/>
          </w:tcPr>
          <w:p w14:paraId="3A05B6F6"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lastRenderedPageBreak/>
              <w:t>&gt;&gt; FTX</w:t>
            </w:r>
          </w:p>
        </w:tc>
        <w:tc>
          <w:tcPr>
            <w:tcW w:w="720" w:type="dxa"/>
            <w:tcBorders>
              <w:left w:val="single" w:sz="4" w:space="0" w:color="auto"/>
              <w:bottom w:val="single" w:sz="4" w:space="0" w:color="auto"/>
              <w:right w:val="single" w:sz="4" w:space="0" w:color="auto"/>
            </w:tcBorders>
            <w:shd w:val="clear" w:color="auto" w:fill="BFBFBF"/>
          </w:tcPr>
          <w:p w14:paraId="0848DAC2"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0-</w:t>
            </w:r>
            <w:r>
              <w:rPr>
                <w:rFonts w:cs="Arial"/>
                <w:b/>
                <w:noProof/>
                <w:sz w:val="18"/>
                <w:szCs w:val="18"/>
                <w:lang w:val="sk-SK"/>
              </w:rPr>
              <w:t>2</w:t>
            </w:r>
          </w:p>
        </w:tc>
        <w:tc>
          <w:tcPr>
            <w:tcW w:w="3780" w:type="dxa"/>
            <w:tcBorders>
              <w:left w:val="single" w:sz="4" w:space="0" w:color="auto"/>
              <w:bottom w:val="single" w:sz="4" w:space="0" w:color="auto"/>
              <w:right w:val="single" w:sz="4" w:space="0" w:color="auto"/>
            </w:tcBorders>
            <w:shd w:val="clear" w:color="auto" w:fill="BFBFBF"/>
          </w:tcPr>
          <w:p w14:paraId="6DFCF15B" w14:textId="77777777" w:rsidR="005F76BA" w:rsidRPr="00FC23D2" w:rsidRDefault="005F76BA" w:rsidP="005F76BA">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Допълнителен текст</w:t>
            </w:r>
          </w:p>
        </w:tc>
        <w:tc>
          <w:tcPr>
            <w:tcW w:w="900" w:type="dxa"/>
            <w:tcBorders>
              <w:left w:val="single" w:sz="4" w:space="0" w:color="auto"/>
              <w:bottom w:val="single" w:sz="4" w:space="0" w:color="auto"/>
              <w:right w:val="single" w:sz="4" w:space="0" w:color="auto"/>
            </w:tcBorders>
            <w:shd w:val="clear" w:color="auto" w:fill="BFBFBF"/>
          </w:tcPr>
          <w:p w14:paraId="1BC428B2"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sz w:val="18"/>
                <w:szCs w:val="18"/>
                <w:lang w:val="sk-SK"/>
              </w:rPr>
              <w:t>FTX</w:t>
            </w:r>
          </w:p>
        </w:tc>
        <w:tc>
          <w:tcPr>
            <w:tcW w:w="3938" w:type="dxa"/>
            <w:tcBorders>
              <w:left w:val="single" w:sz="4" w:space="0" w:color="auto"/>
              <w:bottom w:val="single" w:sz="4" w:space="0" w:color="auto"/>
              <w:right w:val="single" w:sz="4" w:space="0" w:color="auto"/>
            </w:tcBorders>
            <w:shd w:val="clear" w:color="auto" w:fill="BFBFBF"/>
          </w:tcPr>
          <w:p w14:paraId="4F59F939" w14:textId="77777777" w:rsidR="005F76BA" w:rsidRPr="00FC23D2" w:rsidRDefault="005F76BA" w:rsidP="005F76BA">
            <w:pPr>
              <w:keepNext/>
              <w:spacing w:before="100" w:beforeAutospacing="1" w:after="100" w:afterAutospacing="1"/>
              <w:jc w:val="both"/>
              <w:rPr>
                <w:rFonts w:cs="Arial"/>
                <w:b/>
                <w:noProof/>
                <w:sz w:val="18"/>
                <w:szCs w:val="18"/>
                <w:highlight w:val="yellow"/>
                <w:lang w:val="sk-SK"/>
              </w:rPr>
            </w:pPr>
          </w:p>
        </w:tc>
        <w:tc>
          <w:tcPr>
            <w:tcW w:w="1559" w:type="dxa"/>
            <w:tcBorders>
              <w:left w:val="single" w:sz="4" w:space="0" w:color="auto"/>
              <w:bottom w:val="single" w:sz="4" w:space="0" w:color="auto"/>
            </w:tcBorders>
            <w:shd w:val="clear" w:color="auto" w:fill="BFBFBF"/>
          </w:tcPr>
          <w:p w14:paraId="49BAE143" w14:textId="77777777" w:rsidR="005F76BA" w:rsidRPr="00FC23D2" w:rsidRDefault="005F76BA" w:rsidP="005F76BA">
            <w:pPr>
              <w:keepNext/>
              <w:spacing w:before="100" w:beforeAutospacing="1" w:after="100" w:afterAutospacing="1"/>
              <w:jc w:val="both"/>
              <w:rPr>
                <w:rFonts w:cs="Arial"/>
                <w:b/>
                <w:noProof/>
                <w:sz w:val="18"/>
                <w:szCs w:val="18"/>
                <w:highlight w:val="yellow"/>
                <w:lang w:val="sk-SK"/>
              </w:rPr>
            </w:pPr>
            <w:r w:rsidRPr="00FC23D2">
              <w:rPr>
                <w:rFonts w:cs="Arial"/>
                <w:b/>
                <w:noProof/>
                <w:sz w:val="18"/>
                <w:szCs w:val="18"/>
                <w:highlight w:val="yellow"/>
                <w:lang w:val="sk-SK"/>
              </w:rPr>
              <w:t xml:space="preserve"> </w:t>
            </w:r>
          </w:p>
        </w:tc>
      </w:tr>
      <w:tr w:rsidR="005F76BA" w:rsidRPr="00831B19" w14:paraId="79EF0174" w14:textId="77777777" w:rsidTr="00FD287F">
        <w:tc>
          <w:tcPr>
            <w:tcW w:w="3136" w:type="dxa"/>
            <w:shd w:val="clear" w:color="auto" w:fill="auto"/>
          </w:tcPr>
          <w:p w14:paraId="15EE5289"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TEXT_SUBJECT_QUALIFIER</w:t>
            </w:r>
          </w:p>
        </w:tc>
        <w:tc>
          <w:tcPr>
            <w:tcW w:w="720" w:type="dxa"/>
            <w:shd w:val="clear" w:color="auto" w:fill="auto"/>
          </w:tcPr>
          <w:p w14:paraId="72E1203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shd w:val="clear" w:color="auto" w:fill="auto"/>
          </w:tcPr>
          <w:p w14:paraId="419DE500"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Код за допълнителна информация или грешка</w:t>
            </w:r>
          </w:p>
        </w:tc>
        <w:tc>
          <w:tcPr>
            <w:tcW w:w="900" w:type="dxa"/>
            <w:shd w:val="clear" w:color="auto" w:fill="auto"/>
          </w:tcPr>
          <w:p w14:paraId="61671720"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4451</w:t>
            </w:r>
          </w:p>
        </w:tc>
        <w:tc>
          <w:tcPr>
            <w:tcW w:w="3938" w:type="dxa"/>
            <w:shd w:val="clear" w:color="auto" w:fill="auto"/>
          </w:tcPr>
          <w:p w14:paraId="4AEF1691"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b/>
                <w:sz w:val="18"/>
                <w:szCs w:val="18"/>
                <w:lang w:val="sk-SK"/>
              </w:rPr>
              <w:t xml:space="preserve">AAI </w:t>
            </w:r>
            <w:r w:rsidRPr="00FE3C19">
              <w:rPr>
                <w:rFonts w:cs="Arial"/>
                <w:sz w:val="18"/>
                <w:szCs w:val="18"/>
                <w:lang w:val="sk-SK"/>
              </w:rPr>
              <w:t xml:space="preserve">– </w:t>
            </w:r>
            <w:r w:rsidRPr="00FE3C19">
              <w:rPr>
                <w:rFonts w:cs="Arial"/>
                <w:sz w:val="18"/>
                <w:szCs w:val="18"/>
                <w:lang w:val="bg-BG"/>
              </w:rPr>
              <w:t>Свободен текст</w:t>
            </w:r>
            <w:r w:rsidRPr="00FE3C19">
              <w:rPr>
                <w:rFonts w:cs="Arial"/>
                <w:sz w:val="18"/>
                <w:szCs w:val="18"/>
                <w:lang w:val="sk-SK"/>
              </w:rPr>
              <w:t xml:space="preserve"> </w:t>
            </w:r>
          </w:p>
          <w:p w14:paraId="5141A0C0" w14:textId="77777777" w:rsidR="005F76BA" w:rsidRPr="00FE3C19" w:rsidRDefault="005F76BA" w:rsidP="005F76BA">
            <w:pPr>
              <w:keepNext/>
              <w:spacing w:before="100" w:beforeAutospacing="1" w:after="100" w:afterAutospacing="1"/>
              <w:jc w:val="both"/>
              <w:rPr>
                <w:rFonts w:cs="Arial"/>
                <w:sz w:val="18"/>
                <w:szCs w:val="18"/>
                <w:lang w:val="bg-BG"/>
              </w:rPr>
            </w:pPr>
          </w:p>
          <w:p w14:paraId="5DC0CB0D" w14:textId="77777777" w:rsidR="005F76BA" w:rsidRPr="00FE3C19" w:rsidRDefault="005F76BA" w:rsidP="005F76BA">
            <w:pPr>
              <w:keepNext/>
              <w:spacing w:before="100" w:beforeAutospacing="1" w:after="100" w:afterAutospacing="1"/>
              <w:jc w:val="both"/>
              <w:rPr>
                <w:rFonts w:cs="Arial"/>
                <w:b/>
                <w:sz w:val="18"/>
                <w:szCs w:val="18"/>
                <w:lang w:val="sk-SK"/>
              </w:rPr>
            </w:pPr>
          </w:p>
          <w:p w14:paraId="483AA1BE"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b/>
                <w:sz w:val="18"/>
                <w:szCs w:val="18"/>
                <w:lang w:val="sk-SK"/>
              </w:rPr>
              <w:t xml:space="preserve">ACD (Reason) </w:t>
            </w:r>
            <w:r w:rsidRPr="00FE3C19">
              <w:rPr>
                <w:rFonts w:cs="Arial"/>
                <w:sz w:val="18"/>
                <w:szCs w:val="18"/>
                <w:lang w:val="sk-SK"/>
              </w:rPr>
              <w:t xml:space="preserve">– </w:t>
            </w:r>
            <w:r w:rsidRPr="00FE3C19">
              <w:rPr>
                <w:rFonts w:cs="Arial"/>
                <w:sz w:val="18"/>
                <w:szCs w:val="18"/>
                <w:lang w:val="bg-BG"/>
              </w:rPr>
              <w:t>Причина за възражението</w:t>
            </w:r>
            <w:r w:rsidRPr="00FE3C19">
              <w:rPr>
                <w:rFonts w:cs="Arial"/>
                <w:sz w:val="18"/>
                <w:szCs w:val="18"/>
                <w:lang w:val="sk-SK"/>
              </w:rPr>
              <w:t xml:space="preserve"> </w:t>
            </w:r>
          </w:p>
          <w:p w14:paraId="0C5BBEB5" w14:textId="77777777" w:rsidR="005F76BA" w:rsidRPr="00FE3C19" w:rsidRDefault="005F76BA" w:rsidP="005F76BA">
            <w:pPr>
              <w:keepNext/>
              <w:spacing w:before="100" w:beforeAutospacing="1" w:after="100" w:afterAutospacing="1"/>
              <w:jc w:val="both"/>
              <w:rPr>
                <w:rFonts w:cs="Arial"/>
                <w:sz w:val="18"/>
                <w:szCs w:val="18"/>
                <w:lang w:val="bg-BG"/>
              </w:rPr>
            </w:pPr>
          </w:p>
          <w:p w14:paraId="36AFE093" w14:textId="77777777" w:rsidR="005F76BA" w:rsidRPr="00FE3C19" w:rsidRDefault="005F76BA" w:rsidP="005F76BA">
            <w:pPr>
              <w:keepNext/>
              <w:spacing w:before="100" w:beforeAutospacing="1" w:after="100" w:afterAutospacing="1"/>
              <w:jc w:val="both"/>
              <w:rPr>
                <w:rFonts w:cs="Arial"/>
                <w:sz w:val="18"/>
                <w:szCs w:val="18"/>
                <w:highlight w:val="yellow"/>
                <w:lang w:val="bg-BG"/>
              </w:rPr>
            </w:pPr>
            <w:r w:rsidRPr="00FE3C19">
              <w:rPr>
                <w:rFonts w:cs="Arial"/>
                <w:b/>
                <w:sz w:val="18"/>
                <w:szCs w:val="18"/>
                <w:lang w:val="sk-SK"/>
              </w:rPr>
              <w:t xml:space="preserve">AFP (Supplier) </w:t>
            </w:r>
            <w:r w:rsidRPr="00FE3C19">
              <w:rPr>
                <w:rFonts w:cs="Arial"/>
                <w:sz w:val="18"/>
                <w:szCs w:val="18"/>
                <w:lang w:val="sk-SK"/>
              </w:rPr>
              <w:t xml:space="preserve">– </w:t>
            </w:r>
            <w:r w:rsidRPr="00FE3C19">
              <w:rPr>
                <w:rFonts w:cs="Arial"/>
                <w:sz w:val="18"/>
                <w:szCs w:val="18"/>
                <w:lang w:val="bg-BG"/>
              </w:rPr>
              <w:t>Доставчик</w:t>
            </w:r>
          </w:p>
        </w:tc>
        <w:tc>
          <w:tcPr>
            <w:tcW w:w="1559" w:type="dxa"/>
            <w:shd w:val="clear" w:color="auto" w:fill="auto"/>
          </w:tcPr>
          <w:p w14:paraId="1447316F" w14:textId="77777777" w:rsidR="005F76BA" w:rsidRPr="00FE3C19" w:rsidRDefault="005F76BA" w:rsidP="005F76BA">
            <w:pPr>
              <w:spacing w:before="100" w:beforeAutospacing="1" w:after="100" w:afterAutospacing="1"/>
              <w:rPr>
                <w:rFonts w:cs="Arial"/>
                <w:sz w:val="18"/>
                <w:szCs w:val="18"/>
                <w:lang w:val="bg-BG"/>
              </w:rPr>
            </w:pPr>
            <w:r w:rsidRPr="00FE3C19">
              <w:rPr>
                <w:rFonts w:cs="Arial"/>
                <w:sz w:val="18"/>
                <w:szCs w:val="18"/>
                <w:lang w:val="bg-BG"/>
              </w:rPr>
              <w:t xml:space="preserve">350, 353, 434, </w:t>
            </w:r>
            <w:r w:rsidR="00FA097E">
              <w:rPr>
                <w:rFonts w:cs="Arial"/>
                <w:sz w:val="18"/>
                <w:szCs w:val="18"/>
                <w:lang w:val="bg-BG"/>
              </w:rPr>
              <w:t xml:space="preserve">436, </w:t>
            </w:r>
            <w:r w:rsidRPr="00FE3C19">
              <w:rPr>
                <w:rFonts w:cs="Arial"/>
                <w:sz w:val="18"/>
                <w:szCs w:val="18"/>
                <w:lang w:val="bg-BG"/>
              </w:rPr>
              <w:t>415, 422, 446, 410</w:t>
            </w:r>
          </w:p>
          <w:p w14:paraId="0A40347D" w14:textId="77777777" w:rsidR="005F76BA" w:rsidRPr="00FE3C19" w:rsidRDefault="005F76BA" w:rsidP="005F76BA">
            <w:pPr>
              <w:spacing w:before="100" w:beforeAutospacing="1" w:after="100" w:afterAutospacing="1"/>
              <w:rPr>
                <w:rFonts w:cs="Arial"/>
                <w:sz w:val="18"/>
                <w:szCs w:val="18"/>
                <w:highlight w:val="yellow"/>
                <w:lang w:val="bg-BG"/>
              </w:rPr>
            </w:pPr>
          </w:p>
          <w:p w14:paraId="5C2A459F" w14:textId="77777777" w:rsidR="005F76BA" w:rsidRPr="00FE3C19" w:rsidRDefault="005F76BA" w:rsidP="005F76BA">
            <w:pPr>
              <w:spacing w:before="100" w:beforeAutospacing="1" w:after="100" w:afterAutospacing="1"/>
              <w:rPr>
                <w:rFonts w:cs="Arial"/>
                <w:sz w:val="18"/>
                <w:szCs w:val="18"/>
                <w:lang w:val="bg-BG"/>
              </w:rPr>
            </w:pPr>
            <w:r w:rsidRPr="00FE3C19">
              <w:rPr>
                <w:rFonts w:cs="Arial"/>
                <w:sz w:val="18"/>
                <w:szCs w:val="18"/>
                <w:lang w:val="bg-BG"/>
              </w:rPr>
              <w:t>240,351, 354, 355, 385, 386, 461, 462, 468, 469</w:t>
            </w:r>
          </w:p>
          <w:p w14:paraId="5CBDD707" w14:textId="77777777" w:rsidR="005F76BA" w:rsidRPr="00FE3C19" w:rsidRDefault="005F76BA" w:rsidP="005F76BA">
            <w:pPr>
              <w:spacing w:before="100" w:beforeAutospacing="1" w:after="100" w:afterAutospacing="1"/>
              <w:rPr>
                <w:rFonts w:cs="Arial"/>
                <w:sz w:val="18"/>
                <w:szCs w:val="18"/>
                <w:highlight w:val="yellow"/>
                <w:lang w:val="bg-BG"/>
              </w:rPr>
            </w:pPr>
            <w:r w:rsidRPr="00FE3C19">
              <w:rPr>
                <w:rFonts w:cs="Arial"/>
                <w:sz w:val="18"/>
                <w:szCs w:val="18"/>
                <w:lang w:val="bg-BG"/>
              </w:rPr>
              <w:t>351, 354, 355, 385</w:t>
            </w:r>
          </w:p>
        </w:tc>
      </w:tr>
      <w:tr w:rsidR="005F76BA" w:rsidRPr="00831B19" w14:paraId="126E7847" w14:textId="77777777" w:rsidTr="00FD287F">
        <w:tc>
          <w:tcPr>
            <w:tcW w:w="3136" w:type="dxa"/>
          </w:tcPr>
          <w:p w14:paraId="6117BE24"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FREE_TEXT_CODE</w:t>
            </w:r>
          </w:p>
        </w:tc>
        <w:tc>
          <w:tcPr>
            <w:tcW w:w="720" w:type="dxa"/>
          </w:tcPr>
          <w:p w14:paraId="66E666C8"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30020297"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Функция на кода на грешка</w:t>
            </w:r>
          </w:p>
        </w:tc>
        <w:tc>
          <w:tcPr>
            <w:tcW w:w="900" w:type="dxa"/>
          </w:tcPr>
          <w:p w14:paraId="582A1EF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4453</w:t>
            </w:r>
          </w:p>
        </w:tc>
        <w:tc>
          <w:tcPr>
            <w:tcW w:w="3938" w:type="dxa"/>
          </w:tcPr>
          <w:p w14:paraId="62F2C7D7" w14:textId="77777777" w:rsidR="005F76BA" w:rsidRPr="00FE3C19" w:rsidRDefault="005F76BA" w:rsidP="005F76BA">
            <w:pPr>
              <w:spacing w:before="100" w:beforeAutospacing="1" w:after="100" w:afterAutospacing="1"/>
              <w:jc w:val="both"/>
              <w:rPr>
                <w:rFonts w:cs="Arial"/>
                <w:b/>
                <w:noProof/>
                <w:sz w:val="18"/>
                <w:szCs w:val="18"/>
                <w:lang w:val="sk-SK"/>
              </w:rPr>
            </w:pPr>
            <w:r w:rsidRPr="00FE3C19">
              <w:rPr>
                <w:rFonts w:cs="Arial"/>
                <w:b/>
                <w:sz w:val="18"/>
                <w:szCs w:val="18"/>
                <w:lang w:val="sk-SK"/>
              </w:rPr>
              <w:t>3</w:t>
            </w:r>
            <w:r w:rsidRPr="00FE3C19">
              <w:rPr>
                <w:rFonts w:cs="Arial"/>
                <w:sz w:val="18"/>
                <w:szCs w:val="18"/>
                <w:lang w:val="sk-SK"/>
              </w:rPr>
              <w:t xml:space="preserve"> – Текст за незабавна употреба</w:t>
            </w:r>
          </w:p>
        </w:tc>
        <w:tc>
          <w:tcPr>
            <w:tcW w:w="1559" w:type="dxa"/>
          </w:tcPr>
          <w:p w14:paraId="16E96258" w14:textId="77777777" w:rsidR="005F76BA" w:rsidRPr="00FE3C19" w:rsidRDefault="005F76BA" w:rsidP="00E11DA8">
            <w:pPr>
              <w:spacing w:before="100" w:beforeAutospacing="1" w:after="100" w:afterAutospacing="1"/>
              <w:rPr>
                <w:rFonts w:cs="Arial"/>
                <w:sz w:val="18"/>
                <w:szCs w:val="18"/>
                <w:lang w:val="sk-SK"/>
              </w:rPr>
            </w:pPr>
            <w:r w:rsidRPr="00FE3C19">
              <w:rPr>
                <w:rFonts w:cs="Arial"/>
                <w:sz w:val="18"/>
                <w:szCs w:val="18"/>
                <w:lang w:val="bg-BG"/>
              </w:rPr>
              <w:t>350, 434, 240,</w:t>
            </w:r>
            <w:r w:rsidR="00E11DA8">
              <w:rPr>
                <w:rFonts w:cs="Arial"/>
                <w:sz w:val="18"/>
                <w:szCs w:val="18"/>
                <w:lang w:val="bg-BG"/>
              </w:rPr>
              <w:t xml:space="preserve"> </w:t>
            </w:r>
            <w:r w:rsidRPr="00FE3C19">
              <w:rPr>
                <w:rFonts w:cs="Arial"/>
                <w:sz w:val="18"/>
                <w:szCs w:val="18"/>
                <w:lang w:val="bg-BG"/>
              </w:rPr>
              <w:t>351, 354, 355, 385, 386,</w:t>
            </w:r>
            <w:r w:rsidR="00255DF7">
              <w:rPr>
                <w:rFonts w:cs="Arial"/>
                <w:sz w:val="18"/>
                <w:szCs w:val="18"/>
                <w:lang w:val="bg-BG"/>
              </w:rPr>
              <w:t xml:space="preserve"> 401, 461, 462, 468, 469</w:t>
            </w:r>
          </w:p>
        </w:tc>
      </w:tr>
      <w:tr w:rsidR="005F76BA" w:rsidRPr="00831B19" w14:paraId="0D9768AE" w14:textId="77777777" w:rsidTr="00FD287F">
        <w:trPr>
          <w:trHeight w:val="1942"/>
        </w:trPr>
        <w:tc>
          <w:tcPr>
            <w:tcW w:w="3136" w:type="dxa"/>
          </w:tcPr>
          <w:p w14:paraId="3308F903"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FREE_TEXT_VALUE_CODE</w:t>
            </w:r>
          </w:p>
        </w:tc>
        <w:tc>
          <w:tcPr>
            <w:tcW w:w="720" w:type="dxa"/>
          </w:tcPr>
          <w:p w14:paraId="7A45AAEC"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17</w:t>
            </w:r>
          </w:p>
        </w:tc>
        <w:tc>
          <w:tcPr>
            <w:tcW w:w="3780" w:type="dxa"/>
          </w:tcPr>
          <w:p w14:paraId="5DBB20D6"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Код на причина</w:t>
            </w:r>
          </w:p>
        </w:tc>
        <w:tc>
          <w:tcPr>
            <w:tcW w:w="900" w:type="dxa"/>
          </w:tcPr>
          <w:p w14:paraId="6EE78A61"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4441</w:t>
            </w:r>
          </w:p>
        </w:tc>
        <w:tc>
          <w:tcPr>
            <w:tcW w:w="3938" w:type="dxa"/>
          </w:tcPr>
          <w:p w14:paraId="43B4A6DF" w14:textId="77777777" w:rsidR="005F76BA" w:rsidRPr="00FE3C19" w:rsidRDefault="005F76BA" w:rsidP="005F76BA">
            <w:pPr>
              <w:spacing w:before="100" w:beforeAutospacing="1" w:after="100" w:afterAutospacing="1"/>
              <w:jc w:val="both"/>
              <w:rPr>
                <w:rFonts w:cs="Arial"/>
                <w:sz w:val="18"/>
                <w:szCs w:val="18"/>
                <w:lang w:val="bg-BG"/>
              </w:rPr>
            </w:pPr>
            <w:r w:rsidRPr="00FE3C19">
              <w:rPr>
                <w:rFonts w:cs="Arial"/>
                <w:sz w:val="18"/>
                <w:szCs w:val="18"/>
                <w:lang w:val="sk-SK"/>
              </w:rPr>
              <w:t xml:space="preserve">Код </w:t>
            </w:r>
            <w:r w:rsidRPr="00FE3C19">
              <w:rPr>
                <w:rFonts w:cs="Arial"/>
                <w:sz w:val="18"/>
                <w:szCs w:val="18"/>
                <w:lang w:val="bg-BG"/>
              </w:rPr>
              <w:t>от класификатор</w:t>
            </w:r>
            <w:r w:rsidRPr="00FE3C19">
              <w:rPr>
                <w:rFonts w:cs="Arial"/>
                <w:sz w:val="18"/>
                <w:szCs w:val="18"/>
                <w:lang w:val="sk-SK"/>
              </w:rPr>
              <w:t xml:space="preserve"> APE</w:t>
            </w:r>
          </w:p>
          <w:p w14:paraId="047287C4" w14:textId="77777777" w:rsidR="005F76BA" w:rsidRPr="00FE3C19" w:rsidRDefault="005F76BA" w:rsidP="005F76BA">
            <w:pPr>
              <w:spacing w:before="100" w:beforeAutospacing="1" w:after="100" w:afterAutospacing="1"/>
              <w:jc w:val="both"/>
              <w:rPr>
                <w:rFonts w:cs="Arial"/>
                <w:i/>
                <w:sz w:val="18"/>
                <w:szCs w:val="18"/>
                <w:lang w:val="bg-BG"/>
              </w:rPr>
            </w:pPr>
            <w:r w:rsidRPr="00FE3C19">
              <w:rPr>
                <w:rFonts w:cs="Arial"/>
                <w:sz w:val="18"/>
                <w:szCs w:val="18"/>
                <w:lang w:val="sk-SK"/>
              </w:rPr>
              <w:t xml:space="preserve">Код </w:t>
            </w:r>
            <w:r w:rsidRPr="00FE3C19">
              <w:rPr>
                <w:rFonts w:cs="Arial"/>
                <w:sz w:val="18"/>
                <w:szCs w:val="18"/>
                <w:lang w:val="bg-BG"/>
              </w:rPr>
              <w:t>от класификатор</w:t>
            </w:r>
            <w:r w:rsidRPr="00FE3C19">
              <w:rPr>
                <w:rFonts w:cs="Arial"/>
                <w:i/>
                <w:sz w:val="18"/>
                <w:szCs w:val="18"/>
                <w:lang w:val="sk-SK"/>
              </w:rPr>
              <w:t xml:space="preserve"> </w:t>
            </w:r>
            <w:r w:rsidRPr="00FE3C19">
              <w:rPr>
                <w:rFonts w:cs="Arial"/>
                <w:sz w:val="18"/>
                <w:szCs w:val="18"/>
                <w:lang w:val="sk-SK"/>
              </w:rPr>
              <w:t>CLM</w:t>
            </w:r>
          </w:p>
          <w:p w14:paraId="38CF1A02" w14:textId="77777777" w:rsidR="005F76BA" w:rsidRPr="00FE3C19" w:rsidRDefault="005F76BA" w:rsidP="005F76BA">
            <w:pPr>
              <w:spacing w:before="100" w:beforeAutospacing="1" w:after="100" w:afterAutospacing="1"/>
              <w:jc w:val="both"/>
              <w:rPr>
                <w:rFonts w:cs="Arial"/>
                <w:i/>
                <w:sz w:val="18"/>
                <w:szCs w:val="18"/>
                <w:lang w:val="en-US"/>
              </w:rPr>
            </w:pPr>
            <w:r w:rsidRPr="00FE3C19">
              <w:rPr>
                <w:rFonts w:cs="Arial"/>
                <w:sz w:val="18"/>
                <w:szCs w:val="18"/>
                <w:lang w:val="sk-SK"/>
              </w:rPr>
              <w:t xml:space="preserve">Код </w:t>
            </w:r>
            <w:r w:rsidRPr="00FE3C19">
              <w:rPr>
                <w:rFonts w:cs="Arial"/>
                <w:sz w:val="18"/>
                <w:szCs w:val="18"/>
                <w:lang w:val="bg-BG"/>
              </w:rPr>
              <w:t>от класификатор</w:t>
            </w:r>
            <w:r w:rsidRPr="00FE3C19">
              <w:rPr>
                <w:rFonts w:cs="Arial"/>
                <w:i/>
                <w:sz w:val="18"/>
                <w:szCs w:val="18"/>
                <w:lang w:val="sk-SK"/>
              </w:rPr>
              <w:t xml:space="preserve"> </w:t>
            </w:r>
            <w:r w:rsidRPr="00FE3C19">
              <w:rPr>
                <w:rFonts w:cs="Arial"/>
                <w:sz w:val="18"/>
                <w:szCs w:val="18"/>
                <w:lang w:val="en-US"/>
              </w:rPr>
              <w:t>ACD</w:t>
            </w:r>
          </w:p>
          <w:p w14:paraId="7C259437" w14:textId="77777777" w:rsidR="005F76BA" w:rsidRPr="00FE3C19" w:rsidRDefault="005F76BA" w:rsidP="005F76BA">
            <w:pPr>
              <w:spacing w:before="100" w:beforeAutospacing="1" w:after="100" w:afterAutospacing="1"/>
              <w:jc w:val="both"/>
              <w:rPr>
                <w:rFonts w:cs="Arial"/>
                <w:i/>
                <w:sz w:val="18"/>
                <w:szCs w:val="18"/>
                <w:lang w:val="sk-SK"/>
              </w:rPr>
            </w:pPr>
          </w:p>
        </w:tc>
        <w:tc>
          <w:tcPr>
            <w:tcW w:w="1559" w:type="dxa"/>
          </w:tcPr>
          <w:p w14:paraId="48B40BD9" w14:textId="77777777" w:rsidR="005F76BA" w:rsidRPr="001B303C" w:rsidRDefault="005F76BA" w:rsidP="005F76BA">
            <w:pPr>
              <w:spacing w:before="100" w:beforeAutospacing="1" w:after="100" w:afterAutospacing="1"/>
              <w:rPr>
                <w:rFonts w:cs="Arial"/>
                <w:sz w:val="18"/>
                <w:szCs w:val="18"/>
                <w:lang w:val="bg-BG"/>
              </w:rPr>
            </w:pPr>
            <w:r w:rsidRPr="00FE3C19">
              <w:rPr>
                <w:rFonts w:cs="Arial"/>
                <w:sz w:val="18"/>
                <w:szCs w:val="18"/>
                <w:lang w:val="bg-BG"/>
              </w:rPr>
              <w:t>410</w:t>
            </w:r>
            <w:r w:rsidR="00762E86">
              <w:rPr>
                <w:rFonts w:cs="Arial"/>
                <w:sz w:val="18"/>
                <w:szCs w:val="18"/>
                <w:lang w:val="en-US"/>
              </w:rPr>
              <w:t>, 350</w:t>
            </w:r>
          </w:p>
          <w:p w14:paraId="3E376610" w14:textId="77777777" w:rsidR="005F76BA" w:rsidRPr="00FE3C19" w:rsidRDefault="005F76BA" w:rsidP="005F76BA">
            <w:pPr>
              <w:spacing w:before="100" w:beforeAutospacing="1" w:after="100" w:afterAutospacing="1"/>
              <w:rPr>
                <w:rFonts w:cs="Arial"/>
                <w:sz w:val="18"/>
                <w:szCs w:val="18"/>
                <w:lang w:val="en-US"/>
              </w:rPr>
            </w:pPr>
            <w:r w:rsidRPr="00FE3C19">
              <w:rPr>
                <w:rFonts w:cs="Arial"/>
                <w:sz w:val="18"/>
                <w:szCs w:val="18"/>
                <w:lang w:val="bg-BG"/>
              </w:rPr>
              <w:t>401</w:t>
            </w:r>
          </w:p>
          <w:p w14:paraId="6E5352AB" w14:textId="77777777" w:rsidR="005F76BA" w:rsidRPr="00FE3C19" w:rsidRDefault="005F76BA" w:rsidP="005F76BA">
            <w:pPr>
              <w:spacing w:before="100" w:beforeAutospacing="1" w:after="100" w:afterAutospacing="1"/>
              <w:rPr>
                <w:rFonts w:cs="Arial"/>
                <w:sz w:val="18"/>
                <w:szCs w:val="18"/>
                <w:lang w:val="en-US"/>
              </w:rPr>
            </w:pPr>
            <w:r w:rsidRPr="00FE3C19">
              <w:rPr>
                <w:rFonts w:cs="Arial"/>
                <w:sz w:val="18"/>
                <w:szCs w:val="18"/>
                <w:lang w:val="en-US"/>
              </w:rPr>
              <w:t>240, 241, 351, 354, 355, 385, 386</w:t>
            </w:r>
          </w:p>
        </w:tc>
      </w:tr>
      <w:tr w:rsidR="005F76BA" w:rsidRPr="00831B19" w14:paraId="40F6C10C" w14:textId="77777777" w:rsidTr="00FD287F">
        <w:tc>
          <w:tcPr>
            <w:tcW w:w="3136" w:type="dxa"/>
          </w:tcPr>
          <w:p w14:paraId="049786C0" w14:textId="77777777" w:rsidR="005F76BA" w:rsidRPr="00FE3C19" w:rsidRDefault="005F76BA" w:rsidP="005F76BA">
            <w:pPr>
              <w:keepNext/>
              <w:spacing w:before="100" w:beforeAutospacing="1" w:after="100" w:afterAutospacing="1"/>
              <w:jc w:val="both"/>
              <w:rPr>
                <w:rFonts w:cs="Arial"/>
                <w:sz w:val="18"/>
                <w:szCs w:val="18"/>
                <w:lang w:val="sk-SK"/>
              </w:rPr>
            </w:pPr>
            <w:r w:rsidRPr="00FE3C19">
              <w:rPr>
                <w:rFonts w:cs="Arial"/>
                <w:sz w:val="18"/>
                <w:szCs w:val="18"/>
                <w:lang w:val="sk-SK"/>
              </w:rPr>
              <w:t>CODE_LIST_ID</w:t>
            </w:r>
          </w:p>
        </w:tc>
        <w:tc>
          <w:tcPr>
            <w:tcW w:w="720" w:type="dxa"/>
          </w:tcPr>
          <w:p w14:paraId="44191551" w14:textId="77777777" w:rsidR="005F76BA" w:rsidRPr="00FE3C19" w:rsidRDefault="005F76BA" w:rsidP="005F76BA">
            <w:pPr>
              <w:keepNext/>
              <w:spacing w:before="100" w:beforeAutospacing="1" w:after="100" w:afterAutospacing="1"/>
              <w:jc w:val="both"/>
              <w:rPr>
                <w:rFonts w:cs="Arial"/>
                <w:sz w:val="18"/>
                <w:szCs w:val="18"/>
                <w:lang w:val="sk-SK"/>
              </w:rPr>
            </w:pPr>
            <w:r w:rsidRPr="00FE3C19">
              <w:rPr>
                <w:rFonts w:cs="Arial"/>
                <w:sz w:val="18"/>
                <w:szCs w:val="18"/>
                <w:lang w:val="sk-SK"/>
              </w:rPr>
              <w:t>17</w:t>
            </w:r>
          </w:p>
        </w:tc>
        <w:tc>
          <w:tcPr>
            <w:tcW w:w="3780" w:type="dxa"/>
          </w:tcPr>
          <w:p w14:paraId="1153ACA7"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sz w:val="18"/>
                <w:szCs w:val="18"/>
                <w:lang w:val="bg-BG"/>
              </w:rPr>
              <w:t>Идентификация на класификатор</w:t>
            </w:r>
          </w:p>
        </w:tc>
        <w:tc>
          <w:tcPr>
            <w:tcW w:w="900" w:type="dxa"/>
          </w:tcPr>
          <w:p w14:paraId="52134F8B" w14:textId="77777777" w:rsidR="005F76BA" w:rsidRPr="00FE3C19" w:rsidRDefault="005F76BA" w:rsidP="005F76BA">
            <w:pPr>
              <w:keepNext/>
              <w:spacing w:before="100" w:beforeAutospacing="1" w:after="100" w:afterAutospacing="1"/>
              <w:jc w:val="both"/>
              <w:rPr>
                <w:rFonts w:cs="Arial"/>
                <w:sz w:val="18"/>
                <w:szCs w:val="18"/>
                <w:lang w:val="sk-SK"/>
              </w:rPr>
            </w:pPr>
            <w:r w:rsidRPr="00FE3C19">
              <w:rPr>
                <w:rFonts w:cs="Arial"/>
                <w:sz w:val="18"/>
                <w:szCs w:val="18"/>
                <w:lang w:val="sk-SK"/>
              </w:rPr>
              <w:t>1131</w:t>
            </w:r>
            <w:r>
              <w:rPr>
                <w:rFonts w:cs="Arial"/>
                <w:sz w:val="18"/>
                <w:szCs w:val="18"/>
                <w:lang w:val="sk-SK"/>
              </w:rPr>
              <w:t>_FTX</w:t>
            </w:r>
          </w:p>
        </w:tc>
        <w:tc>
          <w:tcPr>
            <w:tcW w:w="3938" w:type="dxa"/>
          </w:tcPr>
          <w:p w14:paraId="49DF6F46"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b/>
                <w:sz w:val="18"/>
                <w:szCs w:val="18"/>
                <w:lang w:val="sk-SK"/>
              </w:rPr>
              <w:t xml:space="preserve">APE </w:t>
            </w:r>
            <w:r w:rsidRPr="00FE3C19">
              <w:rPr>
                <w:rFonts w:cs="Arial"/>
                <w:sz w:val="18"/>
                <w:szCs w:val="18"/>
                <w:lang w:val="sk-SK"/>
              </w:rPr>
              <w:t>–</w:t>
            </w:r>
            <w:r w:rsidRPr="00FE3C19">
              <w:rPr>
                <w:rFonts w:cs="Arial"/>
                <w:b/>
                <w:sz w:val="18"/>
                <w:szCs w:val="18"/>
                <w:lang w:val="sk-SK"/>
              </w:rPr>
              <w:t xml:space="preserve"> </w:t>
            </w:r>
            <w:r w:rsidRPr="00FE3C19">
              <w:rPr>
                <w:rFonts w:cs="Arial"/>
                <w:sz w:val="18"/>
                <w:szCs w:val="18"/>
                <w:lang w:val="bg-BG"/>
              </w:rPr>
              <w:t>Причини</w:t>
            </w:r>
          </w:p>
          <w:p w14:paraId="1BBC99DD" w14:textId="77777777" w:rsidR="005F76BA" w:rsidRPr="00FE3C19" w:rsidRDefault="005F76BA" w:rsidP="005F76BA">
            <w:pPr>
              <w:keepNext/>
              <w:spacing w:before="100" w:beforeAutospacing="1" w:after="100" w:afterAutospacing="1"/>
              <w:jc w:val="both"/>
              <w:rPr>
                <w:rFonts w:cs="Arial"/>
                <w:sz w:val="18"/>
                <w:szCs w:val="18"/>
                <w:lang w:val="sk-SK"/>
              </w:rPr>
            </w:pPr>
            <w:r w:rsidRPr="00FE3C19">
              <w:rPr>
                <w:rFonts w:cs="Arial"/>
                <w:b/>
                <w:sz w:val="18"/>
                <w:szCs w:val="18"/>
                <w:lang w:val="sk-SK"/>
              </w:rPr>
              <w:t xml:space="preserve">CLM </w:t>
            </w:r>
            <w:r w:rsidRPr="00FE3C19">
              <w:rPr>
                <w:rFonts w:cs="Arial"/>
                <w:sz w:val="18"/>
                <w:szCs w:val="18"/>
                <w:lang w:val="sk-SK"/>
              </w:rPr>
              <w:t>–</w:t>
            </w:r>
            <w:r w:rsidRPr="00FE3C19">
              <w:rPr>
                <w:rFonts w:cs="Arial"/>
                <w:b/>
                <w:sz w:val="18"/>
                <w:szCs w:val="18"/>
                <w:lang w:val="sk-SK"/>
              </w:rPr>
              <w:t xml:space="preserve"> </w:t>
            </w:r>
            <w:r w:rsidRPr="00FE3C19">
              <w:rPr>
                <w:rFonts w:cs="Arial"/>
                <w:sz w:val="18"/>
                <w:szCs w:val="18"/>
                <w:lang w:val="bg-BG"/>
              </w:rPr>
              <w:t>Тип възражения</w:t>
            </w:r>
          </w:p>
          <w:p w14:paraId="2D676710"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b/>
                <w:sz w:val="18"/>
                <w:szCs w:val="18"/>
                <w:lang w:val="sk-SK"/>
              </w:rPr>
              <w:t xml:space="preserve">ACD </w:t>
            </w:r>
            <w:r w:rsidRPr="00FE3C19">
              <w:rPr>
                <w:rFonts w:cs="Arial"/>
                <w:sz w:val="18"/>
                <w:szCs w:val="18"/>
                <w:lang w:val="bg-BG"/>
              </w:rPr>
              <w:t>– Основания</w:t>
            </w:r>
          </w:p>
          <w:p w14:paraId="72E997FE" w14:textId="77777777" w:rsidR="005F76BA" w:rsidRPr="00FE3C19" w:rsidRDefault="005F76BA" w:rsidP="005F76BA">
            <w:pPr>
              <w:keepNext/>
              <w:spacing w:before="100" w:beforeAutospacing="1" w:after="100" w:afterAutospacing="1"/>
              <w:jc w:val="both"/>
              <w:rPr>
                <w:rFonts w:cs="Arial"/>
                <w:b/>
                <w:sz w:val="18"/>
                <w:szCs w:val="18"/>
                <w:lang w:val="sk-SK"/>
              </w:rPr>
            </w:pPr>
          </w:p>
        </w:tc>
        <w:tc>
          <w:tcPr>
            <w:tcW w:w="1559" w:type="dxa"/>
          </w:tcPr>
          <w:p w14:paraId="0678DA8C" w14:textId="77777777" w:rsidR="005F76BA" w:rsidRPr="00FE3C19" w:rsidRDefault="005F76BA" w:rsidP="005F76BA">
            <w:pPr>
              <w:spacing w:before="100" w:beforeAutospacing="1" w:after="100" w:afterAutospacing="1"/>
              <w:rPr>
                <w:rFonts w:cs="Arial"/>
                <w:sz w:val="18"/>
                <w:szCs w:val="18"/>
                <w:lang w:val="bg-BG"/>
              </w:rPr>
            </w:pPr>
            <w:r w:rsidRPr="00FE3C19">
              <w:rPr>
                <w:rFonts w:cs="Arial"/>
                <w:sz w:val="18"/>
                <w:szCs w:val="18"/>
                <w:lang w:val="bg-BG"/>
              </w:rPr>
              <w:t>410</w:t>
            </w:r>
          </w:p>
          <w:p w14:paraId="6564D64B" w14:textId="77777777" w:rsidR="005F76BA" w:rsidRPr="00FE3C19" w:rsidRDefault="005F76BA" w:rsidP="005F76BA">
            <w:pPr>
              <w:spacing w:before="100" w:beforeAutospacing="1" w:after="100" w:afterAutospacing="1"/>
              <w:rPr>
                <w:rFonts w:cs="Arial"/>
                <w:sz w:val="18"/>
                <w:szCs w:val="18"/>
                <w:lang w:val="en-US"/>
              </w:rPr>
            </w:pPr>
            <w:r w:rsidRPr="00FE3C19">
              <w:rPr>
                <w:rFonts w:cs="Arial"/>
                <w:sz w:val="18"/>
                <w:szCs w:val="18"/>
                <w:lang w:val="bg-BG"/>
              </w:rPr>
              <w:t>401</w:t>
            </w:r>
          </w:p>
          <w:p w14:paraId="687DE63E" w14:textId="77777777" w:rsidR="005F76BA" w:rsidRPr="00A978A6" w:rsidRDefault="00AD2C8B" w:rsidP="005F76BA">
            <w:pPr>
              <w:spacing w:before="100" w:beforeAutospacing="1" w:after="100" w:afterAutospacing="1"/>
              <w:rPr>
                <w:rFonts w:cs="Arial"/>
                <w:sz w:val="18"/>
                <w:szCs w:val="18"/>
                <w:lang w:val="bg-BG"/>
              </w:rPr>
            </w:pPr>
            <w:r w:rsidRPr="00AD2C8B">
              <w:rPr>
                <w:rFonts w:cs="Arial"/>
                <w:sz w:val="18"/>
                <w:szCs w:val="18"/>
                <w:lang w:val="bg-BG"/>
              </w:rPr>
              <w:t>461,</w:t>
            </w:r>
            <w:r>
              <w:rPr>
                <w:rFonts w:cs="Arial"/>
                <w:sz w:val="18"/>
                <w:szCs w:val="18"/>
                <w:lang w:val="bg-BG"/>
              </w:rPr>
              <w:t xml:space="preserve"> </w:t>
            </w:r>
            <w:r w:rsidRPr="00AD2C8B">
              <w:rPr>
                <w:rFonts w:cs="Arial"/>
                <w:sz w:val="18"/>
                <w:szCs w:val="18"/>
                <w:lang w:val="bg-BG"/>
              </w:rPr>
              <w:t>462,</w:t>
            </w:r>
            <w:r>
              <w:rPr>
                <w:rFonts w:cs="Arial"/>
                <w:sz w:val="18"/>
                <w:szCs w:val="18"/>
                <w:lang w:val="bg-BG"/>
              </w:rPr>
              <w:t xml:space="preserve"> </w:t>
            </w:r>
            <w:r w:rsidRPr="00AD2C8B">
              <w:rPr>
                <w:rFonts w:cs="Arial"/>
                <w:sz w:val="18"/>
                <w:szCs w:val="18"/>
                <w:lang w:val="bg-BG"/>
              </w:rPr>
              <w:t>468,</w:t>
            </w:r>
            <w:r>
              <w:rPr>
                <w:rFonts w:cs="Arial"/>
                <w:sz w:val="18"/>
                <w:szCs w:val="18"/>
                <w:lang w:val="bg-BG"/>
              </w:rPr>
              <w:t xml:space="preserve"> </w:t>
            </w:r>
            <w:r w:rsidRPr="00AD2C8B">
              <w:rPr>
                <w:rFonts w:cs="Arial"/>
                <w:sz w:val="18"/>
                <w:szCs w:val="18"/>
                <w:lang w:val="bg-BG"/>
              </w:rPr>
              <w:t>469</w:t>
            </w:r>
            <w:r>
              <w:rPr>
                <w:rFonts w:cs="Arial"/>
                <w:sz w:val="18"/>
                <w:szCs w:val="18"/>
                <w:lang w:val="bg-BG"/>
              </w:rPr>
              <w:t>, 401</w:t>
            </w:r>
          </w:p>
        </w:tc>
      </w:tr>
      <w:tr w:rsidR="005F76BA" w:rsidRPr="00831B19" w14:paraId="5C27393B" w14:textId="77777777" w:rsidTr="00FD287F">
        <w:tc>
          <w:tcPr>
            <w:tcW w:w="3136" w:type="dxa"/>
          </w:tcPr>
          <w:p w14:paraId="5558D21C" w14:textId="77777777" w:rsidR="005F76BA" w:rsidRPr="00FE3C19" w:rsidRDefault="005F76BA" w:rsidP="005F76BA">
            <w:pPr>
              <w:keepNext/>
              <w:spacing w:before="100" w:beforeAutospacing="1" w:after="100" w:afterAutospacing="1"/>
              <w:jc w:val="both"/>
              <w:rPr>
                <w:rFonts w:cs="Arial"/>
                <w:sz w:val="18"/>
                <w:szCs w:val="18"/>
                <w:lang w:val="sk-SK"/>
              </w:rPr>
            </w:pPr>
            <w:r w:rsidRPr="00FE3C19">
              <w:rPr>
                <w:rFonts w:cs="Arial"/>
                <w:sz w:val="18"/>
                <w:szCs w:val="18"/>
                <w:lang w:val="sk-SK"/>
              </w:rPr>
              <w:lastRenderedPageBreak/>
              <w:t>CODELISTAGENCY</w:t>
            </w:r>
          </w:p>
        </w:tc>
        <w:tc>
          <w:tcPr>
            <w:tcW w:w="720" w:type="dxa"/>
          </w:tcPr>
          <w:p w14:paraId="4B815377" w14:textId="77777777" w:rsidR="005F76BA" w:rsidRPr="00FE3C19" w:rsidRDefault="005F76BA" w:rsidP="005F76BA">
            <w:pPr>
              <w:keepNext/>
              <w:spacing w:before="100" w:beforeAutospacing="1" w:after="100" w:afterAutospacing="1"/>
              <w:jc w:val="both"/>
              <w:rPr>
                <w:rFonts w:cs="Arial"/>
                <w:sz w:val="18"/>
                <w:szCs w:val="18"/>
                <w:lang w:val="sk-SK"/>
              </w:rPr>
            </w:pPr>
            <w:r w:rsidRPr="00FE3C19">
              <w:rPr>
                <w:rFonts w:cs="Arial"/>
                <w:sz w:val="18"/>
                <w:szCs w:val="18"/>
                <w:lang w:val="sk-SK"/>
              </w:rPr>
              <w:t>3</w:t>
            </w:r>
          </w:p>
        </w:tc>
        <w:tc>
          <w:tcPr>
            <w:tcW w:w="3780" w:type="dxa"/>
          </w:tcPr>
          <w:p w14:paraId="3B6BC729"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noProof/>
                <w:sz w:val="18"/>
                <w:szCs w:val="18"/>
                <w:lang w:val="bg-BG"/>
              </w:rPr>
              <w:t>Отговорна агенция за издаването на кода</w:t>
            </w:r>
          </w:p>
        </w:tc>
        <w:tc>
          <w:tcPr>
            <w:tcW w:w="900" w:type="dxa"/>
          </w:tcPr>
          <w:p w14:paraId="30C43BF3" w14:textId="77777777" w:rsidR="005F76BA" w:rsidRPr="00FE3C19" w:rsidDel="00D733E9" w:rsidRDefault="005F76BA" w:rsidP="005F76BA">
            <w:pPr>
              <w:keepNext/>
              <w:spacing w:before="100" w:beforeAutospacing="1" w:after="100" w:afterAutospacing="1"/>
              <w:jc w:val="both"/>
              <w:rPr>
                <w:rFonts w:cs="Arial"/>
                <w:sz w:val="18"/>
                <w:szCs w:val="18"/>
                <w:lang w:val="sk-SK"/>
              </w:rPr>
            </w:pPr>
            <w:r w:rsidRPr="00FE3C19">
              <w:rPr>
                <w:rFonts w:cs="Arial"/>
                <w:sz w:val="18"/>
                <w:szCs w:val="18"/>
                <w:lang w:val="sk-SK"/>
              </w:rPr>
              <w:t>3055</w:t>
            </w:r>
          </w:p>
        </w:tc>
        <w:tc>
          <w:tcPr>
            <w:tcW w:w="3938" w:type="dxa"/>
          </w:tcPr>
          <w:p w14:paraId="733C9AC3" w14:textId="77777777" w:rsidR="005F76BA" w:rsidRPr="00FE3C19" w:rsidRDefault="005F76BA" w:rsidP="005F76BA">
            <w:pPr>
              <w:keepNext/>
              <w:spacing w:before="100" w:beforeAutospacing="1" w:after="100" w:afterAutospacing="1"/>
              <w:jc w:val="both"/>
              <w:rPr>
                <w:rFonts w:cs="Arial"/>
                <w:b/>
                <w:sz w:val="18"/>
                <w:szCs w:val="18"/>
                <w:lang w:val="sk-SK"/>
              </w:rPr>
            </w:pPr>
            <w:r w:rsidRPr="00FE3C19">
              <w:rPr>
                <w:rFonts w:cs="Arial"/>
                <w:b/>
                <w:sz w:val="18"/>
                <w:szCs w:val="18"/>
                <w:lang w:val="en-US"/>
              </w:rPr>
              <w:t>BG</w:t>
            </w:r>
            <w:r w:rsidRPr="00FE3C19">
              <w:rPr>
                <w:rFonts w:cs="Arial"/>
                <w:b/>
                <w:sz w:val="18"/>
                <w:szCs w:val="18"/>
                <w:lang w:val="sk-SK"/>
              </w:rPr>
              <w:t>E</w:t>
            </w:r>
          </w:p>
        </w:tc>
        <w:tc>
          <w:tcPr>
            <w:tcW w:w="1559" w:type="dxa"/>
          </w:tcPr>
          <w:p w14:paraId="770A2199" w14:textId="77777777" w:rsidR="00AD2C8B" w:rsidRPr="001618FF" w:rsidRDefault="00AD2C8B" w:rsidP="001618FF">
            <w:pPr>
              <w:spacing w:after="0"/>
              <w:jc w:val="both"/>
              <w:rPr>
                <w:rFonts w:cs="Arial"/>
                <w:sz w:val="18"/>
                <w:szCs w:val="18"/>
                <w:lang w:val="bg-BG"/>
              </w:rPr>
            </w:pPr>
            <w:r w:rsidRPr="001618FF">
              <w:rPr>
                <w:rFonts w:cs="Arial"/>
                <w:sz w:val="18"/>
                <w:szCs w:val="18"/>
              </w:rPr>
              <w:t>350,</w:t>
            </w:r>
            <w:r w:rsidRPr="001618FF">
              <w:rPr>
                <w:rFonts w:cs="Arial"/>
                <w:sz w:val="18"/>
                <w:szCs w:val="18"/>
                <w:lang w:val="bg-BG"/>
              </w:rPr>
              <w:t xml:space="preserve"> </w:t>
            </w:r>
            <w:r w:rsidRPr="001618FF">
              <w:rPr>
                <w:rFonts w:cs="Arial"/>
                <w:sz w:val="18"/>
                <w:szCs w:val="18"/>
              </w:rPr>
              <w:t>353,</w:t>
            </w:r>
            <w:r w:rsidR="001618FF">
              <w:rPr>
                <w:rFonts w:cs="Arial"/>
                <w:sz w:val="18"/>
                <w:szCs w:val="18"/>
                <w:lang w:val="bg-BG"/>
              </w:rPr>
              <w:t xml:space="preserve"> 401,</w:t>
            </w:r>
            <w:r w:rsidRPr="001618FF">
              <w:rPr>
                <w:rFonts w:cs="Arial"/>
                <w:sz w:val="18"/>
                <w:szCs w:val="18"/>
                <w:lang w:val="bg-BG"/>
              </w:rPr>
              <w:t xml:space="preserve"> </w:t>
            </w:r>
            <w:r w:rsidRPr="001618FF">
              <w:rPr>
                <w:rFonts w:cs="Arial"/>
                <w:sz w:val="18"/>
                <w:szCs w:val="18"/>
              </w:rPr>
              <w:t>434,</w:t>
            </w:r>
            <w:r w:rsidRPr="001618FF">
              <w:rPr>
                <w:rFonts w:cs="Arial"/>
                <w:sz w:val="18"/>
                <w:szCs w:val="18"/>
                <w:lang w:val="bg-BG"/>
              </w:rPr>
              <w:t xml:space="preserve"> </w:t>
            </w:r>
            <w:r w:rsidRPr="001618FF">
              <w:rPr>
                <w:rFonts w:cs="Arial"/>
                <w:sz w:val="18"/>
                <w:szCs w:val="18"/>
              </w:rPr>
              <w:t>435,</w:t>
            </w:r>
            <w:r w:rsidRPr="001618FF">
              <w:rPr>
                <w:rFonts w:cs="Arial"/>
                <w:sz w:val="18"/>
                <w:szCs w:val="18"/>
                <w:lang w:val="bg-BG"/>
              </w:rPr>
              <w:t xml:space="preserve"> </w:t>
            </w:r>
            <w:r w:rsidRPr="001618FF">
              <w:rPr>
                <w:rFonts w:cs="Arial"/>
                <w:sz w:val="18"/>
                <w:szCs w:val="18"/>
              </w:rPr>
              <w:t>436,</w:t>
            </w:r>
            <w:r w:rsidRPr="001618FF">
              <w:rPr>
                <w:rFonts w:cs="Arial"/>
                <w:sz w:val="18"/>
                <w:szCs w:val="18"/>
                <w:lang w:val="bg-BG"/>
              </w:rPr>
              <w:t xml:space="preserve"> </w:t>
            </w:r>
            <w:r w:rsidRPr="001618FF">
              <w:rPr>
                <w:rFonts w:cs="Arial"/>
                <w:sz w:val="18"/>
                <w:szCs w:val="18"/>
              </w:rPr>
              <w:t>415,</w:t>
            </w:r>
            <w:r w:rsidRPr="001618FF">
              <w:rPr>
                <w:rFonts w:cs="Arial"/>
                <w:sz w:val="18"/>
                <w:szCs w:val="18"/>
                <w:lang w:val="bg-BG"/>
              </w:rPr>
              <w:t xml:space="preserve"> </w:t>
            </w:r>
            <w:r w:rsidRPr="001618FF">
              <w:rPr>
                <w:rFonts w:cs="Arial"/>
                <w:sz w:val="18"/>
                <w:szCs w:val="18"/>
              </w:rPr>
              <w:t>422,</w:t>
            </w:r>
            <w:r w:rsidRPr="001618FF">
              <w:rPr>
                <w:rFonts w:cs="Arial"/>
                <w:sz w:val="18"/>
                <w:szCs w:val="18"/>
                <w:lang w:val="bg-BG"/>
              </w:rPr>
              <w:t xml:space="preserve"> </w:t>
            </w:r>
            <w:r w:rsidRPr="001618FF">
              <w:rPr>
                <w:rFonts w:cs="Arial"/>
                <w:sz w:val="18"/>
                <w:szCs w:val="18"/>
              </w:rPr>
              <w:t>446,</w:t>
            </w:r>
            <w:r w:rsidRPr="001618FF">
              <w:rPr>
                <w:rFonts w:cs="Arial"/>
                <w:sz w:val="18"/>
                <w:szCs w:val="18"/>
                <w:lang w:val="bg-BG"/>
              </w:rPr>
              <w:t xml:space="preserve"> </w:t>
            </w:r>
            <w:r w:rsidRPr="001618FF">
              <w:rPr>
                <w:rFonts w:cs="Arial"/>
                <w:sz w:val="18"/>
                <w:szCs w:val="18"/>
              </w:rPr>
              <w:t>410</w:t>
            </w:r>
            <w:r w:rsidRPr="001618FF">
              <w:rPr>
                <w:rFonts w:cs="Arial"/>
                <w:sz w:val="18"/>
                <w:szCs w:val="18"/>
                <w:lang w:val="bg-BG"/>
              </w:rPr>
              <w:t xml:space="preserve">, </w:t>
            </w:r>
            <w:r w:rsidRPr="001618FF">
              <w:rPr>
                <w:rFonts w:cs="Arial"/>
                <w:sz w:val="18"/>
                <w:szCs w:val="18"/>
              </w:rPr>
              <w:t>461,</w:t>
            </w:r>
            <w:r w:rsidRPr="001618FF">
              <w:rPr>
                <w:rFonts w:cs="Arial"/>
                <w:sz w:val="18"/>
                <w:szCs w:val="18"/>
                <w:lang w:val="bg-BG"/>
              </w:rPr>
              <w:t xml:space="preserve"> </w:t>
            </w:r>
            <w:r w:rsidRPr="001618FF">
              <w:rPr>
                <w:rFonts w:cs="Arial"/>
                <w:sz w:val="18"/>
                <w:szCs w:val="18"/>
              </w:rPr>
              <w:t>462,</w:t>
            </w:r>
            <w:r w:rsidRPr="001618FF">
              <w:rPr>
                <w:rFonts w:cs="Arial"/>
                <w:sz w:val="18"/>
                <w:szCs w:val="18"/>
                <w:lang w:val="bg-BG"/>
              </w:rPr>
              <w:t xml:space="preserve"> </w:t>
            </w:r>
            <w:r w:rsidRPr="001618FF">
              <w:rPr>
                <w:rFonts w:cs="Arial"/>
                <w:sz w:val="18"/>
                <w:szCs w:val="18"/>
              </w:rPr>
              <w:t>468,</w:t>
            </w:r>
            <w:r w:rsidRPr="001618FF">
              <w:rPr>
                <w:rFonts w:cs="Arial"/>
                <w:sz w:val="18"/>
                <w:szCs w:val="18"/>
                <w:lang w:val="bg-BG"/>
              </w:rPr>
              <w:t xml:space="preserve"> </w:t>
            </w:r>
            <w:r w:rsidRPr="001618FF">
              <w:rPr>
                <w:rFonts w:cs="Arial"/>
                <w:sz w:val="18"/>
                <w:szCs w:val="18"/>
              </w:rPr>
              <w:t>469</w:t>
            </w:r>
          </w:p>
          <w:p w14:paraId="5AB7E709" w14:textId="77777777" w:rsidR="005F76BA" w:rsidRPr="00FE3C19" w:rsidRDefault="005F76BA" w:rsidP="005F76BA">
            <w:pPr>
              <w:spacing w:before="100" w:beforeAutospacing="1" w:after="100" w:afterAutospacing="1"/>
              <w:jc w:val="both"/>
              <w:rPr>
                <w:rFonts w:cs="Arial"/>
                <w:sz w:val="18"/>
                <w:szCs w:val="18"/>
                <w:lang w:val="bg-BG"/>
              </w:rPr>
            </w:pPr>
          </w:p>
        </w:tc>
      </w:tr>
      <w:tr w:rsidR="005F76BA" w:rsidRPr="00831B19" w14:paraId="36719720" w14:textId="77777777" w:rsidTr="00FD287F">
        <w:tc>
          <w:tcPr>
            <w:tcW w:w="3136" w:type="dxa"/>
            <w:shd w:val="clear" w:color="auto" w:fill="auto"/>
          </w:tcPr>
          <w:p w14:paraId="67CB7B0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FREE_TEXT_1</w:t>
            </w:r>
          </w:p>
        </w:tc>
        <w:tc>
          <w:tcPr>
            <w:tcW w:w="720" w:type="dxa"/>
            <w:shd w:val="clear" w:color="auto" w:fill="auto"/>
          </w:tcPr>
          <w:p w14:paraId="043B9948"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512</w:t>
            </w:r>
          </w:p>
        </w:tc>
        <w:tc>
          <w:tcPr>
            <w:tcW w:w="3780" w:type="dxa"/>
            <w:shd w:val="clear" w:color="auto" w:fill="auto"/>
          </w:tcPr>
          <w:p w14:paraId="7D741B8C"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sz w:val="18"/>
                <w:szCs w:val="18"/>
                <w:lang w:val="bg-BG"/>
              </w:rPr>
              <w:t>Текст</w:t>
            </w:r>
          </w:p>
        </w:tc>
        <w:tc>
          <w:tcPr>
            <w:tcW w:w="900" w:type="dxa"/>
            <w:shd w:val="clear" w:color="auto" w:fill="auto"/>
          </w:tcPr>
          <w:p w14:paraId="6A51B322"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4440</w:t>
            </w:r>
          </w:p>
        </w:tc>
        <w:tc>
          <w:tcPr>
            <w:tcW w:w="3938" w:type="dxa"/>
            <w:shd w:val="clear" w:color="auto" w:fill="auto"/>
          </w:tcPr>
          <w:p w14:paraId="5B520122" w14:textId="77777777" w:rsidR="005F76BA" w:rsidRPr="00FE3C19" w:rsidRDefault="005F76BA" w:rsidP="005F76BA">
            <w:pPr>
              <w:keepNext/>
              <w:spacing w:before="100" w:beforeAutospacing="1" w:after="100" w:afterAutospacing="1"/>
              <w:jc w:val="both"/>
              <w:rPr>
                <w:rFonts w:cs="Arial"/>
                <w:i/>
                <w:noProof/>
                <w:sz w:val="18"/>
                <w:szCs w:val="18"/>
                <w:lang w:val="sk-SK"/>
              </w:rPr>
            </w:pPr>
            <w:r w:rsidRPr="00FE3C19">
              <w:rPr>
                <w:rFonts w:cs="Arial"/>
                <w:i/>
                <w:sz w:val="18"/>
                <w:szCs w:val="18"/>
                <w:lang w:val="bg-BG"/>
              </w:rPr>
              <w:t>Описание, съответстващ на кода от съответния класификатор</w:t>
            </w:r>
            <w:r w:rsidRPr="00FE3C19">
              <w:rPr>
                <w:rFonts w:cs="Arial"/>
                <w:i/>
                <w:sz w:val="18"/>
                <w:szCs w:val="18"/>
                <w:lang w:val="sk-SK"/>
              </w:rPr>
              <w:t>.</w:t>
            </w:r>
          </w:p>
        </w:tc>
        <w:tc>
          <w:tcPr>
            <w:tcW w:w="1559" w:type="dxa"/>
            <w:shd w:val="clear" w:color="auto" w:fill="auto"/>
          </w:tcPr>
          <w:p w14:paraId="740250C3" w14:textId="77777777" w:rsidR="00AD2C8B" w:rsidRPr="001618FF" w:rsidRDefault="00AD2C8B" w:rsidP="00AD2C8B">
            <w:pPr>
              <w:spacing w:after="0"/>
              <w:jc w:val="both"/>
              <w:rPr>
                <w:rFonts w:cs="Arial"/>
                <w:sz w:val="18"/>
                <w:szCs w:val="18"/>
                <w:lang w:val="bg-BG" w:eastAsia="bg-BG"/>
              </w:rPr>
            </w:pPr>
            <w:r w:rsidRPr="001618FF">
              <w:rPr>
                <w:rFonts w:cs="Arial"/>
                <w:sz w:val="18"/>
                <w:szCs w:val="18"/>
              </w:rPr>
              <w:t>240,</w:t>
            </w:r>
            <w:r w:rsidRPr="001618FF">
              <w:rPr>
                <w:rFonts w:cs="Arial"/>
                <w:sz w:val="18"/>
                <w:szCs w:val="18"/>
                <w:lang w:val="bg-BG"/>
              </w:rPr>
              <w:t xml:space="preserve"> </w:t>
            </w:r>
            <w:r w:rsidRPr="001618FF">
              <w:rPr>
                <w:rFonts w:cs="Arial"/>
                <w:sz w:val="18"/>
                <w:szCs w:val="18"/>
              </w:rPr>
              <w:t>350,</w:t>
            </w:r>
            <w:r w:rsidRPr="001618FF">
              <w:rPr>
                <w:rFonts w:cs="Arial"/>
                <w:sz w:val="18"/>
                <w:szCs w:val="18"/>
                <w:lang w:val="bg-BG"/>
              </w:rPr>
              <w:t xml:space="preserve"> </w:t>
            </w:r>
            <w:r w:rsidRPr="001618FF">
              <w:rPr>
                <w:rFonts w:cs="Arial"/>
                <w:sz w:val="18"/>
                <w:szCs w:val="18"/>
              </w:rPr>
              <w:t>351,</w:t>
            </w:r>
            <w:r w:rsidRPr="001618FF">
              <w:rPr>
                <w:rFonts w:cs="Arial"/>
                <w:sz w:val="18"/>
                <w:szCs w:val="18"/>
                <w:lang w:val="bg-BG"/>
              </w:rPr>
              <w:t xml:space="preserve"> </w:t>
            </w:r>
            <w:r w:rsidRPr="001618FF">
              <w:rPr>
                <w:rFonts w:cs="Arial"/>
                <w:sz w:val="18"/>
                <w:szCs w:val="18"/>
              </w:rPr>
              <w:t>353,</w:t>
            </w:r>
            <w:r w:rsidRPr="001618FF">
              <w:rPr>
                <w:rFonts w:cs="Arial"/>
                <w:sz w:val="18"/>
                <w:szCs w:val="18"/>
                <w:lang w:val="bg-BG"/>
              </w:rPr>
              <w:t xml:space="preserve"> </w:t>
            </w:r>
            <w:r w:rsidRPr="001618FF">
              <w:rPr>
                <w:rFonts w:cs="Arial"/>
                <w:sz w:val="18"/>
                <w:szCs w:val="18"/>
              </w:rPr>
              <w:t>354,</w:t>
            </w:r>
            <w:r w:rsidRPr="001618FF">
              <w:rPr>
                <w:rFonts w:cs="Arial"/>
                <w:sz w:val="18"/>
                <w:szCs w:val="18"/>
                <w:lang w:val="bg-BG"/>
              </w:rPr>
              <w:t xml:space="preserve"> </w:t>
            </w:r>
            <w:r w:rsidRPr="001618FF">
              <w:rPr>
                <w:rFonts w:cs="Arial"/>
                <w:sz w:val="18"/>
                <w:szCs w:val="18"/>
              </w:rPr>
              <w:t>355,</w:t>
            </w:r>
            <w:r w:rsidRPr="001618FF">
              <w:rPr>
                <w:rFonts w:cs="Arial"/>
                <w:sz w:val="18"/>
                <w:szCs w:val="18"/>
                <w:lang w:val="bg-BG"/>
              </w:rPr>
              <w:t xml:space="preserve"> </w:t>
            </w:r>
            <w:r w:rsidRPr="001618FF">
              <w:rPr>
                <w:rFonts w:cs="Arial"/>
                <w:sz w:val="18"/>
                <w:szCs w:val="18"/>
              </w:rPr>
              <w:t>385,</w:t>
            </w:r>
            <w:r w:rsidRPr="001618FF">
              <w:rPr>
                <w:rFonts w:cs="Arial"/>
                <w:sz w:val="18"/>
                <w:szCs w:val="18"/>
                <w:lang w:val="bg-BG"/>
              </w:rPr>
              <w:t xml:space="preserve"> </w:t>
            </w:r>
            <w:r w:rsidRPr="001618FF">
              <w:rPr>
                <w:rFonts w:cs="Arial"/>
                <w:sz w:val="18"/>
                <w:szCs w:val="18"/>
              </w:rPr>
              <w:t>386,</w:t>
            </w:r>
            <w:r w:rsidRPr="001618FF">
              <w:rPr>
                <w:rFonts w:cs="Arial"/>
                <w:sz w:val="18"/>
                <w:szCs w:val="18"/>
                <w:lang w:val="bg-BG"/>
              </w:rPr>
              <w:t xml:space="preserve"> 401, </w:t>
            </w:r>
            <w:r w:rsidRPr="001618FF">
              <w:rPr>
                <w:rFonts w:cs="Arial"/>
                <w:sz w:val="18"/>
                <w:szCs w:val="18"/>
              </w:rPr>
              <w:t>434,</w:t>
            </w:r>
            <w:r w:rsidRPr="001618FF">
              <w:rPr>
                <w:rFonts w:cs="Arial"/>
                <w:sz w:val="18"/>
                <w:szCs w:val="18"/>
                <w:lang w:val="bg-BG"/>
              </w:rPr>
              <w:t xml:space="preserve"> </w:t>
            </w:r>
            <w:r w:rsidRPr="001618FF">
              <w:rPr>
                <w:rFonts w:cs="Arial"/>
                <w:sz w:val="18"/>
                <w:szCs w:val="18"/>
              </w:rPr>
              <w:t>435,</w:t>
            </w:r>
            <w:r w:rsidRPr="001618FF">
              <w:rPr>
                <w:rFonts w:cs="Arial"/>
                <w:sz w:val="18"/>
                <w:szCs w:val="18"/>
                <w:lang w:val="bg-BG"/>
              </w:rPr>
              <w:t xml:space="preserve"> </w:t>
            </w:r>
            <w:r w:rsidRPr="001618FF">
              <w:rPr>
                <w:rFonts w:cs="Arial"/>
                <w:sz w:val="18"/>
                <w:szCs w:val="18"/>
              </w:rPr>
              <w:t>436,</w:t>
            </w:r>
            <w:r w:rsidRPr="001618FF">
              <w:rPr>
                <w:rFonts w:cs="Arial"/>
                <w:sz w:val="18"/>
                <w:szCs w:val="18"/>
                <w:lang w:val="bg-BG"/>
              </w:rPr>
              <w:t xml:space="preserve"> </w:t>
            </w:r>
            <w:r w:rsidRPr="001618FF">
              <w:rPr>
                <w:rFonts w:cs="Arial"/>
                <w:sz w:val="18"/>
                <w:szCs w:val="18"/>
              </w:rPr>
              <w:t>415,</w:t>
            </w:r>
            <w:r w:rsidRPr="001618FF">
              <w:rPr>
                <w:rFonts w:cs="Arial"/>
                <w:sz w:val="18"/>
                <w:szCs w:val="18"/>
                <w:lang w:val="bg-BG"/>
              </w:rPr>
              <w:t xml:space="preserve"> </w:t>
            </w:r>
            <w:r w:rsidRPr="001618FF">
              <w:rPr>
                <w:rFonts w:cs="Arial"/>
                <w:sz w:val="18"/>
                <w:szCs w:val="18"/>
              </w:rPr>
              <w:t>422,</w:t>
            </w:r>
            <w:r w:rsidRPr="001618FF">
              <w:rPr>
                <w:rFonts w:cs="Arial"/>
                <w:sz w:val="18"/>
                <w:szCs w:val="18"/>
                <w:lang w:val="bg-BG"/>
              </w:rPr>
              <w:t xml:space="preserve"> </w:t>
            </w:r>
            <w:r w:rsidRPr="001618FF">
              <w:rPr>
                <w:rFonts w:cs="Arial"/>
                <w:sz w:val="18"/>
                <w:szCs w:val="18"/>
              </w:rPr>
              <w:t>446,</w:t>
            </w:r>
            <w:r w:rsidRPr="001618FF">
              <w:rPr>
                <w:rFonts w:cs="Arial"/>
                <w:sz w:val="18"/>
                <w:szCs w:val="18"/>
                <w:lang w:val="bg-BG"/>
              </w:rPr>
              <w:t xml:space="preserve"> </w:t>
            </w:r>
            <w:r w:rsidRPr="001618FF">
              <w:rPr>
                <w:rFonts w:cs="Arial"/>
                <w:sz w:val="18"/>
                <w:szCs w:val="18"/>
              </w:rPr>
              <w:t>410,</w:t>
            </w:r>
            <w:r w:rsidRPr="001618FF">
              <w:rPr>
                <w:rFonts w:cs="Arial"/>
                <w:sz w:val="18"/>
                <w:szCs w:val="18"/>
                <w:lang w:val="bg-BG" w:eastAsia="bg-BG"/>
              </w:rPr>
              <w:t xml:space="preserve"> </w:t>
            </w:r>
            <w:r w:rsidRPr="001618FF">
              <w:rPr>
                <w:rFonts w:cs="Arial"/>
                <w:sz w:val="18"/>
                <w:szCs w:val="18"/>
              </w:rPr>
              <w:t>461,</w:t>
            </w:r>
            <w:r w:rsidRPr="001618FF">
              <w:rPr>
                <w:rFonts w:cs="Arial"/>
                <w:sz w:val="18"/>
                <w:szCs w:val="18"/>
                <w:lang w:val="bg-BG"/>
              </w:rPr>
              <w:t xml:space="preserve"> </w:t>
            </w:r>
            <w:r w:rsidRPr="001618FF">
              <w:rPr>
                <w:rFonts w:cs="Arial"/>
                <w:sz w:val="18"/>
                <w:szCs w:val="18"/>
              </w:rPr>
              <w:t>462,</w:t>
            </w:r>
            <w:r w:rsidRPr="001618FF">
              <w:rPr>
                <w:rFonts w:cs="Arial"/>
                <w:sz w:val="18"/>
                <w:szCs w:val="18"/>
                <w:lang w:val="bg-BG"/>
              </w:rPr>
              <w:t xml:space="preserve"> </w:t>
            </w:r>
            <w:r w:rsidRPr="001618FF">
              <w:rPr>
                <w:rFonts w:cs="Arial"/>
                <w:sz w:val="18"/>
                <w:szCs w:val="18"/>
              </w:rPr>
              <w:t>468,</w:t>
            </w:r>
            <w:r w:rsidRPr="001618FF">
              <w:rPr>
                <w:rFonts w:cs="Arial"/>
                <w:sz w:val="18"/>
                <w:szCs w:val="18"/>
                <w:lang w:val="bg-BG"/>
              </w:rPr>
              <w:t xml:space="preserve"> </w:t>
            </w:r>
            <w:r w:rsidRPr="001618FF">
              <w:rPr>
                <w:rFonts w:cs="Arial"/>
                <w:sz w:val="18"/>
                <w:szCs w:val="18"/>
              </w:rPr>
              <w:t>469</w:t>
            </w:r>
          </w:p>
          <w:p w14:paraId="17E139C2" w14:textId="77777777" w:rsidR="005F76BA" w:rsidRPr="00FE3C19" w:rsidRDefault="005F76BA" w:rsidP="005F76BA">
            <w:pPr>
              <w:spacing w:before="100" w:beforeAutospacing="1" w:after="100" w:afterAutospacing="1"/>
              <w:jc w:val="both"/>
              <w:rPr>
                <w:rFonts w:cs="Arial"/>
                <w:sz w:val="18"/>
                <w:szCs w:val="18"/>
              </w:rPr>
            </w:pPr>
          </w:p>
        </w:tc>
      </w:tr>
      <w:tr w:rsidR="005F76BA" w:rsidRPr="00831B19" w14:paraId="23368A96" w14:textId="77777777" w:rsidTr="00FD287F">
        <w:tc>
          <w:tcPr>
            <w:tcW w:w="3136" w:type="dxa"/>
            <w:shd w:val="clear" w:color="auto" w:fill="auto"/>
          </w:tcPr>
          <w:p w14:paraId="3EBF83B0"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FREE_TEXT_2</w:t>
            </w:r>
          </w:p>
        </w:tc>
        <w:tc>
          <w:tcPr>
            <w:tcW w:w="720" w:type="dxa"/>
            <w:shd w:val="clear" w:color="auto" w:fill="auto"/>
          </w:tcPr>
          <w:p w14:paraId="542BC15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512</w:t>
            </w:r>
          </w:p>
        </w:tc>
        <w:tc>
          <w:tcPr>
            <w:tcW w:w="3780" w:type="dxa"/>
            <w:shd w:val="clear" w:color="auto" w:fill="auto"/>
          </w:tcPr>
          <w:p w14:paraId="2DA50E9B"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sz w:val="18"/>
                <w:szCs w:val="18"/>
                <w:lang w:val="bg-BG"/>
              </w:rPr>
              <w:t>Текст</w:t>
            </w:r>
          </w:p>
        </w:tc>
        <w:tc>
          <w:tcPr>
            <w:tcW w:w="900" w:type="dxa"/>
            <w:shd w:val="clear" w:color="auto" w:fill="auto"/>
          </w:tcPr>
          <w:p w14:paraId="302E2EA5"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4440</w:t>
            </w:r>
          </w:p>
        </w:tc>
        <w:tc>
          <w:tcPr>
            <w:tcW w:w="3938" w:type="dxa"/>
            <w:shd w:val="clear" w:color="auto" w:fill="auto"/>
          </w:tcPr>
          <w:p w14:paraId="76C03DB7" w14:textId="77777777" w:rsidR="005F76BA" w:rsidRPr="00FE3C19" w:rsidRDefault="005F76BA" w:rsidP="005F76BA">
            <w:pPr>
              <w:keepNext/>
              <w:spacing w:before="100" w:beforeAutospacing="1" w:after="100" w:afterAutospacing="1"/>
              <w:jc w:val="both"/>
              <w:rPr>
                <w:rFonts w:cs="Arial"/>
                <w:i/>
                <w:noProof/>
                <w:sz w:val="18"/>
                <w:szCs w:val="18"/>
                <w:lang w:val="sk-SK"/>
              </w:rPr>
            </w:pPr>
            <w:r w:rsidRPr="00FE3C19">
              <w:rPr>
                <w:rFonts w:cs="Arial"/>
                <w:i/>
                <w:sz w:val="18"/>
                <w:szCs w:val="18"/>
                <w:lang w:val="bg-BG"/>
              </w:rPr>
              <w:t>Допълнителен текст</w:t>
            </w:r>
            <w:r w:rsidRPr="00FE3C19">
              <w:rPr>
                <w:rFonts w:cs="Arial"/>
                <w:i/>
                <w:sz w:val="18"/>
                <w:szCs w:val="18"/>
                <w:lang w:val="sk-SK"/>
              </w:rPr>
              <w:t xml:space="preserve"> </w:t>
            </w:r>
          </w:p>
        </w:tc>
        <w:tc>
          <w:tcPr>
            <w:tcW w:w="1559" w:type="dxa"/>
            <w:shd w:val="clear" w:color="auto" w:fill="auto"/>
          </w:tcPr>
          <w:p w14:paraId="480C8426" w14:textId="77777777" w:rsidR="005F76BA" w:rsidRPr="00FE3C19" w:rsidRDefault="005F76BA" w:rsidP="005F76BA">
            <w:pPr>
              <w:spacing w:before="100" w:beforeAutospacing="1" w:after="100" w:afterAutospacing="1"/>
              <w:jc w:val="both"/>
              <w:rPr>
                <w:rFonts w:cs="Arial"/>
                <w:sz w:val="18"/>
                <w:szCs w:val="18"/>
                <w:u w:val="single"/>
                <w:lang w:val="sk-SK"/>
              </w:rPr>
            </w:pPr>
          </w:p>
        </w:tc>
      </w:tr>
      <w:tr w:rsidR="005F76BA" w:rsidRPr="00831B19" w14:paraId="006ADADE" w14:textId="77777777" w:rsidTr="00FD287F">
        <w:tc>
          <w:tcPr>
            <w:tcW w:w="3136" w:type="dxa"/>
            <w:shd w:val="clear" w:color="auto" w:fill="auto"/>
          </w:tcPr>
          <w:p w14:paraId="7E6F5BBA"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FREE_TEXT_3</w:t>
            </w:r>
          </w:p>
        </w:tc>
        <w:tc>
          <w:tcPr>
            <w:tcW w:w="720" w:type="dxa"/>
            <w:shd w:val="clear" w:color="auto" w:fill="auto"/>
          </w:tcPr>
          <w:p w14:paraId="111EFA7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512</w:t>
            </w:r>
          </w:p>
        </w:tc>
        <w:tc>
          <w:tcPr>
            <w:tcW w:w="3780" w:type="dxa"/>
            <w:shd w:val="clear" w:color="auto" w:fill="auto"/>
          </w:tcPr>
          <w:p w14:paraId="6C7B5F80"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sz w:val="18"/>
                <w:szCs w:val="18"/>
                <w:lang w:val="bg-BG"/>
              </w:rPr>
              <w:t>Текст</w:t>
            </w:r>
          </w:p>
        </w:tc>
        <w:tc>
          <w:tcPr>
            <w:tcW w:w="900" w:type="dxa"/>
            <w:shd w:val="clear" w:color="auto" w:fill="auto"/>
          </w:tcPr>
          <w:p w14:paraId="540B9B26"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4440</w:t>
            </w:r>
          </w:p>
        </w:tc>
        <w:tc>
          <w:tcPr>
            <w:tcW w:w="3938" w:type="dxa"/>
            <w:shd w:val="clear" w:color="auto" w:fill="auto"/>
          </w:tcPr>
          <w:p w14:paraId="5C4BDF23" w14:textId="77777777" w:rsidR="005F76BA" w:rsidRPr="00FE3C19" w:rsidRDefault="005F76BA" w:rsidP="005F76BA">
            <w:pPr>
              <w:keepNext/>
              <w:spacing w:before="100" w:beforeAutospacing="1" w:after="100" w:afterAutospacing="1"/>
              <w:jc w:val="both"/>
              <w:rPr>
                <w:rFonts w:cs="Arial"/>
                <w:i/>
                <w:noProof/>
                <w:sz w:val="18"/>
                <w:szCs w:val="18"/>
                <w:lang w:val="sk-SK"/>
              </w:rPr>
            </w:pPr>
            <w:r w:rsidRPr="00FE3C19">
              <w:rPr>
                <w:rFonts w:cs="Arial"/>
                <w:i/>
                <w:sz w:val="18"/>
                <w:szCs w:val="18"/>
                <w:lang w:val="bg-BG"/>
              </w:rPr>
              <w:t>Допълнителен текст</w:t>
            </w:r>
          </w:p>
        </w:tc>
        <w:tc>
          <w:tcPr>
            <w:tcW w:w="1559" w:type="dxa"/>
            <w:shd w:val="clear" w:color="auto" w:fill="auto"/>
          </w:tcPr>
          <w:p w14:paraId="65BC35DA" w14:textId="77777777" w:rsidR="005F76BA" w:rsidRPr="00FE3C19" w:rsidRDefault="005F76BA" w:rsidP="005F76BA">
            <w:pPr>
              <w:spacing w:before="100" w:beforeAutospacing="1" w:after="100" w:afterAutospacing="1"/>
              <w:jc w:val="both"/>
              <w:rPr>
                <w:rFonts w:cs="Arial"/>
                <w:sz w:val="18"/>
                <w:szCs w:val="18"/>
                <w:lang w:val="sk-SK"/>
              </w:rPr>
            </w:pPr>
          </w:p>
        </w:tc>
      </w:tr>
      <w:tr w:rsidR="005F76BA" w:rsidRPr="00831B19" w14:paraId="6D2FBDBE" w14:textId="77777777" w:rsidTr="00FD287F">
        <w:tc>
          <w:tcPr>
            <w:tcW w:w="3136" w:type="dxa"/>
            <w:shd w:val="clear" w:color="auto" w:fill="auto"/>
          </w:tcPr>
          <w:p w14:paraId="1E5B34FE"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FREE_TEXT_4</w:t>
            </w:r>
          </w:p>
        </w:tc>
        <w:tc>
          <w:tcPr>
            <w:tcW w:w="720" w:type="dxa"/>
            <w:shd w:val="clear" w:color="auto" w:fill="auto"/>
          </w:tcPr>
          <w:p w14:paraId="2C0CAC8C"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512</w:t>
            </w:r>
          </w:p>
        </w:tc>
        <w:tc>
          <w:tcPr>
            <w:tcW w:w="3780" w:type="dxa"/>
            <w:shd w:val="clear" w:color="auto" w:fill="auto"/>
          </w:tcPr>
          <w:p w14:paraId="7D4445A5"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sz w:val="18"/>
                <w:szCs w:val="18"/>
                <w:lang w:val="bg-BG"/>
              </w:rPr>
              <w:t>Текст</w:t>
            </w:r>
          </w:p>
        </w:tc>
        <w:tc>
          <w:tcPr>
            <w:tcW w:w="900" w:type="dxa"/>
            <w:shd w:val="clear" w:color="auto" w:fill="auto"/>
          </w:tcPr>
          <w:p w14:paraId="3F30B7C6"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4440</w:t>
            </w:r>
          </w:p>
        </w:tc>
        <w:tc>
          <w:tcPr>
            <w:tcW w:w="3938" w:type="dxa"/>
            <w:shd w:val="clear" w:color="auto" w:fill="auto"/>
          </w:tcPr>
          <w:p w14:paraId="4B070DA8" w14:textId="77777777" w:rsidR="005F76BA" w:rsidRPr="00FE3C19" w:rsidRDefault="005F76BA" w:rsidP="005F76BA">
            <w:pPr>
              <w:keepNext/>
              <w:spacing w:before="100" w:beforeAutospacing="1" w:after="100" w:afterAutospacing="1"/>
              <w:jc w:val="both"/>
              <w:rPr>
                <w:rFonts w:cs="Arial"/>
                <w:i/>
                <w:noProof/>
                <w:sz w:val="18"/>
                <w:szCs w:val="18"/>
                <w:lang w:val="sk-SK"/>
              </w:rPr>
            </w:pPr>
            <w:r w:rsidRPr="00FE3C19">
              <w:rPr>
                <w:rFonts w:cs="Arial"/>
                <w:i/>
                <w:sz w:val="18"/>
                <w:szCs w:val="18"/>
                <w:lang w:val="bg-BG"/>
              </w:rPr>
              <w:t>Допълнителен текст</w:t>
            </w:r>
          </w:p>
        </w:tc>
        <w:tc>
          <w:tcPr>
            <w:tcW w:w="1559" w:type="dxa"/>
            <w:shd w:val="clear" w:color="auto" w:fill="auto"/>
          </w:tcPr>
          <w:p w14:paraId="68A3C0FE" w14:textId="77777777" w:rsidR="005F76BA" w:rsidRPr="00FE3C19" w:rsidRDefault="005F76BA" w:rsidP="005F76BA">
            <w:pPr>
              <w:spacing w:before="100" w:beforeAutospacing="1" w:after="100" w:afterAutospacing="1"/>
              <w:jc w:val="both"/>
              <w:rPr>
                <w:rFonts w:cs="Arial"/>
                <w:sz w:val="18"/>
                <w:szCs w:val="18"/>
                <w:lang w:val="sk-SK"/>
              </w:rPr>
            </w:pPr>
          </w:p>
        </w:tc>
      </w:tr>
      <w:tr w:rsidR="005F76BA" w:rsidRPr="00831B19" w14:paraId="09E30EA4" w14:textId="77777777" w:rsidTr="00FD287F">
        <w:tc>
          <w:tcPr>
            <w:tcW w:w="3136" w:type="dxa"/>
            <w:tcBorders>
              <w:bottom w:val="single" w:sz="4" w:space="0" w:color="auto"/>
            </w:tcBorders>
            <w:shd w:val="clear" w:color="auto" w:fill="auto"/>
          </w:tcPr>
          <w:p w14:paraId="5B8F0A52"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FREE_TEXT_5</w:t>
            </w:r>
          </w:p>
        </w:tc>
        <w:tc>
          <w:tcPr>
            <w:tcW w:w="720" w:type="dxa"/>
            <w:tcBorders>
              <w:bottom w:val="single" w:sz="4" w:space="0" w:color="auto"/>
            </w:tcBorders>
            <w:shd w:val="clear" w:color="auto" w:fill="auto"/>
          </w:tcPr>
          <w:p w14:paraId="198BE600"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512</w:t>
            </w:r>
          </w:p>
        </w:tc>
        <w:tc>
          <w:tcPr>
            <w:tcW w:w="3780" w:type="dxa"/>
            <w:tcBorders>
              <w:bottom w:val="single" w:sz="4" w:space="0" w:color="auto"/>
            </w:tcBorders>
            <w:shd w:val="clear" w:color="auto" w:fill="auto"/>
          </w:tcPr>
          <w:p w14:paraId="27034B4B"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sz w:val="18"/>
                <w:szCs w:val="18"/>
                <w:lang w:val="bg-BG"/>
              </w:rPr>
              <w:t>Текст</w:t>
            </w:r>
          </w:p>
        </w:tc>
        <w:tc>
          <w:tcPr>
            <w:tcW w:w="900" w:type="dxa"/>
            <w:tcBorders>
              <w:bottom w:val="single" w:sz="4" w:space="0" w:color="auto"/>
            </w:tcBorders>
            <w:shd w:val="clear" w:color="auto" w:fill="auto"/>
          </w:tcPr>
          <w:p w14:paraId="446C460D"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4440</w:t>
            </w:r>
          </w:p>
        </w:tc>
        <w:tc>
          <w:tcPr>
            <w:tcW w:w="3938" w:type="dxa"/>
            <w:tcBorders>
              <w:bottom w:val="single" w:sz="4" w:space="0" w:color="auto"/>
            </w:tcBorders>
            <w:shd w:val="clear" w:color="auto" w:fill="auto"/>
          </w:tcPr>
          <w:p w14:paraId="08C83758" w14:textId="77777777" w:rsidR="005F76BA" w:rsidRPr="00FE3C19" w:rsidRDefault="005F76BA" w:rsidP="005F76BA">
            <w:pPr>
              <w:spacing w:before="100" w:beforeAutospacing="1" w:after="100" w:afterAutospacing="1"/>
              <w:jc w:val="both"/>
              <w:rPr>
                <w:rFonts w:cs="Arial"/>
                <w:i/>
                <w:noProof/>
                <w:sz w:val="18"/>
                <w:szCs w:val="18"/>
                <w:lang w:val="sk-SK"/>
              </w:rPr>
            </w:pPr>
            <w:r w:rsidRPr="00FE3C19">
              <w:rPr>
                <w:rFonts w:cs="Arial"/>
                <w:i/>
                <w:sz w:val="18"/>
                <w:szCs w:val="18"/>
                <w:lang w:val="bg-BG"/>
              </w:rPr>
              <w:t>Допълнителен текст</w:t>
            </w:r>
          </w:p>
        </w:tc>
        <w:tc>
          <w:tcPr>
            <w:tcW w:w="1559" w:type="dxa"/>
            <w:tcBorders>
              <w:bottom w:val="single" w:sz="4" w:space="0" w:color="auto"/>
            </w:tcBorders>
            <w:shd w:val="clear" w:color="auto" w:fill="auto"/>
          </w:tcPr>
          <w:p w14:paraId="03FFDD8D" w14:textId="77777777" w:rsidR="005F76BA" w:rsidRPr="00FE3C19" w:rsidRDefault="005F76BA" w:rsidP="005F76BA">
            <w:pPr>
              <w:keepNext/>
              <w:spacing w:before="100" w:beforeAutospacing="1" w:after="100" w:afterAutospacing="1"/>
              <w:jc w:val="both"/>
              <w:rPr>
                <w:rFonts w:cs="Arial"/>
                <w:noProof/>
                <w:sz w:val="18"/>
                <w:szCs w:val="18"/>
                <w:u w:val="single"/>
                <w:lang w:val="sk-SK"/>
              </w:rPr>
            </w:pPr>
          </w:p>
        </w:tc>
      </w:tr>
      <w:tr w:rsidR="005F76BA" w:rsidRPr="00831B19" w14:paraId="54ED148B" w14:textId="77777777" w:rsidTr="00FD287F">
        <w:tc>
          <w:tcPr>
            <w:tcW w:w="3136" w:type="dxa"/>
            <w:tcBorders>
              <w:right w:val="single" w:sz="4" w:space="0" w:color="auto"/>
            </w:tcBorders>
            <w:shd w:val="clear" w:color="auto" w:fill="BFBFBF"/>
          </w:tcPr>
          <w:p w14:paraId="66B567B1"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lastRenderedPageBreak/>
              <w:t>&gt;&gt; AGR</w:t>
            </w:r>
          </w:p>
        </w:tc>
        <w:tc>
          <w:tcPr>
            <w:tcW w:w="720" w:type="dxa"/>
            <w:tcBorders>
              <w:left w:val="single" w:sz="4" w:space="0" w:color="auto"/>
              <w:right w:val="single" w:sz="4" w:space="0" w:color="auto"/>
            </w:tcBorders>
            <w:shd w:val="clear" w:color="auto" w:fill="BFBFBF"/>
          </w:tcPr>
          <w:p w14:paraId="5857E164"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0-</w:t>
            </w:r>
            <w:r w:rsidRPr="00FC23D2">
              <w:rPr>
                <w:rFonts w:cs="Arial"/>
                <w:b/>
                <w:noProof/>
                <w:sz w:val="18"/>
                <w:szCs w:val="18"/>
                <w:lang w:val="bg-BG"/>
              </w:rPr>
              <w:t>2</w:t>
            </w:r>
          </w:p>
        </w:tc>
        <w:tc>
          <w:tcPr>
            <w:tcW w:w="3780" w:type="dxa"/>
            <w:tcBorders>
              <w:left w:val="single" w:sz="4" w:space="0" w:color="auto"/>
              <w:right w:val="single" w:sz="4" w:space="0" w:color="auto"/>
            </w:tcBorders>
            <w:shd w:val="clear" w:color="auto" w:fill="BFBFBF"/>
          </w:tcPr>
          <w:p w14:paraId="3E6EAF57" w14:textId="77777777" w:rsidR="005F76BA" w:rsidRPr="00FC23D2" w:rsidRDefault="005F76BA" w:rsidP="005F76BA">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Договор</w:t>
            </w:r>
          </w:p>
        </w:tc>
        <w:tc>
          <w:tcPr>
            <w:tcW w:w="900" w:type="dxa"/>
            <w:tcBorders>
              <w:left w:val="single" w:sz="4" w:space="0" w:color="auto"/>
              <w:right w:val="single" w:sz="4" w:space="0" w:color="auto"/>
            </w:tcBorders>
            <w:shd w:val="clear" w:color="auto" w:fill="BFBFBF"/>
          </w:tcPr>
          <w:p w14:paraId="374979AB"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sz w:val="18"/>
                <w:szCs w:val="18"/>
                <w:lang w:val="sk-SK"/>
              </w:rPr>
              <w:t>AGR</w:t>
            </w:r>
          </w:p>
        </w:tc>
        <w:tc>
          <w:tcPr>
            <w:tcW w:w="3938" w:type="dxa"/>
            <w:tcBorders>
              <w:left w:val="single" w:sz="4" w:space="0" w:color="auto"/>
              <w:right w:val="single" w:sz="4" w:space="0" w:color="auto"/>
            </w:tcBorders>
            <w:shd w:val="clear" w:color="auto" w:fill="BFBFBF"/>
          </w:tcPr>
          <w:p w14:paraId="18CD5F87" w14:textId="77777777" w:rsidR="005F76BA" w:rsidRPr="00FC23D2" w:rsidRDefault="005F76BA" w:rsidP="005F76BA">
            <w:pPr>
              <w:keepNext/>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19D67FAF" w14:textId="77777777" w:rsidR="005F76BA" w:rsidRPr="00FC23D2" w:rsidRDefault="005F76BA" w:rsidP="005F76BA">
            <w:pPr>
              <w:keepNext/>
              <w:spacing w:before="100" w:beforeAutospacing="1" w:after="100" w:afterAutospacing="1"/>
              <w:jc w:val="both"/>
              <w:rPr>
                <w:rFonts w:cs="Arial"/>
                <w:b/>
                <w:noProof/>
                <w:sz w:val="18"/>
                <w:szCs w:val="18"/>
                <w:lang w:val="sk-SK"/>
              </w:rPr>
            </w:pPr>
          </w:p>
        </w:tc>
      </w:tr>
      <w:tr w:rsidR="005F76BA" w:rsidRPr="00831B19" w14:paraId="39F7B078" w14:textId="77777777" w:rsidTr="00FD287F">
        <w:tc>
          <w:tcPr>
            <w:tcW w:w="3136" w:type="dxa"/>
          </w:tcPr>
          <w:p w14:paraId="263A0CA3"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AGREE_TYPE_ID</w:t>
            </w:r>
          </w:p>
        </w:tc>
        <w:tc>
          <w:tcPr>
            <w:tcW w:w="720" w:type="dxa"/>
          </w:tcPr>
          <w:p w14:paraId="1C039186"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4FF28005"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Вид на договора</w:t>
            </w:r>
          </w:p>
        </w:tc>
        <w:tc>
          <w:tcPr>
            <w:tcW w:w="900" w:type="dxa"/>
          </w:tcPr>
          <w:p w14:paraId="25261E74"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7431</w:t>
            </w:r>
          </w:p>
        </w:tc>
        <w:tc>
          <w:tcPr>
            <w:tcW w:w="3938" w:type="dxa"/>
          </w:tcPr>
          <w:p w14:paraId="426B0B6D"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sk-SK"/>
              </w:rPr>
              <w:t xml:space="preserve">11 - Информация за договора </w:t>
            </w:r>
            <w:r w:rsidRPr="00FE3C19">
              <w:rPr>
                <w:rFonts w:cs="Arial"/>
                <w:noProof/>
                <w:sz w:val="18"/>
                <w:szCs w:val="18"/>
                <w:lang w:val="bg-BG"/>
              </w:rPr>
              <w:t>за мрежови услуги</w:t>
            </w:r>
          </w:p>
          <w:p w14:paraId="1FA232C9" w14:textId="77777777" w:rsidR="005F76BA" w:rsidRPr="00FE3C19" w:rsidRDefault="005F76BA" w:rsidP="005F76BA">
            <w:pPr>
              <w:keepNext/>
              <w:spacing w:before="100" w:beforeAutospacing="1" w:after="100" w:afterAutospacing="1"/>
              <w:jc w:val="both"/>
              <w:rPr>
                <w:rFonts w:cs="Arial"/>
                <w:b/>
                <w:noProof/>
                <w:sz w:val="18"/>
                <w:szCs w:val="18"/>
                <w:lang w:val="bg-BG"/>
              </w:rPr>
            </w:pPr>
            <w:r w:rsidRPr="00FE3C19">
              <w:rPr>
                <w:rFonts w:cs="Arial"/>
                <w:noProof/>
                <w:sz w:val="18"/>
                <w:szCs w:val="18"/>
                <w:lang w:val="sk-SK"/>
              </w:rPr>
              <w:t>12 - Информация за договора</w:t>
            </w:r>
            <w:r w:rsidRPr="00FE3C19">
              <w:rPr>
                <w:rFonts w:cs="Arial"/>
                <w:noProof/>
                <w:sz w:val="18"/>
                <w:szCs w:val="18"/>
                <w:lang w:val="bg-BG"/>
              </w:rPr>
              <w:t xml:space="preserve"> за участие в балансираща група</w:t>
            </w:r>
          </w:p>
        </w:tc>
        <w:tc>
          <w:tcPr>
            <w:tcW w:w="1559" w:type="dxa"/>
          </w:tcPr>
          <w:p w14:paraId="2C8308DC" w14:textId="6A3CB82C" w:rsidR="005F76BA" w:rsidRPr="00292622" w:rsidRDefault="005F76BA" w:rsidP="005F76BA">
            <w:pPr>
              <w:keepNext/>
              <w:spacing w:before="100" w:beforeAutospacing="1" w:after="100" w:afterAutospacing="1"/>
              <w:jc w:val="both"/>
              <w:rPr>
                <w:rFonts w:cs="Arial"/>
                <w:noProof/>
                <w:sz w:val="18"/>
                <w:szCs w:val="18"/>
                <w:lang w:val="bg-BG"/>
              </w:rPr>
            </w:pPr>
            <w:r w:rsidRPr="00FE3C19">
              <w:rPr>
                <w:rFonts w:cs="Arial"/>
                <w:sz w:val="18"/>
                <w:szCs w:val="18"/>
                <w:lang w:val="sk-SK"/>
              </w:rPr>
              <w:t>101, 343</w:t>
            </w:r>
            <w:r w:rsidR="00292622">
              <w:rPr>
                <w:rFonts w:cs="Arial"/>
                <w:sz w:val="18"/>
                <w:szCs w:val="18"/>
                <w:lang w:val="bg-BG"/>
              </w:rPr>
              <w:t>, 433</w:t>
            </w:r>
          </w:p>
        </w:tc>
      </w:tr>
      <w:tr w:rsidR="005F76BA" w:rsidRPr="00831B19" w14:paraId="2472226C" w14:textId="77777777" w:rsidTr="00FD287F">
        <w:tc>
          <w:tcPr>
            <w:tcW w:w="3136" w:type="dxa"/>
          </w:tcPr>
          <w:p w14:paraId="6E39CF8C"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AGREE_TYPE_DESCRIPTION</w:t>
            </w:r>
          </w:p>
        </w:tc>
        <w:tc>
          <w:tcPr>
            <w:tcW w:w="720" w:type="dxa"/>
          </w:tcPr>
          <w:p w14:paraId="3ADC138A"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27E65B58"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Описание на договора</w:t>
            </w:r>
          </w:p>
        </w:tc>
        <w:tc>
          <w:tcPr>
            <w:tcW w:w="900" w:type="dxa"/>
          </w:tcPr>
          <w:p w14:paraId="4B4AFA03"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7433</w:t>
            </w:r>
          </w:p>
        </w:tc>
        <w:tc>
          <w:tcPr>
            <w:tcW w:w="3938" w:type="dxa"/>
          </w:tcPr>
          <w:p w14:paraId="16662407" w14:textId="77777777" w:rsidR="005F76BA" w:rsidRPr="00FE3C19" w:rsidRDefault="005F76BA" w:rsidP="005F76BA">
            <w:pPr>
              <w:keepNext/>
              <w:spacing w:before="100" w:beforeAutospacing="1" w:after="100" w:afterAutospacing="1"/>
              <w:jc w:val="both"/>
              <w:rPr>
                <w:rFonts w:cs="Arial"/>
                <w:b/>
                <w:noProof/>
                <w:sz w:val="18"/>
                <w:szCs w:val="18"/>
                <w:lang w:val="sk-SK"/>
              </w:rPr>
            </w:pPr>
            <w:r w:rsidRPr="00FE3C19">
              <w:rPr>
                <w:rFonts w:cs="Arial"/>
                <w:noProof/>
                <w:sz w:val="18"/>
                <w:szCs w:val="18"/>
                <w:lang w:val="bg-BG"/>
              </w:rPr>
              <w:t>За</w:t>
            </w:r>
            <w:r w:rsidRPr="00FE3C19">
              <w:rPr>
                <w:rFonts w:cs="Arial"/>
                <w:b/>
                <w:noProof/>
                <w:sz w:val="18"/>
                <w:szCs w:val="18"/>
                <w:lang w:val="sk-SK"/>
              </w:rPr>
              <w:t xml:space="preserve"> 11:</w:t>
            </w:r>
          </w:p>
          <w:p w14:paraId="6780D956"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b/>
                <w:sz w:val="18"/>
                <w:szCs w:val="18"/>
                <w:lang w:val="sk-SK"/>
              </w:rPr>
              <w:t>E0</w:t>
            </w:r>
            <w:r w:rsidRPr="00FE3C19">
              <w:rPr>
                <w:rFonts w:cs="Arial"/>
                <w:b/>
                <w:sz w:val="18"/>
                <w:szCs w:val="18"/>
                <w:lang w:val="bg-BG"/>
              </w:rPr>
              <w:t>9</w:t>
            </w:r>
            <w:r w:rsidRPr="00FE3C19">
              <w:rPr>
                <w:rFonts w:cs="Arial"/>
                <w:b/>
                <w:sz w:val="18"/>
                <w:szCs w:val="18"/>
                <w:lang w:val="sk-SK"/>
              </w:rPr>
              <w:t xml:space="preserve"> - </w:t>
            </w:r>
            <w:r w:rsidRPr="00FE3C19">
              <w:rPr>
                <w:rFonts w:cs="Arial"/>
                <w:sz w:val="18"/>
                <w:szCs w:val="18"/>
                <w:lang w:val="sk-SK"/>
              </w:rPr>
              <w:t xml:space="preserve">Договор между клиента и </w:t>
            </w:r>
            <w:r w:rsidRPr="00FE3C19">
              <w:rPr>
                <w:rFonts w:cs="Arial"/>
                <w:sz w:val="18"/>
                <w:szCs w:val="18"/>
                <w:lang w:val="bg-BG"/>
              </w:rPr>
              <w:t>ОРМ</w:t>
            </w:r>
            <w:r w:rsidRPr="00FE3C19">
              <w:rPr>
                <w:rFonts w:cs="Arial"/>
                <w:sz w:val="18"/>
                <w:szCs w:val="18"/>
                <w:lang w:val="sk-SK"/>
              </w:rPr>
              <w:t xml:space="preserve"> директно (</w:t>
            </w:r>
            <w:r w:rsidRPr="00FE3C19">
              <w:rPr>
                <w:rFonts w:cs="Arial"/>
                <w:sz w:val="18"/>
                <w:szCs w:val="18"/>
                <w:lang w:val="bg-BG"/>
              </w:rPr>
              <w:t xml:space="preserve">некомбиниран </w:t>
            </w:r>
            <w:r w:rsidRPr="00FE3C19">
              <w:rPr>
                <w:rFonts w:cs="Arial"/>
                <w:sz w:val="18"/>
                <w:szCs w:val="18"/>
                <w:lang w:val="sk-SK"/>
              </w:rPr>
              <w:t>договор)</w:t>
            </w:r>
          </w:p>
          <w:p w14:paraId="551EAC4E" w14:textId="77777777" w:rsidR="005F76BA" w:rsidRPr="00FE3C19" w:rsidRDefault="005F76BA" w:rsidP="005F76BA">
            <w:pPr>
              <w:keepNext/>
              <w:spacing w:before="100" w:beforeAutospacing="1" w:after="100" w:afterAutospacing="1"/>
              <w:jc w:val="both"/>
              <w:rPr>
                <w:rFonts w:cs="Arial"/>
                <w:sz w:val="18"/>
                <w:szCs w:val="18"/>
                <w:lang w:val="sk-SK"/>
              </w:rPr>
            </w:pPr>
            <w:r w:rsidRPr="00FE3C19">
              <w:rPr>
                <w:rFonts w:cs="Arial"/>
                <w:b/>
                <w:sz w:val="18"/>
                <w:szCs w:val="18"/>
                <w:lang w:val="sk-SK"/>
              </w:rPr>
              <w:t> E</w:t>
            </w:r>
            <w:r w:rsidRPr="00FE3C19">
              <w:rPr>
                <w:rFonts w:cs="Arial"/>
                <w:b/>
                <w:sz w:val="18"/>
                <w:szCs w:val="18"/>
                <w:lang w:val="bg-BG"/>
              </w:rPr>
              <w:t>10</w:t>
            </w:r>
            <w:r w:rsidRPr="00FE3C19">
              <w:rPr>
                <w:rFonts w:cs="Arial"/>
                <w:b/>
                <w:sz w:val="18"/>
                <w:szCs w:val="18"/>
                <w:lang w:val="sk-SK"/>
              </w:rPr>
              <w:t xml:space="preserve"> - </w:t>
            </w:r>
            <w:r w:rsidRPr="00FE3C19">
              <w:rPr>
                <w:rFonts w:cs="Arial"/>
                <w:sz w:val="18"/>
                <w:szCs w:val="18"/>
                <w:lang w:val="sk-SK"/>
              </w:rPr>
              <w:t xml:space="preserve">Договор между доставчик и </w:t>
            </w:r>
            <w:r w:rsidRPr="00FE3C19">
              <w:rPr>
                <w:rFonts w:cs="Arial"/>
                <w:sz w:val="18"/>
                <w:szCs w:val="18"/>
                <w:lang w:val="bg-BG"/>
              </w:rPr>
              <w:t>ОРМ</w:t>
            </w:r>
            <w:r w:rsidRPr="00FE3C19">
              <w:rPr>
                <w:rFonts w:cs="Arial"/>
                <w:sz w:val="18"/>
                <w:szCs w:val="18"/>
                <w:lang w:val="sk-SK"/>
              </w:rPr>
              <w:t xml:space="preserve"> (</w:t>
            </w:r>
            <w:r w:rsidRPr="00FE3C19">
              <w:rPr>
                <w:rFonts w:cs="Arial"/>
                <w:sz w:val="18"/>
                <w:szCs w:val="18"/>
                <w:lang w:val="bg-BG"/>
              </w:rPr>
              <w:t xml:space="preserve">комбиниран </w:t>
            </w:r>
            <w:r w:rsidRPr="00FE3C19">
              <w:rPr>
                <w:rFonts w:cs="Arial"/>
                <w:sz w:val="18"/>
                <w:szCs w:val="18"/>
                <w:lang w:val="sk-SK"/>
              </w:rPr>
              <w:t>договор)</w:t>
            </w:r>
          </w:p>
          <w:p w14:paraId="14C5140A" w14:textId="77777777" w:rsidR="005F76BA" w:rsidRPr="00FE3C19" w:rsidRDefault="005F76BA" w:rsidP="005F76BA">
            <w:pPr>
              <w:keepNext/>
              <w:spacing w:before="100" w:beforeAutospacing="1" w:after="100" w:afterAutospacing="1"/>
              <w:jc w:val="both"/>
              <w:rPr>
                <w:rFonts w:cs="Arial"/>
                <w:b/>
                <w:noProof/>
                <w:sz w:val="18"/>
                <w:szCs w:val="18"/>
                <w:lang w:val="sk-SK"/>
              </w:rPr>
            </w:pPr>
            <w:r w:rsidRPr="00FE3C19">
              <w:rPr>
                <w:rFonts w:cs="Arial"/>
                <w:noProof/>
                <w:sz w:val="18"/>
                <w:szCs w:val="18"/>
                <w:lang w:val="bg-BG"/>
              </w:rPr>
              <w:t>За</w:t>
            </w:r>
            <w:r w:rsidRPr="00FE3C19">
              <w:rPr>
                <w:rFonts w:cs="Arial"/>
                <w:b/>
                <w:noProof/>
                <w:sz w:val="18"/>
                <w:szCs w:val="18"/>
                <w:lang w:val="sk-SK"/>
              </w:rPr>
              <w:t xml:space="preserve"> 12:</w:t>
            </w:r>
          </w:p>
          <w:p w14:paraId="679E8618"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b/>
                <w:sz w:val="18"/>
                <w:szCs w:val="18"/>
                <w:lang w:val="sk-SK"/>
              </w:rPr>
              <w:t xml:space="preserve">E05 – </w:t>
            </w:r>
            <w:r w:rsidRPr="00FE3C19">
              <w:rPr>
                <w:rFonts w:cs="Arial"/>
                <w:sz w:val="18"/>
                <w:szCs w:val="18"/>
                <w:lang w:val="bg-BG"/>
              </w:rPr>
              <w:t>Непряк член на балансиращата група</w:t>
            </w:r>
          </w:p>
          <w:p w14:paraId="478B24FA" w14:textId="77777777" w:rsidR="005F76BA" w:rsidRPr="00FE3C19" w:rsidRDefault="005F76BA" w:rsidP="005F76BA">
            <w:pPr>
              <w:keepNext/>
              <w:spacing w:before="100" w:beforeAutospacing="1" w:after="100" w:afterAutospacing="1"/>
              <w:jc w:val="both"/>
              <w:rPr>
                <w:rFonts w:cs="Arial"/>
                <w:sz w:val="18"/>
                <w:szCs w:val="18"/>
                <w:lang w:val="sk-SK"/>
              </w:rPr>
            </w:pPr>
            <w:r w:rsidRPr="00FE3C19">
              <w:rPr>
                <w:rFonts w:cs="Arial"/>
                <w:b/>
                <w:sz w:val="18"/>
                <w:szCs w:val="18"/>
                <w:lang w:val="sk-SK"/>
              </w:rPr>
              <w:t xml:space="preserve">E06 - </w:t>
            </w:r>
            <w:r w:rsidRPr="00FE3C19">
              <w:rPr>
                <w:rFonts w:cs="Arial"/>
                <w:sz w:val="18"/>
                <w:szCs w:val="18"/>
                <w:lang w:val="bg-BG"/>
              </w:rPr>
              <w:t>Пряк член на балансиращата група</w:t>
            </w:r>
          </w:p>
          <w:p w14:paraId="401677FE" w14:textId="77777777" w:rsidR="005F76BA" w:rsidRPr="00FE3C19" w:rsidRDefault="005F76BA" w:rsidP="005F76BA">
            <w:pPr>
              <w:keepNext/>
              <w:spacing w:before="100" w:beforeAutospacing="1" w:after="100" w:afterAutospacing="1"/>
              <w:jc w:val="both"/>
              <w:rPr>
                <w:rFonts w:cs="Arial"/>
                <w:i/>
                <w:sz w:val="18"/>
                <w:szCs w:val="18"/>
                <w:lang w:val="bg-BG"/>
              </w:rPr>
            </w:pPr>
            <w:r w:rsidRPr="00FE3C19">
              <w:rPr>
                <w:rFonts w:cs="Arial"/>
                <w:i/>
                <w:sz w:val="18"/>
                <w:szCs w:val="18"/>
                <w:lang w:val="bg-BG"/>
              </w:rPr>
              <w:t xml:space="preserve">(Комбинацията от два </w:t>
            </w:r>
            <w:r w:rsidRPr="00FE3C19">
              <w:rPr>
                <w:rFonts w:cs="Arial"/>
                <w:i/>
                <w:sz w:val="18"/>
                <w:szCs w:val="18"/>
                <w:lang w:val="sk-SK"/>
              </w:rPr>
              <w:t xml:space="preserve">AGR </w:t>
            </w:r>
            <w:r w:rsidRPr="00FE3C19">
              <w:rPr>
                <w:rFonts w:cs="Arial"/>
                <w:i/>
                <w:sz w:val="18"/>
                <w:szCs w:val="18"/>
                <w:lang w:val="bg-BG"/>
              </w:rPr>
              <w:t>сегмента със следните стойности в сегментите с номера 7431 и 7433,  съответно 11-Е10 и 12-Е06 е непозволена).</w:t>
            </w:r>
          </w:p>
        </w:tc>
        <w:tc>
          <w:tcPr>
            <w:tcW w:w="1559" w:type="dxa"/>
          </w:tcPr>
          <w:p w14:paraId="390617B3" w14:textId="0FFA95F3" w:rsidR="005F76BA" w:rsidRPr="009162B7" w:rsidRDefault="005F76BA" w:rsidP="005F76BA">
            <w:pPr>
              <w:keepNext/>
              <w:spacing w:before="100" w:beforeAutospacing="1" w:after="100" w:afterAutospacing="1"/>
              <w:jc w:val="both"/>
              <w:rPr>
                <w:rFonts w:cs="Arial"/>
                <w:noProof/>
                <w:sz w:val="18"/>
                <w:szCs w:val="18"/>
                <w:lang w:val="bg-BG"/>
              </w:rPr>
            </w:pPr>
            <w:r w:rsidRPr="00FE3C19">
              <w:rPr>
                <w:rFonts w:cs="Arial"/>
                <w:sz w:val="18"/>
                <w:szCs w:val="18"/>
                <w:lang w:val="sk-SK"/>
              </w:rPr>
              <w:t>101, 343</w:t>
            </w:r>
            <w:r w:rsidR="00292622">
              <w:rPr>
                <w:rFonts w:cs="Arial"/>
                <w:sz w:val="18"/>
                <w:szCs w:val="18"/>
                <w:lang w:val="bg-BG"/>
              </w:rPr>
              <w:t>, 433</w:t>
            </w:r>
          </w:p>
          <w:p w14:paraId="39C8125B" w14:textId="77777777" w:rsidR="005F76BA" w:rsidRPr="00FE3C19" w:rsidRDefault="005F76BA" w:rsidP="005F76BA">
            <w:pPr>
              <w:keepNext/>
              <w:spacing w:before="100" w:beforeAutospacing="1" w:after="100" w:afterAutospacing="1"/>
              <w:jc w:val="both"/>
              <w:rPr>
                <w:rFonts w:cs="Arial"/>
                <w:noProof/>
                <w:sz w:val="18"/>
                <w:szCs w:val="18"/>
                <w:lang w:val="sk-SK"/>
              </w:rPr>
            </w:pPr>
          </w:p>
          <w:p w14:paraId="4B750F37" w14:textId="77777777" w:rsidR="005F76BA" w:rsidRDefault="005F76BA" w:rsidP="005F76BA">
            <w:pPr>
              <w:keepNext/>
              <w:spacing w:before="100" w:beforeAutospacing="1" w:after="100" w:afterAutospacing="1"/>
              <w:jc w:val="both"/>
              <w:rPr>
                <w:rFonts w:cs="Arial"/>
                <w:noProof/>
                <w:sz w:val="18"/>
                <w:szCs w:val="18"/>
                <w:lang w:val="bg-BG"/>
              </w:rPr>
            </w:pPr>
          </w:p>
          <w:p w14:paraId="64D588DF" w14:textId="77777777" w:rsidR="003A32F4" w:rsidRDefault="003A32F4" w:rsidP="005F76BA">
            <w:pPr>
              <w:keepNext/>
              <w:spacing w:before="100" w:beforeAutospacing="1" w:after="100" w:afterAutospacing="1"/>
              <w:jc w:val="both"/>
              <w:rPr>
                <w:rFonts w:cs="Arial"/>
                <w:noProof/>
                <w:sz w:val="18"/>
                <w:szCs w:val="18"/>
                <w:lang w:val="bg-BG"/>
              </w:rPr>
            </w:pPr>
          </w:p>
          <w:p w14:paraId="6EF0AF52" w14:textId="1F48AF6D" w:rsidR="00CC6826" w:rsidRDefault="00CC6826" w:rsidP="00CC6826">
            <w:pPr>
              <w:spacing w:after="0"/>
              <w:jc w:val="both"/>
              <w:rPr>
                <w:rFonts w:cs="Arial"/>
                <w:sz w:val="18"/>
                <w:szCs w:val="18"/>
                <w:lang w:val="sk-SK"/>
              </w:rPr>
            </w:pPr>
            <w:r w:rsidRPr="00FE3C19">
              <w:rPr>
                <w:rFonts w:cs="Arial"/>
                <w:sz w:val="18"/>
                <w:szCs w:val="18"/>
                <w:lang w:val="sk-SK"/>
              </w:rPr>
              <w:t>101, 343</w:t>
            </w:r>
            <w:r>
              <w:rPr>
                <w:rFonts w:cs="Arial"/>
                <w:sz w:val="18"/>
                <w:szCs w:val="18"/>
                <w:lang w:val="sk-SK"/>
              </w:rPr>
              <w:t xml:space="preserve">, </w:t>
            </w:r>
            <w:r w:rsidR="00292622">
              <w:rPr>
                <w:rFonts w:cs="Arial"/>
                <w:sz w:val="18"/>
                <w:szCs w:val="18"/>
                <w:lang w:val="bg-BG"/>
              </w:rPr>
              <w:t xml:space="preserve">433, </w:t>
            </w:r>
            <w:r>
              <w:rPr>
                <w:rFonts w:cs="Arial"/>
                <w:sz w:val="18"/>
                <w:szCs w:val="18"/>
                <w:lang w:val="sk-SK"/>
              </w:rPr>
              <w:t>406</w:t>
            </w:r>
          </w:p>
          <w:p w14:paraId="2282D49A" w14:textId="77777777" w:rsidR="00CC6826" w:rsidRDefault="00CC6826" w:rsidP="00CC6826">
            <w:pPr>
              <w:spacing w:after="0"/>
              <w:jc w:val="both"/>
              <w:rPr>
                <w:rFonts w:cs="Arial"/>
                <w:sz w:val="20"/>
                <w:szCs w:val="20"/>
              </w:rPr>
            </w:pPr>
          </w:p>
          <w:p w14:paraId="1022DC82" w14:textId="77777777" w:rsidR="003A32F4" w:rsidRPr="00FE3C19" w:rsidRDefault="003A32F4" w:rsidP="005F76BA">
            <w:pPr>
              <w:keepNext/>
              <w:spacing w:before="100" w:beforeAutospacing="1" w:after="100" w:afterAutospacing="1"/>
              <w:jc w:val="both"/>
              <w:rPr>
                <w:rFonts w:cs="Arial"/>
                <w:noProof/>
                <w:sz w:val="18"/>
                <w:szCs w:val="18"/>
                <w:lang w:val="bg-BG"/>
              </w:rPr>
            </w:pPr>
          </w:p>
        </w:tc>
      </w:tr>
      <w:tr w:rsidR="005F76BA" w:rsidRPr="00831B19" w14:paraId="606B3758" w14:textId="77777777" w:rsidTr="00FD287F">
        <w:tc>
          <w:tcPr>
            <w:tcW w:w="3136" w:type="dxa"/>
          </w:tcPr>
          <w:p w14:paraId="499F4FBE"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AGREE_TYPE_AGENCY</w:t>
            </w:r>
          </w:p>
        </w:tc>
        <w:tc>
          <w:tcPr>
            <w:tcW w:w="720" w:type="dxa"/>
          </w:tcPr>
          <w:p w14:paraId="7FC302F0"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7754A5FF"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Pr>
          <w:p w14:paraId="05712EBD"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Pr>
          <w:p w14:paraId="621AA8F4" w14:textId="77777777" w:rsidR="005F76BA" w:rsidRPr="00F94FF9" w:rsidRDefault="005F76BA" w:rsidP="005F76BA">
            <w:pPr>
              <w:keepNext/>
              <w:spacing w:before="100" w:beforeAutospacing="1" w:after="100" w:afterAutospacing="1"/>
              <w:jc w:val="both"/>
              <w:rPr>
                <w:rFonts w:cs="Arial"/>
                <w:noProof/>
                <w:sz w:val="18"/>
                <w:szCs w:val="18"/>
                <w:lang w:val="en-US"/>
              </w:rPr>
            </w:pPr>
            <w:r w:rsidRPr="00FE3C19">
              <w:rPr>
                <w:rFonts w:cs="Arial"/>
                <w:b/>
                <w:noProof/>
                <w:sz w:val="18"/>
                <w:szCs w:val="18"/>
                <w:lang w:val="sk-SK"/>
              </w:rPr>
              <w:t>260</w:t>
            </w:r>
            <w:r w:rsidRPr="00FE3C19">
              <w:rPr>
                <w:rFonts w:cs="Arial"/>
                <w:noProof/>
                <w:sz w:val="18"/>
                <w:szCs w:val="18"/>
                <w:lang w:val="sk-SK"/>
              </w:rPr>
              <w:t xml:space="preserve"> </w:t>
            </w:r>
          </w:p>
        </w:tc>
        <w:tc>
          <w:tcPr>
            <w:tcW w:w="1559" w:type="dxa"/>
          </w:tcPr>
          <w:p w14:paraId="33D07D7F" w14:textId="4E00F954" w:rsidR="005F76BA" w:rsidRPr="00A978A6" w:rsidRDefault="005F76BA" w:rsidP="005F76BA">
            <w:pPr>
              <w:keepNext/>
              <w:spacing w:before="100" w:beforeAutospacing="1" w:after="100" w:afterAutospacing="1"/>
              <w:jc w:val="both"/>
              <w:rPr>
                <w:rFonts w:cs="Arial"/>
                <w:noProof/>
                <w:sz w:val="18"/>
                <w:szCs w:val="18"/>
                <w:lang w:val="bg-BG"/>
              </w:rPr>
            </w:pPr>
            <w:r w:rsidRPr="00FE3C19">
              <w:rPr>
                <w:rFonts w:cs="Arial"/>
                <w:sz w:val="18"/>
                <w:szCs w:val="18"/>
                <w:lang w:val="sk-SK"/>
              </w:rPr>
              <w:t>101, 343</w:t>
            </w:r>
            <w:r w:rsidR="00CC6826">
              <w:rPr>
                <w:rFonts w:cs="Arial"/>
                <w:sz w:val="18"/>
                <w:szCs w:val="18"/>
                <w:lang w:val="sk-SK"/>
              </w:rPr>
              <w:t xml:space="preserve">, </w:t>
            </w:r>
            <w:r w:rsidR="00A21CB2">
              <w:rPr>
                <w:rFonts w:cs="Arial"/>
                <w:sz w:val="18"/>
                <w:szCs w:val="18"/>
                <w:lang w:val="bg-BG"/>
              </w:rPr>
              <w:t xml:space="preserve">433, </w:t>
            </w:r>
            <w:r w:rsidR="00CC6826">
              <w:rPr>
                <w:rFonts w:cs="Arial"/>
                <w:sz w:val="18"/>
                <w:szCs w:val="18"/>
                <w:lang w:val="sk-SK"/>
              </w:rPr>
              <w:t>406</w:t>
            </w:r>
          </w:p>
        </w:tc>
      </w:tr>
      <w:tr w:rsidR="005F76BA" w:rsidRPr="00831B19" w14:paraId="13D58010" w14:textId="77777777" w:rsidTr="00FD287F">
        <w:tc>
          <w:tcPr>
            <w:tcW w:w="3136" w:type="dxa"/>
          </w:tcPr>
          <w:p w14:paraId="0C370C61" w14:textId="1A938B3F" w:rsidR="005F76BA" w:rsidRPr="00FE3C19" w:rsidRDefault="005F76BA" w:rsidP="005F76BA">
            <w:pPr>
              <w:keepNext/>
              <w:spacing w:before="100" w:beforeAutospacing="1" w:after="100" w:afterAutospacing="1"/>
              <w:jc w:val="both"/>
              <w:rPr>
                <w:rFonts w:cs="Arial"/>
                <w:noProof/>
                <w:sz w:val="18"/>
                <w:szCs w:val="18"/>
                <w:lang w:val="en-US"/>
              </w:rPr>
            </w:pPr>
          </w:p>
        </w:tc>
        <w:tc>
          <w:tcPr>
            <w:tcW w:w="720" w:type="dxa"/>
          </w:tcPr>
          <w:p w14:paraId="36E29DCF" w14:textId="2951C130" w:rsidR="005F76BA" w:rsidRPr="00FE3C19" w:rsidRDefault="005F76BA" w:rsidP="005F76BA">
            <w:pPr>
              <w:keepNext/>
              <w:spacing w:before="100" w:beforeAutospacing="1" w:after="100" w:afterAutospacing="1"/>
              <w:jc w:val="both"/>
              <w:rPr>
                <w:rFonts w:cs="Arial"/>
                <w:noProof/>
                <w:sz w:val="18"/>
                <w:szCs w:val="18"/>
                <w:lang w:val="sk-SK"/>
              </w:rPr>
            </w:pPr>
          </w:p>
        </w:tc>
        <w:tc>
          <w:tcPr>
            <w:tcW w:w="3780" w:type="dxa"/>
          </w:tcPr>
          <w:p w14:paraId="2ECCED5C" w14:textId="406D04FC" w:rsidR="005F76BA" w:rsidRPr="00FE3C19" w:rsidRDefault="005F76BA" w:rsidP="005F76BA">
            <w:pPr>
              <w:keepNext/>
              <w:spacing w:before="100" w:beforeAutospacing="1" w:after="100" w:afterAutospacing="1"/>
              <w:jc w:val="both"/>
              <w:rPr>
                <w:rFonts w:cs="Arial"/>
                <w:noProof/>
                <w:sz w:val="18"/>
                <w:szCs w:val="18"/>
                <w:lang w:val="bg-BG"/>
              </w:rPr>
            </w:pPr>
          </w:p>
        </w:tc>
        <w:tc>
          <w:tcPr>
            <w:tcW w:w="900" w:type="dxa"/>
          </w:tcPr>
          <w:p w14:paraId="06BAB020" w14:textId="0EB1C51F" w:rsidR="005F76BA" w:rsidRPr="00FE3C19" w:rsidRDefault="005F76BA" w:rsidP="005F76BA">
            <w:pPr>
              <w:keepNext/>
              <w:spacing w:before="100" w:beforeAutospacing="1" w:after="100" w:afterAutospacing="1"/>
              <w:jc w:val="both"/>
              <w:rPr>
                <w:rFonts w:cs="Arial"/>
                <w:noProof/>
                <w:sz w:val="18"/>
                <w:szCs w:val="18"/>
                <w:lang w:val="sk-SK"/>
              </w:rPr>
            </w:pPr>
          </w:p>
        </w:tc>
        <w:tc>
          <w:tcPr>
            <w:tcW w:w="3938" w:type="dxa"/>
          </w:tcPr>
          <w:p w14:paraId="43037CF6" w14:textId="5F1B49CD" w:rsidR="005F76BA" w:rsidRPr="00FE3C19" w:rsidRDefault="005F76BA" w:rsidP="005F76BA">
            <w:pPr>
              <w:keepNext/>
              <w:spacing w:before="100" w:beforeAutospacing="1" w:after="100" w:afterAutospacing="1"/>
              <w:jc w:val="both"/>
              <w:rPr>
                <w:rFonts w:cs="Arial"/>
                <w:noProof/>
                <w:sz w:val="18"/>
                <w:szCs w:val="18"/>
                <w:lang w:val="bg-BG"/>
              </w:rPr>
            </w:pPr>
          </w:p>
        </w:tc>
        <w:tc>
          <w:tcPr>
            <w:tcW w:w="1559" w:type="dxa"/>
          </w:tcPr>
          <w:p w14:paraId="77DDD230" w14:textId="5371364C" w:rsidR="005F76BA" w:rsidRPr="00FE3C19" w:rsidRDefault="005F76BA" w:rsidP="005F76BA">
            <w:pPr>
              <w:keepNext/>
              <w:spacing w:before="100" w:beforeAutospacing="1" w:after="100" w:afterAutospacing="1"/>
              <w:jc w:val="both"/>
              <w:rPr>
                <w:rFonts w:cs="Arial"/>
                <w:sz w:val="18"/>
                <w:szCs w:val="18"/>
                <w:lang w:val="sk-SK"/>
              </w:rPr>
            </w:pPr>
          </w:p>
        </w:tc>
      </w:tr>
      <w:tr w:rsidR="005F76BA" w:rsidRPr="00831B19" w14:paraId="2CFD37BB" w14:textId="77777777" w:rsidTr="00FD287F">
        <w:tc>
          <w:tcPr>
            <w:tcW w:w="3136" w:type="dxa"/>
            <w:tcBorders>
              <w:right w:val="single" w:sz="4" w:space="0" w:color="auto"/>
            </w:tcBorders>
            <w:shd w:val="clear" w:color="auto" w:fill="BFBFBF"/>
          </w:tcPr>
          <w:p w14:paraId="009EACC6"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&gt;&gt; CCI</w:t>
            </w:r>
          </w:p>
        </w:tc>
        <w:tc>
          <w:tcPr>
            <w:tcW w:w="720" w:type="dxa"/>
            <w:tcBorders>
              <w:left w:val="single" w:sz="4" w:space="0" w:color="auto"/>
              <w:right w:val="single" w:sz="4" w:space="0" w:color="auto"/>
            </w:tcBorders>
            <w:shd w:val="clear" w:color="auto" w:fill="BFBFBF"/>
          </w:tcPr>
          <w:p w14:paraId="6256DBEE" w14:textId="393CF36D"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0-</w:t>
            </w:r>
            <w:r w:rsidR="00AA44C7">
              <w:rPr>
                <w:rFonts w:cs="Arial"/>
                <w:b/>
                <w:noProof/>
                <w:sz w:val="18"/>
                <w:szCs w:val="18"/>
                <w:lang w:val="bg-BG"/>
              </w:rPr>
              <w:t>13</w:t>
            </w:r>
          </w:p>
        </w:tc>
        <w:tc>
          <w:tcPr>
            <w:tcW w:w="3780" w:type="dxa"/>
            <w:tcBorders>
              <w:left w:val="single" w:sz="4" w:space="0" w:color="auto"/>
              <w:right w:val="single" w:sz="4" w:space="0" w:color="auto"/>
            </w:tcBorders>
            <w:shd w:val="clear" w:color="auto" w:fill="BFBFBF"/>
          </w:tcPr>
          <w:p w14:paraId="3940158D" w14:textId="77777777" w:rsidR="005F76BA" w:rsidRPr="00FC23D2" w:rsidRDefault="005F76BA" w:rsidP="005F76BA">
            <w:pPr>
              <w:keepNext/>
              <w:spacing w:before="100" w:beforeAutospacing="1" w:after="100" w:afterAutospacing="1"/>
              <w:jc w:val="both"/>
              <w:rPr>
                <w:rFonts w:cs="Arial"/>
                <w:b/>
                <w:noProof/>
                <w:sz w:val="18"/>
                <w:szCs w:val="18"/>
                <w:lang w:val="bg-BG"/>
              </w:rPr>
            </w:pPr>
            <w:r w:rsidRPr="00FC23D2">
              <w:rPr>
                <w:rFonts w:cs="Arial"/>
                <w:b/>
                <w:sz w:val="18"/>
                <w:szCs w:val="18"/>
                <w:lang w:val="bg-BG"/>
              </w:rPr>
              <w:t>Детайли</w:t>
            </w:r>
          </w:p>
        </w:tc>
        <w:tc>
          <w:tcPr>
            <w:tcW w:w="900" w:type="dxa"/>
            <w:tcBorders>
              <w:left w:val="single" w:sz="4" w:space="0" w:color="auto"/>
              <w:right w:val="single" w:sz="4" w:space="0" w:color="auto"/>
            </w:tcBorders>
            <w:shd w:val="clear" w:color="auto" w:fill="BFBFBF"/>
          </w:tcPr>
          <w:p w14:paraId="6A878A3A"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sz w:val="18"/>
                <w:szCs w:val="18"/>
                <w:lang w:val="sk-SK"/>
              </w:rPr>
              <w:t>CCI</w:t>
            </w:r>
          </w:p>
        </w:tc>
        <w:tc>
          <w:tcPr>
            <w:tcW w:w="3938" w:type="dxa"/>
            <w:tcBorders>
              <w:left w:val="single" w:sz="4" w:space="0" w:color="auto"/>
              <w:right w:val="single" w:sz="4" w:space="0" w:color="auto"/>
            </w:tcBorders>
            <w:shd w:val="clear" w:color="auto" w:fill="BFBFBF"/>
          </w:tcPr>
          <w:p w14:paraId="6CCEC243" w14:textId="77777777" w:rsidR="005F76BA" w:rsidRPr="00FC23D2" w:rsidRDefault="005F76BA" w:rsidP="005F76BA">
            <w:pPr>
              <w:keepNext/>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52FF7375" w14:textId="77777777" w:rsidR="005F76BA" w:rsidRPr="00FC23D2" w:rsidRDefault="005F76BA" w:rsidP="005F76BA">
            <w:pPr>
              <w:keepNext/>
              <w:spacing w:before="100" w:beforeAutospacing="1" w:after="100" w:afterAutospacing="1"/>
              <w:jc w:val="both"/>
              <w:rPr>
                <w:rFonts w:cs="Arial"/>
                <w:b/>
                <w:noProof/>
                <w:sz w:val="18"/>
                <w:szCs w:val="18"/>
                <w:lang w:val="sk-SK"/>
              </w:rPr>
            </w:pPr>
          </w:p>
        </w:tc>
      </w:tr>
      <w:tr w:rsidR="005F76BA" w:rsidRPr="00831B19" w14:paraId="7D958B9B" w14:textId="77777777" w:rsidTr="00FD287F">
        <w:tc>
          <w:tcPr>
            <w:tcW w:w="3136" w:type="dxa"/>
          </w:tcPr>
          <w:p w14:paraId="094FCDD0" w14:textId="77777777" w:rsidR="005F76BA" w:rsidRPr="00FE3C19" w:rsidRDefault="005F76BA" w:rsidP="005F76BA">
            <w:pPr>
              <w:keepNext/>
              <w:keepLines/>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CHARACTERISTIC_ID</w:t>
            </w:r>
          </w:p>
        </w:tc>
        <w:tc>
          <w:tcPr>
            <w:tcW w:w="720" w:type="dxa"/>
          </w:tcPr>
          <w:p w14:paraId="559765F9" w14:textId="77777777" w:rsidR="005F76BA" w:rsidRPr="00FE3C19" w:rsidRDefault="005F76BA" w:rsidP="005F76BA">
            <w:pPr>
              <w:keepNext/>
              <w:keepLines/>
              <w:spacing w:before="100" w:beforeAutospacing="1" w:after="100" w:afterAutospacing="1"/>
              <w:jc w:val="both"/>
              <w:rPr>
                <w:rFonts w:cs="Arial"/>
                <w:noProof/>
                <w:sz w:val="18"/>
                <w:szCs w:val="18"/>
                <w:lang w:val="sk-SK"/>
              </w:rPr>
            </w:pPr>
            <w:r w:rsidRPr="00FE3C19">
              <w:rPr>
                <w:rFonts w:cs="Arial"/>
                <w:noProof/>
                <w:sz w:val="18"/>
                <w:szCs w:val="18"/>
                <w:lang w:val="sk-SK"/>
              </w:rPr>
              <w:t>17</w:t>
            </w:r>
          </w:p>
        </w:tc>
        <w:tc>
          <w:tcPr>
            <w:tcW w:w="3780" w:type="dxa"/>
          </w:tcPr>
          <w:p w14:paraId="2C2FF140" w14:textId="77777777" w:rsidR="005F76BA" w:rsidRPr="00FE3C19" w:rsidRDefault="005F76BA" w:rsidP="005F76BA">
            <w:pPr>
              <w:keepNext/>
              <w:keepLines/>
              <w:spacing w:before="100" w:beforeAutospacing="1" w:after="100" w:afterAutospacing="1"/>
              <w:jc w:val="both"/>
              <w:rPr>
                <w:rFonts w:cs="Arial"/>
                <w:noProof/>
                <w:sz w:val="18"/>
                <w:szCs w:val="18"/>
                <w:lang w:val="bg-BG"/>
              </w:rPr>
            </w:pPr>
            <w:r w:rsidRPr="00FE3C19">
              <w:rPr>
                <w:rFonts w:cs="Arial"/>
                <w:noProof/>
                <w:sz w:val="18"/>
                <w:szCs w:val="18"/>
                <w:lang w:val="bg-BG"/>
              </w:rPr>
              <w:t>Код на характеристиката</w:t>
            </w:r>
          </w:p>
        </w:tc>
        <w:tc>
          <w:tcPr>
            <w:tcW w:w="900" w:type="dxa"/>
          </w:tcPr>
          <w:p w14:paraId="4646FE64" w14:textId="77777777" w:rsidR="005F76BA" w:rsidRPr="00FE3C19" w:rsidRDefault="005F76BA" w:rsidP="005F76BA">
            <w:pPr>
              <w:keepNext/>
              <w:keepLines/>
              <w:spacing w:before="100" w:beforeAutospacing="1" w:after="100" w:afterAutospacing="1"/>
              <w:jc w:val="both"/>
              <w:rPr>
                <w:rFonts w:cs="Arial"/>
                <w:noProof/>
                <w:sz w:val="18"/>
                <w:szCs w:val="18"/>
                <w:lang w:val="sk-SK"/>
              </w:rPr>
            </w:pPr>
            <w:r w:rsidRPr="00FE3C19">
              <w:rPr>
                <w:rFonts w:cs="Arial"/>
                <w:noProof/>
                <w:sz w:val="18"/>
                <w:szCs w:val="18"/>
                <w:lang w:val="sk-SK"/>
              </w:rPr>
              <w:t>7037</w:t>
            </w:r>
          </w:p>
        </w:tc>
        <w:tc>
          <w:tcPr>
            <w:tcW w:w="3938" w:type="dxa"/>
          </w:tcPr>
          <w:p w14:paraId="2C9A0983" w14:textId="14627301" w:rsidR="005F76BA" w:rsidRPr="00FE3C19" w:rsidRDefault="005F76BA" w:rsidP="005F76BA">
            <w:pPr>
              <w:keepNext/>
              <w:keepLines/>
              <w:spacing w:before="100" w:beforeAutospacing="1" w:after="100" w:afterAutospacing="1"/>
              <w:jc w:val="both"/>
              <w:rPr>
                <w:rFonts w:cs="Arial"/>
                <w:sz w:val="18"/>
                <w:szCs w:val="18"/>
                <w:lang w:val="bg-BG"/>
              </w:rPr>
            </w:pPr>
            <w:r w:rsidRPr="00FE3C19">
              <w:rPr>
                <w:rFonts w:cs="Arial"/>
                <w:b/>
                <w:sz w:val="18"/>
                <w:szCs w:val="18"/>
                <w:lang w:val="sk-SK"/>
              </w:rPr>
              <w:t xml:space="preserve">E01 </w:t>
            </w:r>
            <w:r w:rsidRPr="00FE3C19">
              <w:rPr>
                <w:rFonts w:cs="Arial"/>
                <w:sz w:val="18"/>
                <w:szCs w:val="18"/>
                <w:lang w:val="sk-SK"/>
              </w:rPr>
              <w:t>–</w:t>
            </w:r>
            <w:r w:rsidRPr="00FE3C19">
              <w:rPr>
                <w:rFonts w:cs="Arial"/>
                <w:b/>
                <w:sz w:val="18"/>
                <w:szCs w:val="18"/>
                <w:lang w:val="sk-SK"/>
              </w:rPr>
              <w:t xml:space="preserve"> </w:t>
            </w:r>
            <w:r w:rsidRPr="00FE3C19">
              <w:rPr>
                <w:rFonts w:cs="Arial"/>
                <w:sz w:val="18"/>
                <w:szCs w:val="18"/>
                <w:lang w:val="bg-BG"/>
              </w:rPr>
              <w:t xml:space="preserve">Код за </w:t>
            </w:r>
            <w:r w:rsidR="00CD4BC3" w:rsidRPr="00CD4BC3">
              <w:rPr>
                <w:rFonts w:cs="Arial"/>
                <w:sz w:val="18"/>
                <w:szCs w:val="18"/>
                <w:lang w:val="bg-BG"/>
              </w:rPr>
              <w:t>Типове профили</w:t>
            </w:r>
          </w:p>
          <w:p w14:paraId="2C6BAF7F" w14:textId="1FE2A1BE" w:rsidR="005F76BA" w:rsidRPr="00FE3C19" w:rsidRDefault="005F76BA" w:rsidP="005F76BA">
            <w:pPr>
              <w:keepNext/>
              <w:keepLines/>
              <w:spacing w:before="100" w:beforeAutospacing="1" w:after="100" w:afterAutospacing="1"/>
              <w:jc w:val="both"/>
              <w:rPr>
                <w:rFonts w:cs="Arial"/>
                <w:noProof/>
                <w:sz w:val="18"/>
                <w:szCs w:val="18"/>
                <w:lang w:val="bg-BG"/>
              </w:rPr>
            </w:pPr>
            <w:r w:rsidRPr="00FE3C19">
              <w:rPr>
                <w:rFonts w:cs="Arial"/>
                <w:b/>
                <w:sz w:val="18"/>
                <w:szCs w:val="18"/>
                <w:lang w:val="sk-SK"/>
              </w:rPr>
              <w:t>E03</w:t>
            </w:r>
            <w:r w:rsidRPr="00FE3C19">
              <w:rPr>
                <w:rFonts w:cs="Arial"/>
                <w:sz w:val="18"/>
                <w:szCs w:val="18"/>
                <w:lang w:val="sk-SK"/>
              </w:rPr>
              <w:t xml:space="preserve"> – </w:t>
            </w:r>
            <w:r w:rsidRPr="00FE3C19">
              <w:rPr>
                <w:rFonts w:cs="Arial"/>
                <w:noProof/>
                <w:sz w:val="18"/>
                <w:szCs w:val="18"/>
                <w:lang w:val="sk-SK"/>
              </w:rPr>
              <w:t xml:space="preserve">Код за </w:t>
            </w:r>
            <w:r w:rsidR="00CD4BC3" w:rsidRPr="00CD4BC3">
              <w:rPr>
                <w:rFonts w:cs="Arial"/>
                <w:noProof/>
                <w:sz w:val="18"/>
                <w:szCs w:val="18"/>
                <w:lang w:val="sk-SK"/>
              </w:rPr>
              <w:t>Ниво на напрежение на ТИ</w:t>
            </w:r>
          </w:p>
          <w:p w14:paraId="766E3C2F" w14:textId="77777777" w:rsidR="00F112B7" w:rsidRDefault="005F76BA" w:rsidP="005F76BA">
            <w:pPr>
              <w:keepNext/>
              <w:keepLines/>
              <w:spacing w:before="100" w:beforeAutospacing="1" w:after="100" w:afterAutospacing="1"/>
              <w:jc w:val="both"/>
              <w:rPr>
                <w:rFonts w:cs="Arial"/>
                <w:sz w:val="18"/>
                <w:szCs w:val="18"/>
                <w:lang w:val="bg-BG"/>
              </w:rPr>
            </w:pPr>
            <w:r w:rsidRPr="00FE3C19">
              <w:rPr>
                <w:rFonts w:cs="Arial"/>
                <w:b/>
                <w:sz w:val="18"/>
                <w:szCs w:val="18"/>
                <w:lang w:val="sk-SK"/>
              </w:rPr>
              <w:t>E08</w:t>
            </w:r>
            <w:r w:rsidRPr="00FE3C19">
              <w:rPr>
                <w:rFonts w:cs="Arial"/>
                <w:sz w:val="18"/>
                <w:szCs w:val="18"/>
                <w:lang w:val="sk-SK"/>
              </w:rPr>
              <w:t xml:space="preserve"> –</w:t>
            </w:r>
            <w:r w:rsidRPr="00FE3C19">
              <w:rPr>
                <w:rFonts w:cs="Arial"/>
                <w:b/>
                <w:sz w:val="18"/>
                <w:szCs w:val="18"/>
                <w:lang w:val="sk-SK"/>
              </w:rPr>
              <w:t xml:space="preserve"> </w:t>
            </w:r>
            <w:r w:rsidRPr="00FE3C19">
              <w:rPr>
                <w:rFonts w:cs="Arial"/>
                <w:sz w:val="18"/>
                <w:szCs w:val="18"/>
                <w:lang w:val="sk-SK"/>
              </w:rPr>
              <w:t xml:space="preserve">Код за </w:t>
            </w:r>
            <w:r w:rsidR="00CD4BC3" w:rsidRPr="00CD4BC3">
              <w:rPr>
                <w:rFonts w:cs="Arial"/>
                <w:sz w:val="18"/>
                <w:szCs w:val="18"/>
                <w:lang w:val="bg-BG"/>
              </w:rPr>
              <w:t>Тип на измерването</w:t>
            </w:r>
          </w:p>
          <w:p w14:paraId="21685DF4" w14:textId="27620533" w:rsidR="005F76BA" w:rsidRPr="00FE3C19" w:rsidRDefault="005F76BA" w:rsidP="005F76BA">
            <w:pPr>
              <w:keepNext/>
              <w:keepLines/>
              <w:spacing w:before="100" w:beforeAutospacing="1" w:after="100" w:afterAutospacing="1"/>
              <w:jc w:val="both"/>
              <w:rPr>
                <w:rFonts w:cs="Arial"/>
                <w:sz w:val="18"/>
                <w:szCs w:val="18"/>
                <w:lang w:val="bg-BG"/>
              </w:rPr>
            </w:pPr>
            <w:r w:rsidRPr="00FE3C19">
              <w:rPr>
                <w:rFonts w:cs="Arial"/>
                <w:b/>
                <w:sz w:val="18"/>
                <w:szCs w:val="18"/>
                <w:lang w:val="sk-SK"/>
              </w:rPr>
              <w:t xml:space="preserve">E12 </w:t>
            </w:r>
            <w:r w:rsidRPr="00FE3C19">
              <w:rPr>
                <w:rFonts w:cs="Arial"/>
                <w:sz w:val="18"/>
                <w:szCs w:val="18"/>
                <w:lang w:val="sk-SK"/>
              </w:rPr>
              <w:t>–</w:t>
            </w:r>
            <w:r w:rsidRPr="00FE3C19">
              <w:rPr>
                <w:rFonts w:cs="Arial"/>
                <w:b/>
                <w:sz w:val="18"/>
                <w:szCs w:val="18"/>
                <w:lang w:val="sk-SK"/>
              </w:rPr>
              <w:t xml:space="preserve"> </w:t>
            </w:r>
            <w:r w:rsidRPr="00FE3C19">
              <w:rPr>
                <w:rFonts w:cs="Arial"/>
                <w:sz w:val="18"/>
                <w:szCs w:val="18"/>
                <w:lang w:val="sk-SK"/>
              </w:rPr>
              <w:t xml:space="preserve">Код за </w:t>
            </w:r>
            <w:r w:rsidR="00CD4BC3" w:rsidRPr="00CD4BC3">
              <w:rPr>
                <w:rFonts w:cs="Arial"/>
                <w:sz w:val="18"/>
                <w:szCs w:val="18"/>
                <w:lang w:val="sk-SK"/>
              </w:rPr>
              <w:t>Тип ТИ</w:t>
            </w:r>
          </w:p>
          <w:p w14:paraId="3BE91FED" w14:textId="4B611936" w:rsidR="005F76BA" w:rsidRPr="00CD4BC3" w:rsidRDefault="005F76BA" w:rsidP="005F76BA">
            <w:pPr>
              <w:keepNext/>
              <w:keepLines/>
              <w:spacing w:before="100" w:beforeAutospacing="1" w:after="100" w:afterAutospacing="1"/>
              <w:jc w:val="both"/>
              <w:rPr>
                <w:rFonts w:cs="Arial"/>
                <w:sz w:val="18"/>
                <w:szCs w:val="18"/>
                <w:lang w:val="bg-BG"/>
              </w:rPr>
            </w:pPr>
            <w:r w:rsidRPr="00FE3C19">
              <w:rPr>
                <w:rFonts w:cs="Arial"/>
                <w:b/>
                <w:sz w:val="18"/>
                <w:szCs w:val="18"/>
                <w:lang w:val="sk-SK"/>
              </w:rPr>
              <w:t>E15</w:t>
            </w:r>
            <w:r w:rsidRPr="00FE3C19">
              <w:rPr>
                <w:rFonts w:cs="Arial"/>
                <w:sz w:val="18"/>
                <w:szCs w:val="18"/>
                <w:lang w:val="sk-SK"/>
              </w:rPr>
              <w:t xml:space="preserve"> </w:t>
            </w:r>
            <w:r w:rsidR="00C85C0F" w:rsidRPr="00FE3C19">
              <w:rPr>
                <w:rFonts w:cs="Arial"/>
                <w:sz w:val="18"/>
                <w:szCs w:val="18"/>
                <w:lang w:val="sk-SK"/>
              </w:rPr>
              <w:t>–</w:t>
            </w:r>
            <w:r w:rsidRPr="00FE3C19">
              <w:rPr>
                <w:rFonts w:cs="Arial"/>
                <w:sz w:val="18"/>
                <w:szCs w:val="18"/>
                <w:lang w:val="bg-BG"/>
              </w:rPr>
              <w:t xml:space="preserve"> </w:t>
            </w:r>
            <w:r w:rsidR="00CD4BC3">
              <w:rPr>
                <w:rFonts w:cs="Arial"/>
                <w:sz w:val="18"/>
                <w:szCs w:val="18"/>
                <w:lang w:val="bg-BG"/>
              </w:rPr>
              <w:t xml:space="preserve">Код за </w:t>
            </w:r>
            <w:r w:rsidR="00CD4BC3" w:rsidRPr="00CD4BC3">
              <w:rPr>
                <w:rFonts w:cs="Arial"/>
                <w:sz w:val="18"/>
                <w:szCs w:val="18"/>
                <w:lang w:val="bg-BG"/>
              </w:rPr>
              <w:t>Състояние на връзката / Прекъсване на доставката</w:t>
            </w:r>
          </w:p>
          <w:p w14:paraId="797A891B" w14:textId="0FF5BCEF" w:rsidR="005F76BA" w:rsidRPr="00FE3C19" w:rsidRDefault="005F76BA" w:rsidP="005F76BA">
            <w:pPr>
              <w:keepNext/>
              <w:keepLines/>
              <w:spacing w:before="100" w:beforeAutospacing="1" w:after="100" w:afterAutospacing="1"/>
              <w:jc w:val="both"/>
              <w:rPr>
                <w:rFonts w:cs="Arial"/>
                <w:sz w:val="18"/>
                <w:szCs w:val="18"/>
                <w:lang w:val="bg-BG"/>
              </w:rPr>
            </w:pPr>
            <w:r w:rsidRPr="00FE3C19">
              <w:rPr>
                <w:rFonts w:cs="Arial"/>
                <w:b/>
                <w:sz w:val="18"/>
                <w:szCs w:val="18"/>
                <w:lang w:val="sk-SK"/>
              </w:rPr>
              <w:t>221</w:t>
            </w:r>
            <w:r w:rsidRPr="00FE3C19">
              <w:rPr>
                <w:rFonts w:cs="Arial"/>
                <w:sz w:val="18"/>
                <w:szCs w:val="18"/>
                <w:lang w:val="sk-SK"/>
              </w:rPr>
              <w:t xml:space="preserve"> – </w:t>
            </w:r>
            <w:r w:rsidR="00CD4BC3">
              <w:rPr>
                <w:rFonts w:cs="Arial"/>
                <w:sz w:val="18"/>
                <w:szCs w:val="18"/>
                <w:lang w:val="bg-BG"/>
              </w:rPr>
              <w:t xml:space="preserve">Код за </w:t>
            </w:r>
            <w:r w:rsidRPr="00FE3C19">
              <w:rPr>
                <w:rFonts w:cs="Arial"/>
                <w:sz w:val="18"/>
                <w:szCs w:val="18"/>
                <w:lang w:val="bg-BG"/>
              </w:rPr>
              <w:t>Предоставена</w:t>
            </w:r>
            <w:r w:rsidRPr="00FE3C19">
              <w:rPr>
                <w:rFonts w:cs="Arial"/>
                <w:sz w:val="18"/>
                <w:szCs w:val="18"/>
                <w:lang w:val="sk-SK"/>
              </w:rPr>
              <w:t xml:space="preserve"> мощност</w:t>
            </w:r>
          </w:p>
          <w:p w14:paraId="6CEAD1FC" w14:textId="2FA2B1D5" w:rsidR="005F76BA" w:rsidRPr="00FE3C19" w:rsidRDefault="005F76BA" w:rsidP="005F76BA">
            <w:pPr>
              <w:keepLines/>
              <w:spacing w:before="100" w:beforeAutospacing="1" w:after="100" w:afterAutospacing="1"/>
              <w:jc w:val="both"/>
              <w:rPr>
                <w:rFonts w:cs="Arial"/>
                <w:sz w:val="18"/>
                <w:szCs w:val="18"/>
                <w:lang w:val="bg-BG"/>
              </w:rPr>
            </w:pPr>
            <w:r w:rsidRPr="00FE3C19">
              <w:rPr>
                <w:rFonts w:cs="Arial"/>
                <w:b/>
                <w:sz w:val="18"/>
                <w:szCs w:val="18"/>
                <w:lang w:val="bg-BG"/>
              </w:rPr>
              <w:t>780</w:t>
            </w:r>
            <w:r w:rsidRPr="00FE3C19">
              <w:rPr>
                <w:rFonts w:cs="Arial"/>
                <w:sz w:val="18"/>
                <w:szCs w:val="18"/>
                <w:lang w:val="sk-SK"/>
              </w:rPr>
              <w:t xml:space="preserve"> – </w:t>
            </w:r>
            <w:r w:rsidR="00CD4BC3">
              <w:rPr>
                <w:rFonts w:cs="Arial"/>
                <w:sz w:val="18"/>
                <w:szCs w:val="18"/>
                <w:lang w:val="bg-BG"/>
              </w:rPr>
              <w:t xml:space="preserve">Код за </w:t>
            </w:r>
            <w:r w:rsidRPr="00FE3C19">
              <w:rPr>
                <w:rFonts w:cs="Arial"/>
                <w:sz w:val="18"/>
                <w:szCs w:val="18"/>
                <w:lang w:val="bg-BG"/>
              </w:rPr>
              <w:t>Тарифи</w:t>
            </w:r>
          </w:p>
          <w:p w14:paraId="07869016" w14:textId="77777777" w:rsidR="005F76BA" w:rsidRPr="00FE3C19" w:rsidRDefault="005F76BA" w:rsidP="005F76BA">
            <w:pPr>
              <w:keepLines/>
              <w:spacing w:before="100" w:beforeAutospacing="1" w:after="100" w:afterAutospacing="1"/>
              <w:jc w:val="both"/>
              <w:rPr>
                <w:rFonts w:cs="Arial"/>
                <w:sz w:val="18"/>
                <w:szCs w:val="18"/>
                <w:lang w:val="bg-BG"/>
              </w:rPr>
            </w:pPr>
            <w:r w:rsidRPr="00FE3C19">
              <w:rPr>
                <w:rFonts w:cs="Arial"/>
                <w:b/>
                <w:sz w:val="18"/>
                <w:szCs w:val="18"/>
                <w:lang w:val="bg-BG"/>
              </w:rPr>
              <w:t>790</w:t>
            </w:r>
            <w:r w:rsidRPr="00FE3C19">
              <w:rPr>
                <w:rFonts w:cs="Arial"/>
                <w:sz w:val="18"/>
                <w:szCs w:val="18"/>
                <w:lang w:val="sk-SK"/>
              </w:rPr>
              <w:t xml:space="preserve"> – </w:t>
            </w:r>
            <w:r w:rsidRPr="00FE3C19">
              <w:rPr>
                <w:rFonts w:cs="Arial"/>
                <w:sz w:val="18"/>
                <w:szCs w:val="18"/>
                <w:lang w:val="bg-BG"/>
              </w:rPr>
              <w:t>Токоограничител в A</w:t>
            </w:r>
          </w:p>
          <w:p w14:paraId="0158167B" w14:textId="67111B5C" w:rsidR="005F76BA" w:rsidRDefault="005F76BA" w:rsidP="005F76BA">
            <w:pPr>
              <w:keepLines/>
              <w:spacing w:before="100" w:beforeAutospacing="1" w:after="100" w:afterAutospacing="1"/>
              <w:jc w:val="both"/>
              <w:rPr>
                <w:rFonts w:cs="Arial"/>
                <w:sz w:val="18"/>
                <w:szCs w:val="18"/>
                <w:lang w:val="bg-BG"/>
              </w:rPr>
            </w:pPr>
            <w:r w:rsidRPr="008773B1">
              <w:rPr>
                <w:rFonts w:cs="Arial"/>
                <w:b/>
                <w:sz w:val="18"/>
                <w:szCs w:val="18"/>
                <w:lang w:val="sk-SK"/>
              </w:rPr>
              <w:t>882</w:t>
            </w:r>
            <w:r w:rsidRPr="00FE3C19">
              <w:rPr>
                <w:rFonts w:cs="Arial"/>
                <w:sz w:val="18"/>
                <w:szCs w:val="18"/>
                <w:lang w:val="sk-SK"/>
              </w:rPr>
              <w:t>–</w:t>
            </w:r>
            <w:r w:rsidR="00C85C0F">
              <w:rPr>
                <w:rFonts w:cs="Arial"/>
                <w:sz w:val="18"/>
                <w:szCs w:val="18"/>
                <w:lang w:val="sk-SK"/>
              </w:rPr>
              <w:t xml:space="preserve"> </w:t>
            </w:r>
            <w:r w:rsidRPr="00FE3C19">
              <w:rPr>
                <w:rFonts w:cs="Arial"/>
                <w:sz w:val="18"/>
                <w:szCs w:val="18"/>
                <w:lang w:val="bg-BG"/>
              </w:rPr>
              <w:t>Код</w:t>
            </w:r>
            <w:r w:rsidRPr="00FE3C19">
              <w:rPr>
                <w:rFonts w:cs="Arial"/>
                <w:sz w:val="18"/>
                <w:szCs w:val="18"/>
                <w:lang w:val="sk-SK"/>
              </w:rPr>
              <w:t xml:space="preserve"> </w:t>
            </w:r>
            <w:r w:rsidRPr="00FE3C19">
              <w:rPr>
                <w:rFonts w:cs="Arial"/>
                <w:sz w:val="18"/>
                <w:szCs w:val="18"/>
                <w:lang w:val="bg-BG"/>
              </w:rPr>
              <w:t xml:space="preserve">Основание за гаранция на доставката </w:t>
            </w:r>
            <w:r w:rsidRPr="002D1222">
              <w:rPr>
                <w:rFonts w:cs="Arial"/>
                <w:sz w:val="18"/>
                <w:szCs w:val="18"/>
                <w:lang w:val="bg-BG"/>
              </w:rPr>
              <w:t xml:space="preserve"> (</w:t>
            </w:r>
            <w:r>
              <w:rPr>
                <w:rFonts w:cs="Arial"/>
                <w:sz w:val="18"/>
                <w:szCs w:val="18"/>
                <w:lang w:val="bg-BG"/>
              </w:rPr>
              <w:t>задължително и за 411</w:t>
            </w:r>
            <w:r w:rsidRPr="002D1222">
              <w:rPr>
                <w:rFonts w:cs="Arial"/>
                <w:sz w:val="18"/>
                <w:szCs w:val="18"/>
                <w:lang w:val="bg-BG"/>
              </w:rPr>
              <w:t>)</w:t>
            </w:r>
          </w:p>
          <w:p w14:paraId="0F5CDD79" w14:textId="67D2A84D" w:rsidR="00C85C0F" w:rsidRDefault="00C85C0F" w:rsidP="00C85C0F">
            <w:pPr>
              <w:keepLines/>
              <w:spacing w:before="100" w:beforeAutospacing="1" w:after="100" w:afterAutospacing="1"/>
              <w:jc w:val="both"/>
              <w:rPr>
                <w:rFonts w:cs="Arial"/>
                <w:sz w:val="18"/>
                <w:szCs w:val="18"/>
                <w:lang w:val="bg-BG"/>
              </w:rPr>
            </w:pPr>
            <w:r w:rsidRPr="002B21B9">
              <w:rPr>
                <w:rFonts w:cs="Arial"/>
                <w:b/>
                <w:sz w:val="18"/>
                <w:szCs w:val="18"/>
                <w:lang w:val="bg-BG"/>
              </w:rPr>
              <w:t>BC</w:t>
            </w:r>
            <w:r w:rsidRPr="0087333F">
              <w:rPr>
                <w:rFonts w:cs="Arial"/>
                <w:sz w:val="18"/>
                <w:szCs w:val="18"/>
                <w:lang w:val="bg-BG"/>
              </w:rPr>
              <w:t xml:space="preserve"> </w:t>
            </w:r>
            <w:r w:rsidRPr="00FE3C19">
              <w:rPr>
                <w:rFonts w:cs="Arial"/>
                <w:sz w:val="18"/>
                <w:szCs w:val="18"/>
                <w:lang w:val="sk-SK"/>
              </w:rPr>
              <w:t>–</w:t>
            </w:r>
            <w:r>
              <w:rPr>
                <w:rFonts w:cs="Arial"/>
                <w:sz w:val="18"/>
                <w:szCs w:val="18"/>
                <w:lang w:val="sk-SK"/>
              </w:rPr>
              <w:t xml:space="preserve"> </w:t>
            </w:r>
            <w:r>
              <w:rPr>
                <w:rFonts w:cs="Arial"/>
                <w:sz w:val="18"/>
                <w:szCs w:val="18"/>
                <w:lang w:val="bg-BG"/>
              </w:rPr>
              <w:t xml:space="preserve"> Код за Категория </w:t>
            </w:r>
            <w:r w:rsidR="00CD4BC3">
              <w:rPr>
                <w:rFonts w:cs="Arial"/>
                <w:sz w:val="18"/>
                <w:szCs w:val="18"/>
                <w:lang w:val="bg-BG"/>
              </w:rPr>
              <w:t>ф</w:t>
            </w:r>
            <w:r>
              <w:rPr>
                <w:rFonts w:cs="Arial"/>
                <w:sz w:val="18"/>
                <w:szCs w:val="18"/>
                <w:lang w:val="bg-BG"/>
              </w:rPr>
              <w:t>актуриране</w:t>
            </w:r>
          </w:p>
          <w:p w14:paraId="546CE0DE" w14:textId="0D282C76" w:rsidR="00C85C0F" w:rsidRDefault="00C85C0F" w:rsidP="00C85C0F">
            <w:pPr>
              <w:keepLines/>
              <w:spacing w:before="100" w:beforeAutospacing="1" w:after="100" w:afterAutospacing="1"/>
              <w:jc w:val="both"/>
              <w:rPr>
                <w:rFonts w:cs="Arial"/>
                <w:sz w:val="18"/>
                <w:szCs w:val="18"/>
                <w:lang w:val="bg-BG"/>
              </w:rPr>
            </w:pPr>
            <w:r w:rsidRPr="002B21B9">
              <w:rPr>
                <w:rFonts w:cs="Arial"/>
                <w:b/>
                <w:sz w:val="18"/>
                <w:szCs w:val="18"/>
                <w:lang w:val="en-US"/>
              </w:rPr>
              <w:t>TI</w:t>
            </w:r>
            <w:r w:rsidRPr="0087333F">
              <w:rPr>
                <w:rFonts w:cs="Arial"/>
                <w:sz w:val="18"/>
                <w:szCs w:val="18"/>
                <w:lang w:val="bg-BG"/>
              </w:rPr>
              <w:t xml:space="preserve"> </w:t>
            </w:r>
            <w:r w:rsidRPr="00FE3C19">
              <w:rPr>
                <w:rFonts w:cs="Arial"/>
                <w:sz w:val="18"/>
                <w:szCs w:val="18"/>
                <w:lang w:val="sk-SK"/>
              </w:rPr>
              <w:t>–</w:t>
            </w:r>
            <w:r>
              <w:rPr>
                <w:rFonts w:cs="Arial"/>
                <w:sz w:val="18"/>
                <w:szCs w:val="18"/>
                <w:lang w:val="sk-SK"/>
              </w:rPr>
              <w:t xml:space="preserve"> </w:t>
            </w:r>
            <w:r>
              <w:rPr>
                <w:rFonts w:cs="Arial"/>
                <w:sz w:val="18"/>
                <w:szCs w:val="18"/>
                <w:lang w:val="bg-BG"/>
              </w:rPr>
              <w:t xml:space="preserve">Код за Фактуриране пренос </w:t>
            </w:r>
            <w:proofErr w:type="gramStart"/>
            <w:r w:rsidR="00EF6656">
              <w:rPr>
                <w:rFonts w:cs="Arial"/>
                <w:sz w:val="18"/>
                <w:szCs w:val="18"/>
                <w:lang w:val="bg-BG"/>
              </w:rPr>
              <w:t xml:space="preserve">през  </w:t>
            </w:r>
            <w:r w:rsidR="00EF6656" w:rsidRPr="009E2FCD">
              <w:rPr>
                <w:rFonts w:cs="Arial"/>
                <w:sz w:val="18"/>
                <w:szCs w:val="18"/>
                <w:lang w:val="bg-BG"/>
              </w:rPr>
              <w:t>електроразпределителната</w:t>
            </w:r>
            <w:proofErr w:type="gramEnd"/>
            <w:r w:rsidR="00EF6656" w:rsidRPr="009E2FCD">
              <w:rPr>
                <w:rFonts w:cs="Arial"/>
                <w:sz w:val="18"/>
                <w:szCs w:val="18"/>
                <w:lang w:val="bg-BG"/>
              </w:rPr>
              <w:t xml:space="preserve"> мрежа</w:t>
            </w:r>
          </w:p>
          <w:p w14:paraId="1E9C460A" w14:textId="77777777" w:rsidR="002674C6" w:rsidRDefault="002674C6" w:rsidP="00C85C0F">
            <w:pPr>
              <w:keepLines/>
              <w:spacing w:before="100" w:beforeAutospacing="1" w:after="100" w:afterAutospacing="1"/>
              <w:jc w:val="both"/>
              <w:rPr>
                <w:rFonts w:cs="Arial"/>
                <w:sz w:val="18"/>
                <w:szCs w:val="18"/>
                <w:lang w:val="bg-BG"/>
              </w:rPr>
            </w:pPr>
            <w:r w:rsidRPr="002B21B9">
              <w:rPr>
                <w:rFonts w:cs="Arial"/>
                <w:b/>
                <w:sz w:val="18"/>
                <w:szCs w:val="18"/>
                <w:lang w:val="en-US"/>
              </w:rPr>
              <w:t>AI</w:t>
            </w:r>
            <w:r w:rsidRPr="002674C6">
              <w:rPr>
                <w:rFonts w:cs="Arial"/>
                <w:sz w:val="18"/>
                <w:szCs w:val="18"/>
                <w:lang w:val="bg-BG"/>
              </w:rPr>
              <w:t xml:space="preserve"> </w:t>
            </w:r>
            <w:r>
              <w:rPr>
                <w:rFonts w:cs="Arial"/>
                <w:sz w:val="18"/>
                <w:szCs w:val="18"/>
                <w:lang w:val="bg-BG"/>
              </w:rPr>
              <w:t xml:space="preserve">– Код за </w:t>
            </w:r>
            <w:r w:rsidRPr="0087333F">
              <w:rPr>
                <w:rFonts w:cs="Arial"/>
                <w:sz w:val="18"/>
                <w:szCs w:val="18"/>
                <w:lang w:val="bg-BG"/>
              </w:rPr>
              <w:t>Фактуриране достъп до електроразпределителната мрежа</w:t>
            </w:r>
          </w:p>
          <w:p w14:paraId="50523FE2" w14:textId="11DFBFF0" w:rsidR="00CA21D9" w:rsidRPr="00CA21D9" w:rsidRDefault="002674C6" w:rsidP="00C85C0F">
            <w:pPr>
              <w:keepLines/>
              <w:spacing w:before="100" w:beforeAutospacing="1" w:after="100" w:afterAutospacing="1"/>
              <w:jc w:val="both"/>
              <w:rPr>
                <w:rFonts w:cs="Arial"/>
                <w:sz w:val="18"/>
                <w:szCs w:val="18"/>
                <w:lang w:val="bg-BG"/>
              </w:rPr>
            </w:pPr>
            <w:r w:rsidRPr="002B21B9">
              <w:rPr>
                <w:rFonts w:cs="Arial"/>
                <w:b/>
                <w:sz w:val="18"/>
                <w:szCs w:val="18"/>
                <w:lang w:val="en-US"/>
              </w:rPr>
              <w:t>RI</w:t>
            </w:r>
            <w:r w:rsidRPr="0087333F">
              <w:rPr>
                <w:rFonts w:cs="Arial"/>
                <w:sz w:val="18"/>
                <w:szCs w:val="18"/>
                <w:lang w:val="bg-BG"/>
              </w:rPr>
              <w:t xml:space="preserve"> </w:t>
            </w:r>
            <w:r>
              <w:rPr>
                <w:rFonts w:cs="Arial"/>
                <w:sz w:val="18"/>
                <w:szCs w:val="18"/>
                <w:lang w:val="bg-BG"/>
              </w:rPr>
              <w:t>–</w:t>
            </w:r>
            <w:r w:rsidRPr="0087333F">
              <w:rPr>
                <w:rFonts w:cs="Arial"/>
                <w:sz w:val="18"/>
                <w:szCs w:val="18"/>
                <w:lang w:val="bg-BG"/>
              </w:rPr>
              <w:t xml:space="preserve"> </w:t>
            </w:r>
            <w:r>
              <w:rPr>
                <w:rFonts w:cs="Arial"/>
                <w:sz w:val="18"/>
                <w:szCs w:val="18"/>
                <w:lang w:val="bg-BG"/>
              </w:rPr>
              <w:t xml:space="preserve">Код за </w:t>
            </w:r>
            <w:r w:rsidRPr="0087333F">
              <w:rPr>
                <w:rFonts w:cs="Arial"/>
                <w:sz w:val="18"/>
                <w:szCs w:val="18"/>
                <w:lang w:val="bg-BG"/>
              </w:rPr>
              <w:t>Фактуриране надбавка за реактивна енергия</w:t>
            </w:r>
          </w:p>
        </w:tc>
        <w:tc>
          <w:tcPr>
            <w:tcW w:w="1559" w:type="dxa"/>
          </w:tcPr>
          <w:p w14:paraId="7E699B29" w14:textId="2DF1F35B" w:rsidR="005F76BA" w:rsidRDefault="005F76BA" w:rsidP="005F76BA">
            <w:pPr>
              <w:keepNext/>
              <w:spacing w:before="100" w:beforeAutospacing="1" w:after="100" w:afterAutospacing="1"/>
              <w:jc w:val="both"/>
              <w:rPr>
                <w:rFonts w:cs="Arial"/>
                <w:sz w:val="18"/>
                <w:szCs w:val="18"/>
                <w:lang w:val="en-US"/>
              </w:rPr>
            </w:pPr>
            <w:r w:rsidRPr="00FE3C19">
              <w:rPr>
                <w:rFonts w:cs="Arial"/>
                <w:sz w:val="18"/>
                <w:szCs w:val="18"/>
                <w:lang w:val="bg-BG"/>
              </w:rPr>
              <w:t xml:space="preserve">343, </w:t>
            </w:r>
            <w:r w:rsidR="001D20ED">
              <w:rPr>
                <w:rFonts w:cs="Arial"/>
                <w:sz w:val="18"/>
                <w:szCs w:val="18"/>
                <w:lang w:val="bg-BG"/>
              </w:rPr>
              <w:t xml:space="preserve">433, </w:t>
            </w:r>
            <w:r w:rsidRPr="00FE3C19">
              <w:rPr>
                <w:rFonts w:cs="Arial"/>
                <w:sz w:val="18"/>
                <w:szCs w:val="18"/>
                <w:lang w:val="bg-BG"/>
              </w:rPr>
              <w:t>523</w:t>
            </w:r>
          </w:p>
          <w:p w14:paraId="347280D6" w14:textId="4020EBDE" w:rsidR="00CC6826" w:rsidRPr="001D20ED" w:rsidRDefault="00CC6826" w:rsidP="00CC6826">
            <w:pPr>
              <w:spacing w:after="0"/>
              <w:jc w:val="both"/>
              <w:rPr>
                <w:rFonts w:cs="Arial"/>
                <w:sz w:val="18"/>
                <w:szCs w:val="18"/>
                <w:lang w:val="bg-BG" w:eastAsia="bg-BG"/>
              </w:rPr>
            </w:pPr>
            <w:r w:rsidRPr="00ED44D8">
              <w:rPr>
                <w:rFonts w:cs="Arial"/>
                <w:sz w:val="18"/>
                <w:szCs w:val="18"/>
              </w:rPr>
              <w:t>343</w:t>
            </w:r>
            <w:r w:rsidR="001D20ED">
              <w:rPr>
                <w:rFonts w:cs="Arial"/>
                <w:sz w:val="18"/>
                <w:szCs w:val="18"/>
                <w:lang w:val="bg-BG"/>
              </w:rPr>
              <w:t>, 433</w:t>
            </w:r>
          </w:p>
          <w:p w14:paraId="27C55ED8" w14:textId="77777777" w:rsidR="00CC6826" w:rsidRPr="00ED44D8" w:rsidRDefault="00CC6826" w:rsidP="00CC6826">
            <w:pPr>
              <w:spacing w:after="0"/>
              <w:jc w:val="both"/>
              <w:rPr>
                <w:rFonts w:cs="Arial"/>
                <w:sz w:val="18"/>
                <w:szCs w:val="18"/>
              </w:rPr>
            </w:pPr>
          </w:p>
          <w:p w14:paraId="59D45AC9" w14:textId="6E1C4953" w:rsidR="00CC6826" w:rsidRPr="001D20ED" w:rsidRDefault="00CC6826" w:rsidP="00CC6826">
            <w:pPr>
              <w:spacing w:after="0"/>
              <w:jc w:val="both"/>
              <w:rPr>
                <w:rFonts w:cs="Arial"/>
                <w:sz w:val="18"/>
                <w:szCs w:val="18"/>
                <w:lang w:val="bg-BG" w:eastAsia="bg-BG"/>
              </w:rPr>
            </w:pPr>
            <w:r w:rsidRPr="00ED44D8">
              <w:rPr>
                <w:rFonts w:cs="Arial"/>
                <w:sz w:val="18"/>
                <w:szCs w:val="18"/>
              </w:rPr>
              <w:t>343</w:t>
            </w:r>
            <w:r w:rsidR="001D20ED">
              <w:rPr>
                <w:rFonts w:cs="Arial"/>
                <w:sz w:val="18"/>
                <w:szCs w:val="18"/>
                <w:lang w:val="bg-BG"/>
              </w:rPr>
              <w:t>, 433</w:t>
            </w:r>
          </w:p>
          <w:p w14:paraId="603B22FC" w14:textId="77777777" w:rsidR="00F112B7" w:rsidRDefault="00F112B7" w:rsidP="00F112B7">
            <w:pPr>
              <w:spacing w:after="0"/>
              <w:jc w:val="both"/>
              <w:rPr>
                <w:rFonts w:cs="Arial"/>
                <w:sz w:val="18"/>
                <w:szCs w:val="18"/>
              </w:rPr>
            </w:pPr>
          </w:p>
          <w:p w14:paraId="140F65BE" w14:textId="77777777" w:rsidR="00F112B7" w:rsidRDefault="00F112B7" w:rsidP="00F112B7">
            <w:pPr>
              <w:spacing w:after="0"/>
              <w:jc w:val="both"/>
              <w:rPr>
                <w:rFonts w:cs="Arial"/>
                <w:sz w:val="18"/>
                <w:szCs w:val="18"/>
              </w:rPr>
            </w:pPr>
          </w:p>
          <w:p w14:paraId="5A85C458" w14:textId="57B9F596" w:rsidR="00F112B7" w:rsidRPr="001D20ED" w:rsidRDefault="00F112B7" w:rsidP="00F112B7">
            <w:pPr>
              <w:spacing w:after="0"/>
              <w:jc w:val="both"/>
              <w:rPr>
                <w:rFonts w:cs="Arial"/>
                <w:sz w:val="18"/>
                <w:szCs w:val="18"/>
                <w:lang w:val="bg-BG" w:eastAsia="bg-BG"/>
              </w:rPr>
            </w:pPr>
            <w:r w:rsidRPr="00ED44D8">
              <w:rPr>
                <w:rFonts w:cs="Arial"/>
                <w:sz w:val="18"/>
                <w:szCs w:val="18"/>
              </w:rPr>
              <w:t>343</w:t>
            </w:r>
            <w:r>
              <w:rPr>
                <w:rFonts w:cs="Arial"/>
                <w:sz w:val="18"/>
                <w:szCs w:val="18"/>
                <w:lang w:val="bg-BG"/>
              </w:rPr>
              <w:t>, 433</w:t>
            </w:r>
          </w:p>
          <w:p w14:paraId="076677BE" w14:textId="77777777" w:rsidR="00FA13B4" w:rsidRDefault="00FA13B4" w:rsidP="005F76BA">
            <w:pPr>
              <w:keepNext/>
              <w:spacing w:before="100" w:beforeAutospacing="1" w:after="100" w:afterAutospacing="1"/>
              <w:jc w:val="both"/>
              <w:rPr>
                <w:rFonts w:cs="Arial"/>
                <w:sz w:val="18"/>
                <w:szCs w:val="18"/>
              </w:rPr>
            </w:pPr>
          </w:p>
          <w:p w14:paraId="0A7F8BDB" w14:textId="015A7C7D" w:rsidR="00CC6826" w:rsidRPr="008A7C1C" w:rsidRDefault="00CC6826" w:rsidP="005F76BA">
            <w:pPr>
              <w:keepNext/>
              <w:spacing w:before="100" w:beforeAutospacing="1" w:after="100" w:afterAutospacing="1"/>
              <w:jc w:val="both"/>
              <w:rPr>
                <w:rFonts w:cs="Arial"/>
                <w:sz w:val="18"/>
                <w:szCs w:val="18"/>
              </w:rPr>
            </w:pPr>
            <w:r w:rsidRPr="008A7C1C">
              <w:rPr>
                <w:rFonts w:cs="Arial"/>
                <w:sz w:val="18"/>
                <w:szCs w:val="18"/>
              </w:rPr>
              <w:t>525</w:t>
            </w:r>
          </w:p>
          <w:p w14:paraId="570273A2" w14:textId="7DF8C65B" w:rsidR="002674C6" w:rsidRPr="00FA13B4" w:rsidRDefault="00CC6826" w:rsidP="00CC6826">
            <w:pPr>
              <w:spacing w:after="0"/>
              <w:jc w:val="both"/>
              <w:rPr>
                <w:rFonts w:cs="Arial"/>
                <w:sz w:val="18"/>
                <w:szCs w:val="18"/>
                <w:lang w:val="bg-BG" w:eastAsia="bg-BG"/>
              </w:rPr>
            </w:pPr>
            <w:r w:rsidRPr="000E011A">
              <w:rPr>
                <w:rFonts w:cs="Arial"/>
                <w:sz w:val="18"/>
                <w:szCs w:val="18"/>
              </w:rPr>
              <w:t>343</w:t>
            </w:r>
            <w:r w:rsidR="00FA13B4">
              <w:rPr>
                <w:rFonts w:cs="Arial"/>
                <w:sz w:val="18"/>
                <w:szCs w:val="18"/>
                <w:lang w:val="bg-BG"/>
              </w:rPr>
              <w:t>, 433</w:t>
            </w:r>
          </w:p>
          <w:p w14:paraId="739E7734" w14:textId="77777777" w:rsidR="00712C16" w:rsidRDefault="00712C16" w:rsidP="005F76BA">
            <w:pPr>
              <w:keepNext/>
              <w:spacing w:before="100" w:beforeAutospacing="1" w:after="100" w:afterAutospacing="1"/>
              <w:jc w:val="both"/>
              <w:rPr>
                <w:rFonts w:cs="Arial"/>
                <w:noProof/>
                <w:sz w:val="18"/>
                <w:szCs w:val="18"/>
                <w:lang w:val="en-US"/>
              </w:rPr>
            </w:pPr>
          </w:p>
          <w:p w14:paraId="6EC519C2" w14:textId="24733AAB" w:rsidR="00CC6826" w:rsidRDefault="00CC6826" w:rsidP="005F76BA">
            <w:pPr>
              <w:keepNext/>
              <w:spacing w:before="100" w:beforeAutospacing="1" w:after="100" w:afterAutospacing="1"/>
              <w:jc w:val="both"/>
              <w:rPr>
                <w:rFonts w:cs="Arial"/>
                <w:noProof/>
                <w:sz w:val="18"/>
                <w:szCs w:val="18"/>
                <w:lang w:val="en-US"/>
              </w:rPr>
            </w:pPr>
            <w:r w:rsidRPr="000E011A">
              <w:rPr>
                <w:rFonts w:cs="Arial"/>
                <w:noProof/>
                <w:sz w:val="18"/>
                <w:szCs w:val="18"/>
                <w:lang w:val="en-US"/>
              </w:rPr>
              <w:t>411</w:t>
            </w:r>
          </w:p>
          <w:p w14:paraId="12FE7B63" w14:textId="77777777" w:rsidR="00712C16" w:rsidRDefault="00712C16" w:rsidP="00D050A0">
            <w:pPr>
              <w:spacing w:after="0"/>
              <w:jc w:val="both"/>
              <w:rPr>
                <w:rFonts w:cs="Arial"/>
                <w:sz w:val="18"/>
                <w:szCs w:val="18"/>
              </w:rPr>
            </w:pPr>
          </w:p>
          <w:p w14:paraId="1B11ED37" w14:textId="77777777" w:rsidR="00712C16" w:rsidRDefault="00712C16" w:rsidP="00D050A0">
            <w:pPr>
              <w:spacing w:after="0"/>
              <w:jc w:val="both"/>
              <w:rPr>
                <w:rFonts w:cs="Arial"/>
                <w:sz w:val="18"/>
                <w:szCs w:val="18"/>
              </w:rPr>
            </w:pPr>
          </w:p>
          <w:p w14:paraId="797208DF" w14:textId="47D03F1C" w:rsidR="00D050A0" w:rsidRPr="001D20ED" w:rsidRDefault="00D050A0" w:rsidP="00D050A0">
            <w:pPr>
              <w:spacing w:after="0"/>
              <w:jc w:val="both"/>
              <w:rPr>
                <w:rFonts w:cs="Arial"/>
                <w:sz w:val="18"/>
                <w:szCs w:val="18"/>
                <w:lang w:val="bg-BG" w:eastAsia="bg-BG"/>
              </w:rPr>
            </w:pPr>
            <w:r w:rsidRPr="00ED44D8">
              <w:rPr>
                <w:rFonts w:cs="Arial"/>
                <w:sz w:val="18"/>
                <w:szCs w:val="18"/>
              </w:rPr>
              <w:t>343</w:t>
            </w:r>
            <w:r>
              <w:rPr>
                <w:rFonts w:cs="Arial"/>
                <w:sz w:val="18"/>
                <w:szCs w:val="18"/>
                <w:lang w:val="bg-BG"/>
              </w:rPr>
              <w:t>, 433</w:t>
            </w:r>
          </w:p>
          <w:p w14:paraId="670EBAD1" w14:textId="77777777" w:rsidR="00D050A0" w:rsidRDefault="00D050A0" w:rsidP="00D050A0">
            <w:pPr>
              <w:spacing w:after="0"/>
              <w:jc w:val="both"/>
              <w:rPr>
                <w:rFonts w:cs="Arial"/>
                <w:sz w:val="18"/>
                <w:szCs w:val="18"/>
              </w:rPr>
            </w:pPr>
          </w:p>
          <w:p w14:paraId="606CB11F" w14:textId="67313D6F" w:rsidR="00D050A0" w:rsidRPr="001D20ED" w:rsidRDefault="00D050A0" w:rsidP="00D050A0">
            <w:pPr>
              <w:spacing w:after="0"/>
              <w:jc w:val="both"/>
              <w:rPr>
                <w:rFonts w:cs="Arial"/>
                <w:sz w:val="18"/>
                <w:szCs w:val="18"/>
                <w:lang w:val="bg-BG" w:eastAsia="bg-BG"/>
              </w:rPr>
            </w:pPr>
            <w:r w:rsidRPr="00ED44D8">
              <w:rPr>
                <w:rFonts w:cs="Arial"/>
                <w:sz w:val="18"/>
                <w:szCs w:val="18"/>
              </w:rPr>
              <w:t>343</w:t>
            </w:r>
            <w:r>
              <w:rPr>
                <w:rFonts w:cs="Arial"/>
                <w:sz w:val="18"/>
                <w:szCs w:val="18"/>
                <w:lang w:val="bg-BG"/>
              </w:rPr>
              <w:t>, 433</w:t>
            </w:r>
          </w:p>
          <w:p w14:paraId="1A17C741" w14:textId="77777777" w:rsidR="00D050A0" w:rsidRDefault="00D050A0" w:rsidP="00D050A0">
            <w:pPr>
              <w:spacing w:after="0"/>
              <w:jc w:val="both"/>
              <w:rPr>
                <w:rFonts w:cs="Arial"/>
                <w:sz w:val="18"/>
                <w:szCs w:val="18"/>
              </w:rPr>
            </w:pPr>
          </w:p>
          <w:p w14:paraId="5BB235FC" w14:textId="77777777" w:rsidR="00D050A0" w:rsidRDefault="00D050A0" w:rsidP="00D050A0">
            <w:pPr>
              <w:spacing w:after="0"/>
              <w:jc w:val="both"/>
              <w:rPr>
                <w:rFonts w:cs="Arial"/>
                <w:sz w:val="18"/>
                <w:szCs w:val="18"/>
              </w:rPr>
            </w:pPr>
          </w:p>
          <w:p w14:paraId="2484DBA5" w14:textId="2F333CDA" w:rsidR="00D050A0" w:rsidRPr="001D20ED" w:rsidRDefault="00D050A0" w:rsidP="00D050A0">
            <w:pPr>
              <w:spacing w:after="0"/>
              <w:jc w:val="both"/>
              <w:rPr>
                <w:rFonts w:cs="Arial"/>
                <w:sz w:val="18"/>
                <w:szCs w:val="18"/>
                <w:lang w:val="bg-BG" w:eastAsia="bg-BG"/>
              </w:rPr>
            </w:pPr>
            <w:r w:rsidRPr="00ED44D8">
              <w:rPr>
                <w:rFonts w:cs="Arial"/>
                <w:sz w:val="18"/>
                <w:szCs w:val="18"/>
              </w:rPr>
              <w:t>343</w:t>
            </w:r>
            <w:r>
              <w:rPr>
                <w:rFonts w:cs="Arial"/>
                <w:sz w:val="18"/>
                <w:szCs w:val="18"/>
                <w:lang w:val="bg-BG"/>
              </w:rPr>
              <w:t>, 433</w:t>
            </w:r>
          </w:p>
          <w:p w14:paraId="4D902DA0" w14:textId="77777777" w:rsidR="00D050A0" w:rsidRDefault="00D050A0" w:rsidP="00D050A0">
            <w:pPr>
              <w:spacing w:after="0"/>
              <w:jc w:val="both"/>
              <w:rPr>
                <w:rFonts w:cs="Arial"/>
                <w:sz w:val="18"/>
                <w:szCs w:val="18"/>
              </w:rPr>
            </w:pPr>
          </w:p>
          <w:p w14:paraId="1C157F6A" w14:textId="77777777" w:rsidR="00D050A0" w:rsidRDefault="00D050A0" w:rsidP="00D050A0">
            <w:pPr>
              <w:spacing w:after="0"/>
              <w:jc w:val="both"/>
              <w:rPr>
                <w:rFonts w:cs="Arial"/>
                <w:sz w:val="18"/>
                <w:szCs w:val="18"/>
              </w:rPr>
            </w:pPr>
          </w:p>
          <w:p w14:paraId="5A0B20B3" w14:textId="5ECDE6A0" w:rsidR="00D050A0" w:rsidRPr="001D20ED" w:rsidRDefault="00D050A0" w:rsidP="00D050A0">
            <w:pPr>
              <w:spacing w:after="0"/>
              <w:jc w:val="both"/>
              <w:rPr>
                <w:rFonts w:cs="Arial"/>
                <w:sz w:val="18"/>
                <w:szCs w:val="18"/>
                <w:lang w:val="bg-BG" w:eastAsia="bg-BG"/>
              </w:rPr>
            </w:pPr>
            <w:r w:rsidRPr="00ED44D8">
              <w:rPr>
                <w:rFonts w:cs="Arial"/>
                <w:sz w:val="18"/>
                <w:szCs w:val="18"/>
              </w:rPr>
              <w:t>343</w:t>
            </w:r>
            <w:r>
              <w:rPr>
                <w:rFonts w:cs="Arial"/>
                <w:sz w:val="18"/>
                <w:szCs w:val="18"/>
                <w:lang w:val="bg-BG"/>
              </w:rPr>
              <w:t>, 433</w:t>
            </w:r>
          </w:p>
          <w:p w14:paraId="48158B80" w14:textId="5E86D24B" w:rsidR="00D050A0" w:rsidRPr="0087333F" w:rsidRDefault="00D050A0" w:rsidP="005F76BA">
            <w:pPr>
              <w:keepNext/>
              <w:spacing w:before="100" w:beforeAutospacing="1" w:after="100" w:afterAutospacing="1"/>
              <w:jc w:val="both"/>
              <w:rPr>
                <w:rFonts w:cs="Arial"/>
                <w:noProof/>
                <w:sz w:val="18"/>
                <w:szCs w:val="18"/>
                <w:lang w:val="bg-BG"/>
              </w:rPr>
            </w:pPr>
          </w:p>
        </w:tc>
      </w:tr>
      <w:tr w:rsidR="005F76BA" w:rsidRPr="00831B19" w14:paraId="13D29C13" w14:textId="77777777" w:rsidTr="00FD287F">
        <w:tc>
          <w:tcPr>
            <w:tcW w:w="3136" w:type="dxa"/>
            <w:tcBorders>
              <w:bottom w:val="single" w:sz="4" w:space="0" w:color="auto"/>
            </w:tcBorders>
          </w:tcPr>
          <w:p w14:paraId="6D19BEE7"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CODE_LIST_RESPONSIBLE_AGENCY</w:t>
            </w:r>
          </w:p>
        </w:tc>
        <w:tc>
          <w:tcPr>
            <w:tcW w:w="720" w:type="dxa"/>
            <w:tcBorders>
              <w:bottom w:val="single" w:sz="4" w:space="0" w:color="auto"/>
            </w:tcBorders>
          </w:tcPr>
          <w:p w14:paraId="0FBD9F07"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788A93CD"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Borders>
              <w:bottom w:val="single" w:sz="4" w:space="0" w:color="auto"/>
            </w:tcBorders>
          </w:tcPr>
          <w:p w14:paraId="77550B84"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Borders>
              <w:bottom w:val="single" w:sz="4" w:space="0" w:color="auto"/>
            </w:tcBorders>
          </w:tcPr>
          <w:p w14:paraId="14A7C476" w14:textId="77777777" w:rsidR="005F76BA" w:rsidRPr="00FE3C19" w:rsidRDefault="005F76BA" w:rsidP="005F76BA">
            <w:pPr>
              <w:spacing w:before="100" w:beforeAutospacing="1" w:after="100" w:afterAutospacing="1"/>
              <w:jc w:val="both"/>
              <w:rPr>
                <w:rFonts w:cs="Arial"/>
                <w:b/>
                <w:noProof/>
                <w:sz w:val="18"/>
                <w:szCs w:val="18"/>
                <w:lang w:val="sk-SK"/>
              </w:rPr>
            </w:pPr>
            <w:r w:rsidRPr="00FE3C19">
              <w:rPr>
                <w:rFonts w:cs="Arial"/>
                <w:sz w:val="18"/>
                <w:szCs w:val="18"/>
                <w:lang w:val="bg-BG"/>
              </w:rPr>
              <w:t>За</w:t>
            </w:r>
            <w:r w:rsidRPr="00FE3C19">
              <w:rPr>
                <w:rFonts w:cs="Arial"/>
                <w:sz w:val="18"/>
                <w:szCs w:val="18"/>
                <w:lang w:val="sk-SK"/>
              </w:rPr>
              <w:t xml:space="preserve"> </w:t>
            </w:r>
            <w:r w:rsidRPr="00FE3C19">
              <w:rPr>
                <w:rFonts w:cs="Arial"/>
                <w:b/>
                <w:sz w:val="18"/>
                <w:szCs w:val="18"/>
                <w:lang w:val="sk-SK"/>
              </w:rPr>
              <w:t>E0</w:t>
            </w:r>
            <w:r w:rsidRPr="00FE3C19">
              <w:rPr>
                <w:rFonts w:cs="Arial"/>
                <w:b/>
                <w:sz w:val="18"/>
                <w:szCs w:val="18"/>
                <w:lang w:val="bg-BG"/>
              </w:rPr>
              <w:t xml:space="preserve">1, </w:t>
            </w:r>
            <w:r w:rsidRPr="00FE3C19">
              <w:rPr>
                <w:rFonts w:cs="Arial"/>
                <w:b/>
                <w:sz w:val="18"/>
                <w:szCs w:val="18"/>
                <w:lang w:val="sk-SK"/>
              </w:rPr>
              <w:t>E0</w:t>
            </w:r>
            <w:r w:rsidRPr="00FE3C19">
              <w:rPr>
                <w:rFonts w:cs="Arial"/>
                <w:b/>
                <w:sz w:val="18"/>
                <w:szCs w:val="18"/>
                <w:lang w:val="bg-BG"/>
              </w:rPr>
              <w:t xml:space="preserve">3, </w:t>
            </w:r>
            <w:r w:rsidRPr="00FE3C19">
              <w:rPr>
                <w:rFonts w:cs="Arial"/>
                <w:b/>
                <w:sz w:val="18"/>
                <w:szCs w:val="18"/>
                <w:lang w:val="sk-SK"/>
              </w:rPr>
              <w:t>E08:</w:t>
            </w:r>
          </w:p>
          <w:p w14:paraId="03289FF0"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b/>
                <w:noProof/>
                <w:sz w:val="18"/>
                <w:szCs w:val="18"/>
                <w:lang w:val="sk-SK"/>
              </w:rPr>
              <w:t>260</w:t>
            </w:r>
          </w:p>
          <w:p w14:paraId="488C6F16" w14:textId="77777777" w:rsidR="005F76BA" w:rsidRPr="00FE3C19" w:rsidRDefault="005F76BA" w:rsidP="005F76BA">
            <w:pPr>
              <w:spacing w:before="100" w:beforeAutospacing="1" w:after="100" w:afterAutospacing="1"/>
              <w:jc w:val="both"/>
              <w:rPr>
                <w:rFonts w:cs="Arial"/>
                <w:b/>
                <w:sz w:val="18"/>
                <w:szCs w:val="18"/>
                <w:lang w:val="bg-BG"/>
              </w:rPr>
            </w:pPr>
            <w:r w:rsidRPr="00FE3C19">
              <w:rPr>
                <w:rFonts w:cs="Arial"/>
                <w:sz w:val="18"/>
                <w:szCs w:val="18"/>
                <w:lang w:val="bg-BG"/>
              </w:rPr>
              <w:t>За останалите</w:t>
            </w:r>
          </w:p>
          <w:p w14:paraId="4E8E81F9"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b/>
                <w:sz w:val="18"/>
                <w:szCs w:val="18"/>
                <w:lang w:val="sk-SK"/>
              </w:rPr>
              <w:t>BGE</w:t>
            </w:r>
          </w:p>
        </w:tc>
        <w:tc>
          <w:tcPr>
            <w:tcW w:w="1559" w:type="dxa"/>
            <w:tcBorders>
              <w:bottom w:val="single" w:sz="4" w:space="0" w:color="auto"/>
            </w:tcBorders>
          </w:tcPr>
          <w:p w14:paraId="4C1D1C47" w14:textId="3F5769EA"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sz w:val="18"/>
                <w:szCs w:val="18"/>
                <w:lang w:val="sk-SK"/>
              </w:rPr>
              <w:t>343</w:t>
            </w:r>
            <w:r w:rsidR="00814B54">
              <w:rPr>
                <w:rFonts w:cs="Arial"/>
                <w:sz w:val="18"/>
                <w:szCs w:val="18"/>
                <w:lang w:val="sk-SK"/>
              </w:rPr>
              <w:t xml:space="preserve">, </w:t>
            </w:r>
            <w:r w:rsidR="009217E5">
              <w:rPr>
                <w:rFonts w:cs="Arial"/>
                <w:sz w:val="18"/>
                <w:szCs w:val="18"/>
                <w:lang w:val="bg-BG"/>
              </w:rPr>
              <w:t xml:space="preserve">433, </w:t>
            </w:r>
            <w:r w:rsidR="00814B54">
              <w:rPr>
                <w:rFonts w:cs="Arial"/>
                <w:sz w:val="18"/>
                <w:szCs w:val="18"/>
                <w:lang w:val="sk-SK"/>
              </w:rPr>
              <w:t>523</w:t>
            </w:r>
          </w:p>
        </w:tc>
      </w:tr>
      <w:tr w:rsidR="005F76BA" w:rsidRPr="00831B19" w14:paraId="2D7BD29D" w14:textId="77777777" w:rsidTr="00FD287F">
        <w:trPr>
          <w:trHeight w:val="107"/>
        </w:trPr>
        <w:tc>
          <w:tcPr>
            <w:tcW w:w="3136" w:type="dxa"/>
            <w:tcBorders>
              <w:right w:val="single" w:sz="4" w:space="0" w:color="auto"/>
            </w:tcBorders>
            <w:shd w:val="clear" w:color="auto" w:fill="BFBFBF"/>
          </w:tcPr>
          <w:p w14:paraId="11BA34EF"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noProof/>
                <w:sz w:val="18"/>
                <w:szCs w:val="18"/>
                <w:lang w:val="sk-SK"/>
              </w:rPr>
              <w:lastRenderedPageBreak/>
              <w:t>&gt;&gt;&gt; CAV</w:t>
            </w:r>
          </w:p>
        </w:tc>
        <w:tc>
          <w:tcPr>
            <w:tcW w:w="720" w:type="dxa"/>
            <w:tcBorders>
              <w:left w:val="single" w:sz="4" w:space="0" w:color="auto"/>
              <w:right w:val="single" w:sz="4" w:space="0" w:color="auto"/>
            </w:tcBorders>
            <w:shd w:val="clear" w:color="auto" w:fill="BFBFBF"/>
          </w:tcPr>
          <w:p w14:paraId="2F8D78DC"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noProof/>
                <w:sz w:val="18"/>
                <w:szCs w:val="18"/>
                <w:lang w:val="sk-SK"/>
              </w:rPr>
              <w:t>1-1</w:t>
            </w:r>
          </w:p>
        </w:tc>
        <w:tc>
          <w:tcPr>
            <w:tcW w:w="3780" w:type="dxa"/>
            <w:tcBorders>
              <w:left w:val="single" w:sz="4" w:space="0" w:color="auto"/>
              <w:right w:val="single" w:sz="4" w:space="0" w:color="auto"/>
            </w:tcBorders>
            <w:shd w:val="clear" w:color="auto" w:fill="BFBFBF"/>
          </w:tcPr>
          <w:p w14:paraId="61626710" w14:textId="77777777" w:rsidR="005F76BA" w:rsidRPr="00FC23D2" w:rsidRDefault="005F76BA" w:rsidP="005F76BA">
            <w:pPr>
              <w:spacing w:before="100" w:beforeAutospacing="1" w:after="100" w:afterAutospacing="1"/>
              <w:jc w:val="both"/>
              <w:rPr>
                <w:rFonts w:cs="Arial"/>
                <w:b/>
                <w:noProof/>
                <w:sz w:val="18"/>
                <w:szCs w:val="18"/>
                <w:lang w:val="bg-BG"/>
              </w:rPr>
            </w:pPr>
            <w:r w:rsidRPr="00FC23D2">
              <w:rPr>
                <w:rFonts w:cs="Arial"/>
                <w:b/>
                <w:sz w:val="18"/>
                <w:szCs w:val="18"/>
                <w:lang w:val="bg-BG"/>
              </w:rPr>
              <w:t>Детайли</w:t>
            </w:r>
          </w:p>
        </w:tc>
        <w:tc>
          <w:tcPr>
            <w:tcW w:w="900" w:type="dxa"/>
            <w:tcBorders>
              <w:left w:val="single" w:sz="4" w:space="0" w:color="auto"/>
              <w:right w:val="single" w:sz="4" w:space="0" w:color="auto"/>
            </w:tcBorders>
            <w:shd w:val="clear" w:color="auto" w:fill="BFBFBF"/>
          </w:tcPr>
          <w:p w14:paraId="1718B42C"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sz w:val="18"/>
                <w:szCs w:val="18"/>
                <w:lang w:val="sk-SK"/>
              </w:rPr>
              <w:t>CAV</w:t>
            </w:r>
          </w:p>
        </w:tc>
        <w:tc>
          <w:tcPr>
            <w:tcW w:w="3938" w:type="dxa"/>
            <w:tcBorders>
              <w:left w:val="single" w:sz="4" w:space="0" w:color="auto"/>
              <w:right w:val="single" w:sz="4" w:space="0" w:color="auto"/>
            </w:tcBorders>
            <w:shd w:val="clear" w:color="auto" w:fill="BFBFBF"/>
          </w:tcPr>
          <w:p w14:paraId="29C4A9EB" w14:textId="77777777" w:rsidR="005F76BA" w:rsidRPr="00FC23D2" w:rsidRDefault="005F76BA" w:rsidP="005F76BA">
            <w:pPr>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78B75D1B" w14:textId="77777777" w:rsidR="005F76BA" w:rsidRPr="00FC23D2" w:rsidRDefault="005F76BA" w:rsidP="005F76BA">
            <w:pPr>
              <w:keepNext/>
              <w:spacing w:before="100" w:beforeAutospacing="1" w:after="100" w:afterAutospacing="1"/>
              <w:jc w:val="both"/>
              <w:rPr>
                <w:rFonts w:cs="Arial"/>
                <w:b/>
                <w:noProof/>
                <w:sz w:val="18"/>
                <w:szCs w:val="18"/>
                <w:lang w:val="sk-SK"/>
              </w:rPr>
            </w:pPr>
          </w:p>
        </w:tc>
      </w:tr>
      <w:tr w:rsidR="005F76BA" w:rsidRPr="00831B19" w14:paraId="5C3EFBC3" w14:textId="77777777" w:rsidTr="00FD287F">
        <w:tc>
          <w:tcPr>
            <w:tcW w:w="3136" w:type="dxa"/>
          </w:tcPr>
          <w:p w14:paraId="024BA9FB"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CHARACTERISTIC_VALUE_CODED</w:t>
            </w:r>
          </w:p>
        </w:tc>
        <w:tc>
          <w:tcPr>
            <w:tcW w:w="720" w:type="dxa"/>
          </w:tcPr>
          <w:p w14:paraId="2BC4A69A"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32382010"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Стойност на характеристиката</w:t>
            </w:r>
          </w:p>
        </w:tc>
        <w:tc>
          <w:tcPr>
            <w:tcW w:w="900" w:type="dxa"/>
          </w:tcPr>
          <w:p w14:paraId="2E32E68C"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7111</w:t>
            </w:r>
          </w:p>
        </w:tc>
        <w:tc>
          <w:tcPr>
            <w:tcW w:w="3938" w:type="dxa"/>
          </w:tcPr>
          <w:p w14:paraId="71C34F70" w14:textId="1A37C760" w:rsidR="005F76BA" w:rsidRPr="002B21B9" w:rsidRDefault="005F76BA" w:rsidP="005F76BA">
            <w:pPr>
              <w:keepNext/>
              <w:spacing w:before="100" w:beforeAutospacing="1" w:after="100" w:afterAutospacing="1"/>
              <w:jc w:val="both"/>
              <w:rPr>
                <w:rFonts w:cs="Arial"/>
                <w:sz w:val="18"/>
                <w:szCs w:val="18"/>
                <w:lang w:val="bg-BG"/>
              </w:rPr>
            </w:pPr>
          </w:p>
          <w:p w14:paraId="149D1900" w14:textId="17307C8A" w:rsidR="000B1019" w:rsidRPr="002B21B9" w:rsidRDefault="000B1019" w:rsidP="005F76BA">
            <w:pPr>
              <w:keepNext/>
              <w:spacing w:before="100" w:beforeAutospacing="1" w:after="100" w:afterAutospacing="1"/>
              <w:jc w:val="both"/>
              <w:rPr>
                <w:rFonts w:cs="Arial"/>
                <w:sz w:val="18"/>
                <w:szCs w:val="18"/>
                <w:lang w:val="bg-BG"/>
              </w:rPr>
            </w:pPr>
            <w:r w:rsidRPr="002B21B9">
              <w:rPr>
                <w:rFonts w:cs="Arial"/>
                <w:sz w:val="18"/>
                <w:szCs w:val="18"/>
                <w:lang w:val="bg-BG"/>
              </w:rPr>
              <w:t xml:space="preserve">За </w:t>
            </w:r>
            <w:r w:rsidR="00B218F0" w:rsidRPr="002B21B9">
              <w:rPr>
                <w:rFonts w:cs="Arial"/>
                <w:sz w:val="18"/>
                <w:szCs w:val="18"/>
                <w:lang w:val="bg-BG"/>
              </w:rPr>
              <w:t xml:space="preserve">следните </w:t>
            </w:r>
            <w:r w:rsidRPr="002B21B9">
              <w:rPr>
                <w:rFonts w:cs="Arial"/>
                <w:sz w:val="18"/>
                <w:szCs w:val="18"/>
                <w:lang w:val="bg-BG"/>
              </w:rPr>
              <w:t xml:space="preserve">стойности </w:t>
            </w:r>
            <w:r w:rsidR="00B218F0" w:rsidRPr="002B21B9">
              <w:rPr>
                <w:rFonts w:cs="Arial"/>
                <w:sz w:val="18"/>
                <w:szCs w:val="18"/>
                <w:lang w:val="bg-BG"/>
              </w:rPr>
              <w:t>в</w:t>
            </w:r>
            <w:r w:rsidRPr="002B21B9">
              <w:rPr>
                <w:rFonts w:cs="Arial"/>
                <w:sz w:val="18"/>
                <w:szCs w:val="18"/>
                <w:lang w:val="bg-BG"/>
              </w:rPr>
              <w:t xml:space="preserve"> </w:t>
            </w:r>
            <w:r w:rsidRPr="002B21B9">
              <w:rPr>
                <w:rFonts w:cs="Arial"/>
                <w:b/>
                <w:sz w:val="18"/>
                <w:szCs w:val="18"/>
                <w:lang w:val="sk-SK"/>
              </w:rPr>
              <w:t>CAV-&gt;</w:t>
            </w:r>
            <w:r w:rsidRPr="002B21B9">
              <w:rPr>
                <w:rFonts w:cs="Arial"/>
                <w:b/>
                <w:noProof/>
                <w:sz w:val="18"/>
                <w:szCs w:val="18"/>
                <w:lang w:val="sk-SK"/>
              </w:rPr>
              <w:t xml:space="preserve"> CHARACTERISTIC_ID</w:t>
            </w:r>
            <w:r w:rsidRPr="002B21B9">
              <w:rPr>
                <w:rFonts w:cs="Arial"/>
                <w:sz w:val="18"/>
                <w:szCs w:val="18"/>
                <w:lang w:val="sk-SK"/>
              </w:rPr>
              <w:t xml:space="preserve"> </w:t>
            </w:r>
            <w:r w:rsidR="00B218F0" w:rsidRPr="002B21B9">
              <w:rPr>
                <w:rFonts w:cs="Arial"/>
                <w:sz w:val="18"/>
                <w:szCs w:val="18"/>
                <w:lang w:val="bg-BG"/>
              </w:rPr>
              <w:t xml:space="preserve">- </w:t>
            </w:r>
            <w:r w:rsidRPr="002B21B9">
              <w:rPr>
                <w:rFonts w:cs="Arial"/>
                <w:sz w:val="18"/>
                <w:szCs w:val="18"/>
                <w:lang w:val="bg-BG"/>
              </w:rPr>
              <w:t>в текущото поле се изпо</w:t>
            </w:r>
            <w:r w:rsidR="00B218F0" w:rsidRPr="002B21B9">
              <w:rPr>
                <w:rFonts w:cs="Arial"/>
                <w:sz w:val="18"/>
                <w:szCs w:val="18"/>
                <w:lang w:val="bg-BG"/>
              </w:rPr>
              <w:t>лз</w:t>
            </w:r>
            <w:r w:rsidRPr="002B21B9">
              <w:rPr>
                <w:rFonts w:cs="Arial"/>
                <w:sz w:val="18"/>
                <w:szCs w:val="18"/>
                <w:lang w:val="bg-BG"/>
              </w:rPr>
              <w:t>ва код на стойността от позволените в съответния класификатор</w:t>
            </w:r>
            <w:r w:rsidR="00B218F0" w:rsidRPr="002B21B9">
              <w:rPr>
                <w:rFonts w:cs="Arial"/>
                <w:sz w:val="18"/>
                <w:szCs w:val="18"/>
                <w:lang w:val="bg-BG"/>
              </w:rPr>
              <w:t xml:space="preserve"> както следва</w:t>
            </w:r>
            <w:r w:rsidRPr="002B21B9">
              <w:rPr>
                <w:rFonts w:cs="Arial"/>
                <w:sz w:val="18"/>
                <w:szCs w:val="18"/>
                <w:lang w:val="bg-BG"/>
              </w:rPr>
              <w:t>:</w:t>
            </w:r>
          </w:p>
          <w:p w14:paraId="364FAB35" w14:textId="63574233"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E0</w:t>
            </w:r>
            <w:r w:rsidRPr="002B21B9">
              <w:rPr>
                <w:rFonts w:cs="Arial"/>
                <w:b/>
                <w:sz w:val="18"/>
                <w:szCs w:val="18"/>
                <w:lang w:val="bg-BG"/>
              </w:rPr>
              <w:t xml:space="preserve">3 -  </w:t>
            </w:r>
            <w:r w:rsidR="00B218F0" w:rsidRPr="002B21B9">
              <w:rPr>
                <w:rFonts w:cs="Arial"/>
                <w:sz w:val="18"/>
                <w:szCs w:val="18"/>
                <w:lang w:val="bg-BG"/>
              </w:rPr>
              <w:t>от Ниво на напрежение на ТИ</w:t>
            </w:r>
          </w:p>
          <w:p w14:paraId="2762C393" w14:textId="39A372D8"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E08</w:t>
            </w:r>
            <w:r w:rsidRPr="002B21B9">
              <w:rPr>
                <w:rFonts w:cs="Arial"/>
                <w:b/>
                <w:sz w:val="18"/>
                <w:szCs w:val="18"/>
                <w:lang w:val="bg-BG"/>
              </w:rPr>
              <w:t xml:space="preserve"> -  </w:t>
            </w:r>
            <w:r w:rsidR="00B218F0" w:rsidRPr="002B21B9">
              <w:rPr>
                <w:rFonts w:cs="Arial"/>
                <w:sz w:val="18"/>
                <w:szCs w:val="18"/>
                <w:lang w:val="bg-BG"/>
              </w:rPr>
              <w:t>от Тип на измерването</w:t>
            </w:r>
          </w:p>
          <w:p w14:paraId="765582C7" w14:textId="3348BB89"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E12</w:t>
            </w:r>
            <w:r w:rsidRPr="002B21B9">
              <w:rPr>
                <w:rFonts w:cs="Arial"/>
                <w:b/>
                <w:sz w:val="18"/>
                <w:szCs w:val="18"/>
                <w:lang w:val="bg-BG"/>
              </w:rPr>
              <w:t xml:space="preserve"> -  </w:t>
            </w:r>
            <w:r w:rsidR="00B218F0" w:rsidRPr="002B21B9">
              <w:rPr>
                <w:rFonts w:cs="Arial"/>
                <w:sz w:val="18"/>
                <w:szCs w:val="18"/>
                <w:lang w:val="bg-BG"/>
              </w:rPr>
              <w:t>от Тип ТИ</w:t>
            </w:r>
          </w:p>
          <w:p w14:paraId="5525F26C" w14:textId="5932C76E"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780 -  </w:t>
            </w:r>
            <w:r w:rsidR="00B218F0" w:rsidRPr="002B21B9">
              <w:rPr>
                <w:rFonts w:cs="Arial"/>
                <w:sz w:val="18"/>
                <w:szCs w:val="18"/>
                <w:lang w:val="bg-BG"/>
              </w:rPr>
              <w:t>от Тарифи</w:t>
            </w:r>
          </w:p>
          <w:p w14:paraId="3E1BD19E" w14:textId="794FA924"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E1</w:t>
            </w:r>
            <w:r w:rsidRPr="002B21B9">
              <w:rPr>
                <w:rFonts w:cs="Arial"/>
                <w:b/>
                <w:sz w:val="18"/>
                <w:szCs w:val="18"/>
                <w:lang w:val="bg-BG"/>
              </w:rPr>
              <w:t xml:space="preserve">5 - </w:t>
            </w:r>
            <w:r w:rsidR="00B218F0" w:rsidRPr="002B21B9">
              <w:rPr>
                <w:rFonts w:cs="Arial"/>
                <w:sz w:val="18"/>
                <w:szCs w:val="18"/>
                <w:lang w:val="bg-BG"/>
              </w:rPr>
              <w:t>от Състояние на връзката / Прекъсване на доставката</w:t>
            </w:r>
          </w:p>
          <w:p w14:paraId="41E40808" w14:textId="7848A192"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882</w:t>
            </w:r>
            <w:r w:rsidRPr="002B21B9">
              <w:rPr>
                <w:rFonts w:cs="Arial"/>
                <w:b/>
                <w:sz w:val="18"/>
                <w:szCs w:val="18"/>
                <w:lang w:val="bg-BG"/>
              </w:rPr>
              <w:t xml:space="preserve"> -  </w:t>
            </w:r>
            <w:r w:rsidR="00B218F0" w:rsidRPr="002B21B9">
              <w:rPr>
                <w:rFonts w:cs="Arial"/>
                <w:sz w:val="18"/>
                <w:szCs w:val="18"/>
                <w:lang w:val="bg-BG"/>
              </w:rPr>
              <w:t>от Основание за гаранция на доставката</w:t>
            </w:r>
          </w:p>
          <w:p w14:paraId="57726DFA" w14:textId="26912DE0"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 xml:space="preserve">BC </w:t>
            </w:r>
            <w:r w:rsidR="00B218F0" w:rsidRPr="002B21B9">
              <w:rPr>
                <w:rFonts w:cs="Arial"/>
                <w:b/>
                <w:sz w:val="18"/>
                <w:szCs w:val="18"/>
                <w:lang w:val="bg-BG"/>
              </w:rPr>
              <w:t>–</w:t>
            </w:r>
            <w:r w:rsidRPr="002B21B9">
              <w:rPr>
                <w:rFonts w:cs="Arial"/>
                <w:b/>
                <w:sz w:val="18"/>
                <w:szCs w:val="18"/>
                <w:lang w:val="bg-BG"/>
              </w:rPr>
              <w:t xml:space="preserve"> </w:t>
            </w:r>
            <w:r w:rsidR="00B218F0" w:rsidRPr="002B21B9">
              <w:rPr>
                <w:rFonts w:cs="Arial"/>
                <w:sz w:val="18"/>
                <w:szCs w:val="18"/>
                <w:lang w:val="bg-BG"/>
              </w:rPr>
              <w:t>от Категория фактуриране</w:t>
            </w:r>
          </w:p>
          <w:p w14:paraId="230B383E" w14:textId="72537310"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00B218F0" w:rsidRPr="002B21B9">
              <w:rPr>
                <w:rFonts w:cs="Arial"/>
                <w:b/>
                <w:sz w:val="18"/>
                <w:szCs w:val="18"/>
                <w:lang w:val="sk-SK"/>
              </w:rPr>
              <w:t xml:space="preserve">AI – </w:t>
            </w:r>
            <w:r w:rsidR="00B218F0" w:rsidRPr="002B21B9">
              <w:rPr>
                <w:rFonts w:cs="Arial"/>
                <w:sz w:val="18"/>
                <w:szCs w:val="18"/>
                <w:lang w:val="bg-BG"/>
              </w:rPr>
              <w:t>от Фактуриране достъп до електроразпределителната мрежа</w:t>
            </w:r>
          </w:p>
          <w:p w14:paraId="62FB4B23" w14:textId="2B1FA8B2"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RI</w:t>
            </w:r>
            <w:r w:rsidRPr="002B21B9">
              <w:rPr>
                <w:rFonts w:cs="Arial"/>
                <w:b/>
                <w:sz w:val="18"/>
                <w:szCs w:val="18"/>
                <w:lang w:val="bg-BG"/>
              </w:rPr>
              <w:t xml:space="preserve"> -  </w:t>
            </w:r>
            <w:r w:rsidR="00B218F0" w:rsidRPr="002B21B9">
              <w:rPr>
                <w:rFonts w:cs="Arial"/>
                <w:sz w:val="18"/>
                <w:szCs w:val="18"/>
                <w:lang w:val="bg-BG"/>
              </w:rPr>
              <w:t>от Фактуриране надбавка за реактивна енергия</w:t>
            </w:r>
          </w:p>
          <w:p w14:paraId="6CCB7FEF" w14:textId="4FC1D363" w:rsidR="00AD5365" w:rsidRPr="002B21B9" w:rsidRDefault="00B218F0" w:rsidP="005F76BA">
            <w:pPr>
              <w:keepNext/>
              <w:spacing w:before="100" w:beforeAutospacing="1" w:after="100" w:afterAutospacing="1"/>
              <w:jc w:val="both"/>
              <w:rPr>
                <w:rFonts w:cs="Arial"/>
                <w:sz w:val="18"/>
                <w:szCs w:val="18"/>
                <w:lang w:val="bg-BG"/>
              </w:rPr>
            </w:pPr>
            <w:r w:rsidRPr="002B21B9">
              <w:rPr>
                <w:rFonts w:cs="Arial"/>
                <w:b/>
                <w:sz w:val="18"/>
                <w:szCs w:val="18"/>
                <w:lang w:val="bg-BG"/>
              </w:rPr>
              <w:t xml:space="preserve">За </w:t>
            </w:r>
            <w:r w:rsidRPr="002B21B9">
              <w:rPr>
                <w:rFonts w:cs="Arial"/>
                <w:b/>
                <w:sz w:val="18"/>
                <w:szCs w:val="18"/>
                <w:lang w:val="sk-SK"/>
              </w:rPr>
              <w:t>TI</w:t>
            </w:r>
            <w:r w:rsidRPr="002B21B9">
              <w:rPr>
                <w:rFonts w:cs="Arial"/>
                <w:b/>
                <w:sz w:val="18"/>
                <w:szCs w:val="18"/>
                <w:lang w:val="bg-BG"/>
              </w:rPr>
              <w:t xml:space="preserve"> – </w:t>
            </w:r>
            <w:r w:rsidRPr="002B21B9">
              <w:rPr>
                <w:rFonts w:cs="Arial"/>
                <w:sz w:val="18"/>
                <w:szCs w:val="18"/>
                <w:lang w:val="bg-BG"/>
              </w:rPr>
              <w:t>от Фактуриране пренос през електроразпределителна мрежа</w:t>
            </w:r>
            <w:r w:rsidR="002B21B9" w:rsidRPr="002B21B9">
              <w:rPr>
                <w:rFonts w:cs="Arial"/>
                <w:sz w:val="18"/>
                <w:szCs w:val="18"/>
                <w:lang w:val="bg-BG"/>
              </w:rPr>
              <w:t xml:space="preserve"> </w:t>
            </w:r>
            <w:r w:rsidR="005F76BA" w:rsidRPr="002B21B9">
              <w:rPr>
                <w:rFonts w:cs="Arial"/>
                <w:sz w:val="18"/>
                <w:szCs w:val="18"/>
                <w:lang w:val="bg-BG"/>
              </w:rPr>
              <w:t>882  задължително и за 411</w:t>
            </w:r>
          </w:p>
        </w:tc>
        <w:tc>
          <w:tcPr>
            <w:tcW w:w="1559" w:type="dxa"/>
          </w:tcPr>
          <w:p w14:paraId="55F7E497" w14:textId="3B410F7C"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sz w:val="18"/>
                <w:szCs w:val="18"/>
                <w:lang w:val="sk-SK"/>
              </w:rPr>
              <w:t>343</w:t>
            </w:r>
            <w:r w:rsidR="00020798">
              <w:rPr>
                <w:rFonts w:cs="Arial"/>
                <w:sz w:val="18"/>
                <w:szCs w:val="18"/>
                <w:lang w:val="sk-SK"/>
              </w:rPr>
              <w:t xml:space="preserve">, </w:t>
            </w:r>
            <w:r w:rsidR="009217E5">
              <w:rPr>
                <w:rFonts w:cs="Arial"/>
                <w:sz w:val="18"/>
                <w:szCs w:val="18"/>
                <w:lang w:val="bg-BG"/>
              </w:rPr>
              <w:t xml:space="preserve">433, </w:t>
            </w:r>
            <w:r w:rsidR="00020798">
              <w:rPr>
                <w:rFonts w:cs="Arial"/>
                <w:sz w:val="18"/>
                <w:szCs w:val="18"/>
                <w:lang w:val="sk-SK"/>
              </w:rPr>
              <w:t>524</w:t>
            </w:r>
          </w:p>
          <w:p w14:paraId="22095CEF" w14:textId="77777777" w:rsidR="005F76BA" w:rsidRPr="00FE3C19" w:rsidRDefault="005F76BA" w:rsidP="005F76BA">
            <w:pPr>
              <w:keepNext/>
              <w:spacing w:before="100" w:beforeAutospacing="1" w:after="100" w:afterAutospacing="1"/>
              <w:jc w:val="both"/>
              <w:rPr>
                <w:rFonts w:cs="Arial"/>
                <w:noProof/>
                <w:sz w:val="18"/>
                <w:szCs w:val="18"/>
                <w:lang w:val="sk-SK"/>
              </w:rPr>
            </w:pPr>
          </w:p>
        </w:tc>
      </w:tr>
      <w:tr w:rsidR="005F76BA" w:rsidRPr="00831B19" w14:paraId="772820AB" w14:textId="77777777" w:rsidTr="00FD287F">
        <w:tc>
          <w:tcPr>
            <w:tcW w:w="3136" w:type="dxa"/>
          </w:tcPr>
          <w:p w14:paraId="774D57DB"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AGENCY</w:t>
            </w:r>
          </w:p>
        </w:tc>
        <w:tc>
          <w:tcPr>
            <w:tcW w:w="720" w:type="dxa"/>
          </w:tcPr>
          <w:p w14:paraId="6D305B9A"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73370446"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Pr>
          <w:p w14:paraId="20ABEFD6"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Pr>
          <w:p w14:paraId="7F1CA8B3" w14:textId="51B7DC1A" w:rsidR="00814B54" w:rsidRPr="00FE3C19" w:rsidRDefault="00B218F0" w:rsidP="00814B54">
            <w:pPr>
              <w:spacing w:before="100" w:beforeAutospacing="1" w:after="100" w:afterAutospacing="1"/>
              <w:jc w:val="both"/>
              <w:rPr>
                <w:rFonts w:cs="Arial"/>
                <w:b/>
                <w:noProof/>
                <w:sz w:val="18"/>
                <w:szCs w:val="18"/>
                <w:lang w:val="sk-SK"/>
              </w:rPr>
            </w:pPr>
            <w:r w:rsidRPr="003724FA">
              <w:rPr>
                <w:rFonts w:cs="Arial"/>
                <w:sz w:val="18"/>
                <w:szCs w:val="18"/>
                <w:lang w:val="bg-BG"/>
              </w:rPr>
              <w:t xml:space="preserve">За стойност в </w:t>
            </w:r>
            <w:r w:rsidRPr="003724FA">
              <w:rPr>
                <w:rFonts w:cs="Arial"/>
                <w:b/>
                <w:sz w:val="18"/>
                <w:szCs w:val="18"/>
                <w:lang w:val="sk-SK"/>
              </w:rPr>
              <w:t>CAV-&gt;</w:t>
            </w:r>
            <w:r w:rsidRPr="003724FA">
              <w:rPr>
                <w:rFonts w:cs="Arial"/>
                <w:b/>
                <w:noProof/>
                <w:sz w:val="18"/>
                <w:szCs w:val="18"/>
                <w:lang w:val="sk-SK"/>
              </w:rPr>
              <w:t xml:space="preserve"> CHARACTERISTIC_ID</w:t>
            </w:r>
            <w:r w:rsidRPr="003724FA">
              <w:rPr>
                <w:rFonts w:cs="Arial"/>
                <w:sz w:val="18"/>
                <w:szCs w:val="18"/>
                <w:lang w:val="sk-SK"/>
              </w:rPr>
              <w:t xml:space="preserve"> </w:t>
            </w:r>
            <w:r w:rsidR="00814B54" w:rsidRPr="00FE3C19">
              <w:rPr>
                <w:rFonts w:cs="Arial"/>
                <w:b/>
                <w:sz w:val="18"/>
                <w:szCs w:val="18"/>
                <w:lang w:val="sk-SK"/>
              </w:rPr>
              <w:t>E08</w:t>
            </w:r>
            <w:r w:rsidR="00AD07C9">
              <w:rPr>
                <w:rFonts w:cs="Arial"/>
                <w:b/>
                <w:sz w:val="18"/>
                <w:szCs w:val="18"/>
                <w:lang w:val="bg-BG"/>
              </w:rPr>
              <w:t>, в текущото поле се използва</w:t>
            </w:r>
            <w:r w:rsidR="003730E3">
              <w:rPr>
                <w:rFonts w:cs="Arial"/>
                <w:b/>
                <w:sz w:val="18"/>
                <w:szCs w:val="18"/>
                <w:lang w:val="bg-BG"/>
              </w:rPr>
              <w:t>:</w:t>
            </w:r>
          </w:p>
          <w:p w14:paraId="0980D191"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b/>
                <w:noProof/>
                <w:sz w:val="18"/>
                <w:szCs w:val="18"/>
                <w:lang w:val="sk-SK"/>
              </w:rPr>
              <w:t>260</w:t>
            </w:r>
            <w:r w:rsidRPr="00FE3C19">
              <w:rPr>
                <w:rFonts w:cs="Arial"/>
                <w:noProof/>
                <w:sz w:val="18"/>
                <w:szCs w:val="18"/>
                <w:lang w:val="sk-SK"/>
              </w:rPr>
              <w:t xml:space="preserve"> </w:t>
            </w:r>
          </w:p>
          <w:p w14:paraId="2DF468F1" w14:textId="18668F79" w:rsidR="005F76BA" w:rsidRPr="00FE3C19" w:rsidRDefault="005F76BA" w:rsidP="005F76BA">
            <w:pPr>
              <w:spacing w:before="100" w:beforeAutospacing="1" w:after="100" w:afterAutospacing="1"/>
              <w:jc w:val="both"/>
              <w:rPr>
                <w:rFonts w:cs="Arial"/>
                <w:b/>
                <w:sz w:val="18"/>
                <w:szCs w:val="18"/>
                <w:lang w:val="bg-BG"/>
              </w:rPr>
            </w:pPr>
            <w:r w:rsidRPr="00FE3C19">
              <w:rPr>
                <w:rFonts w:cs="Arial"/>
                <w:sz w:val="18"/>
                <w:szCs w:val="18"/>
                <w:lang w:val="bg-BG"/>
              </w:rPr>
              <w:lastRenderedPageBreak/>
              <w:t>За останалите</w:t>
            </w:r>
            <w:r w:rsidR="003730E3">
              <w:rPr>
                <w:rFonts w:cs="Arial"/>
                <w:sz w:val="18"/>
                <w:szCs w:val="18"/>
                <w:lang w:val="bg-BG"/>
              </w:rPr>
              <w:t xml:space="preserve"> без </w:t>
            </w:r>
            <w:r w:rsidR="003730E3" w:rsidRPr="009162B7">
              <w:rPr>
                <w:rFonts w:cs="Arial"/>
                <w:sz w:val="18"/>
                <w:szCs w:val="18"/>
                <w:lang w:val="sk-SK"/>
              </w:rPr>
              <w:t>E01, 221, 790</w:t>
            </w:r>
            <w:r w:rsidRPr="00FE3C19">
              <w:rPr>
                <w:rFonts w:cs="Arial"/>
                <w:sz w:val="18"/>
                <w:szCs w:val="18"/>
                <w:lang w:val="bg-BG"/>
              </w:rPr>
              <w:t>:</w:t>
            </w:r>
          </w:p>
          <w:p w14:paraId="532E09BC" w14:textId="77777777" w:rsidR="005F76BA" w:rsidRDefault="005F76BA" w:rsidP="005F76BA">
            <w:pPr>
              <w:spacing w:before="100" w:beforeAutospacing="1" w:after="100" w:afterAutospacing="1"/>
              <w:jc w:val="both"/>
              <w:rPr>
                <w:rFonts w:cs="Arial"/>
                <w:b/>
                <w:sz w:val="18"/>
                <w:szCs w:val="18"/>
                <w:lang w:val="sk-SK"/>
              </w:rPr>
            </w:pPr>
            <w:r w:rsidRPr="00FE3C19">
              <w:rPr>
                <w:rFonts w:cs="Arial"/>
                <w:b/>
                <w:sz w:val="18"/>
                <w:szCs w:val="18"/>
                <w:lang w:val="sk-SK"/>
              </w:rPr>
              <w:t xml:space="preserve">BGE </w:t>
            </w:r>
          </w:p>
          <w:p w14:paraId="49167CD6" w14:textId="77777777" w:rsidR="003730E3" w:rsidRDefault="003730E3" w:rsidP="005F76BA">
            <w:pPr>
              <w:spacing w:before="100" w:beforeAutospacing="1" w:after="100" w:afterAutospacing="1"/>
              <w:jc w:val="both"/>
              <w:rPr>
                <w:rFonts w:cs="Arial"/>
                <w:sz w:val="18"/>
                <w:szCs w:val="18"/>
                <w:lang w:val="bg-BG"/>
              </w:rPr>
            </w:pPr>
            <w:r>
              <w:rPr>
                <w:rFonts w:cs="Arial"/>
                <w:sz w:val="18"/>
                <w:szCs w:val="18"/>
                <w:lang w:val="bg-BG"/>
              </w:rPr>
              <w:t xml:space="preserve">За </w:t>
            </w:r>
            <w:r w:rsidRPr="0087333F">
              <w:rPr>
                <w:rFonts w:cs="Arial"/>
                <w:sz w:val="18"/>
                <w:szCs w:val="18"/>
                <w:lang w:val="sk-SK"/>
              </w:rPr>
              <w:t>E01, 221, 790</w:t>
            </w:r>
            <w:r w:rsidRPr="00FE3C19">
              <w:rPr>
                <w:rFonts w:cs="Arial"/>
                <w:sz w:val="18"/>
                <w:szCs w:val="18"/>
                <w:lang w:val="bg-BG"/>
              </w:rPr>
              <w:t>:</w:t>
            </w:r>
          </w:p>
          <w:p w14:paraId="146AA10C" w14:textId="7BC98610" w:rsidR="003730E3" w:rsidRPr="00FE3C19" w:rsidRDefault="003730E3" w:rsidP="005F76BA">
            <w:pPr>
              <w:spacing w:before="100" w:beforeAutospacing="1" w:after="100" w:afterAutospacing="1"/>
              <w:jc w:val="both"/>
              <w:rPr>
                <w:rFonts w:cs="Arial"/>
                <w:noProof/>
                <w:sz w:val="18"/>
                <w:szCs w:val="18"/>
                <w:lang w:val="bg-BG"/>
              </w:rPr>
            </w:pPr>
            <w:r>
              <w:rPr>
                <w:rFonts w:cs="Arial"/>
                <w:sz w:val="18"/>
                <w:szCs w:val="18"/>
                <w:lang w:val="bg-BG"/>
              </w:rPr>
              <w:t>Не се посочва.</w:t>
            </w:r>
          </w:p>
        </w:tc>
        <w:tc>
          <w:tcPr>
            <w:tcW w:w="1559" w:type="dxa"/>
          </w:tcPr>
          <w:p w14:paraId="59B10560" w14:textId="54750D5E"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sz w:val="18"/>
                <w:szCs w:val="18"/>
                <w:lang w:val="sk-SK"/>
              </w:rPr>
              <w:lastRenderedPageBreak/>
              <w:t>343</w:t>
            </w:r>
            <w:r w:rsidR="00814B54">
              <w:rPr>
                <w:rFonts w:cs="Arial"/>
                <w:sz w:val="18"/>
                <w:szCs w:val="18"/>
                <w:lang w:val="sk-SK"/>
              </w:rPr>
              <w:t xml:space="preserve">, </w:t>
            </w:r>
            <w:r w:rsidR="00F7044C">
              <w:rPr>
                <w:rFonts w:cs="Arial"/>
                <w:sz w:val="18"/>
                <w:szCs w:val="18"/>
                <w:lang w:val="bg-BG"/>
              </w:rPr>
              <w:t xml:space="preserve">433, </w:t>
            </w:r>
            <w:r w:rsidR="00814B54">
              <w:rPr>
                <w:rFonts w:cs="Arial"/>
                <w:sz w:val="18"/>
                <w:szCs w:val="18"/>
                <w:lang w:val="sk-SK"/>
              </w:rPr>
              <w:t>523</w:t>
            </w:r>
          </w:p>
        </w:tc>
      </w:tr>
      <w:tr w:rsidR="005F76BA" w:rsidRPr="00831B19" w14:paraId="1DD8EEF2" w14:textId="77777777" w:rsidTr="00FD287F">
        <w:tc>
          <w:tcPr>
            <w:tcW w:w="3136" w:type="dxa"/>
            <w:tcBorders>
              <w:bottom w:val="single" w:sz="4" w:space="0" w:color="auto"/>
            </w:tcBorders>
          </w:tcPr>
          <w:p w14:paraId="597A366F"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CHARACTERISTIC_VALUE</w:t>
            </w:r>
          </w:p>
        </w:tc>
        <w:tc>
          <w:tcPr>
            <w:tcW w:w="720" w:type="dxa"/>
            <w:tcBorders>
              <w:bottom w:val="single" w:sz="4" w:space="0" w:color="auto"/>
            </w:tcBorders>
          </w:tcPr>
          <w:p w14:paraId="408712F8"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tcBorders>
              <w:bottom w:val="single" w:sz="4" w:space="0" w:color="auto"/>
            </w:tcBorders>
          </w:tcPr>
          <w:p w14:paraId="18EF9B59"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Стойност</w:t>
            </w:r>
          </w:p>
        </w:tc>
        <w:tc>
          <w:tcPr>
            <w:tcW w:w="900" w:type="dxa"/>
            <w:tcBorders>
              <w:bottom w:val="single" w:sz="4" w:space="0" w:color="auto"/>
            </w:tcBorders>
          </w:tcPr>
          <w:p w14:paraId="3B276459"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7110</w:t>
            </w:r>
          </w:p>
        </w:tc>
        <w:tc>
          <w:tcPr>
            <w:tcW w:w="3938" w:type="dxa"/>
            <w:tcBorders>
              <w:bottom w:val="single" w:sz="4" w:space="0" w:color="auto"/>
            </w:tcBorders>
          </w:tcPr>
          <w:p w14:paraId="0C977F8E" w14:textId="1656A4C0" w:rsidR="00644E26" w:rsidRPr="003724FA" w:rsidRDefault="00136D7D" w:rsidP="005F76BA">
            <w:pPr>
              <w:keepNext/>
              <w:spacing w:before="100" w:beforeAutospacing="1" w:after="100" w:afterAutospacing="1"/>
              <w:jc w:val="both"/>
              <w:rPr>
                <w:rFonts w:cs="Arial"/>
                <w:sz w:val="18"/>
                <w:szCs w:val="18"/>
                <w:lang w:val="bg-BG"/>
              </w:rPr>
            </w:pPr>
            <w:r w:rsidRPr="003724FA">
              <w:rPr>
                <w:rFonts w:cs="Arial"/>
                <w:sz w:val="18"/>
                <w:szCs w:val="18"/>
                <w:lang w:val="bg-BG"/>
              </w:rPr>
              <w:t xml:space="preserve">За </w:t>
            </w:r>
            <w:r w:rsidR="00644E26" w:rsidRPr="003724FA">
              <w:rPr>
                <w:rFonts w:cs="Arial"/>
                <w:sz w:val="18"/>
                <w:szCs w:val="18"/>
                <w:lang w:val="bg-BG"/>
              </w:rPr>
              <w:t>следните</w:t>
            </w:r>
            <w:r w:rsidR="00644E26" w:rsidRPr="003724FA">
              <w:rPr>
                <w:rFonts w:cs="Arial"/>
                <w:b/>
                <w:sz w:val="18"/>
                <w:szCs w:val="18"/>
                <w:lang w:val="bg-BG"/>
              </w:rPr>
              <w:t xml:space="preserve"> </w:t>
            </w:r>
            <w:r w:rsidR="00AD07C9" w:rsidRPr="003724FA">
              <w:rPr>
                <w:rFonts w:cs="Arial"/>
                <w:sz w:val="18"/>
                <w:szCs w:val="18"/>
                <w:lang w:val="bg-BG"/>
              </w:rPr>
              <w:t xml:space="preserve">стойности в </w:t>
            </w:r>
            <w:r w:rsidR="00AD07C9" w:rsidRPr="003724FA">
              <w:rPr>
                <w:rFonts w:cs="Arial"/>
                <w:b/>
                <w:sz w:val="18"/>
                <w:szCs w:val="18"/>
                <w:lang w:val="sk-SK"/>
              </w:rPr>
              <w:t>CAV-&gt;</w:t>
            </w:r>
            <w:r w:rsidR="00AD07C9" w:rsidRPr="003724FA">
              <w:rPr>
                <w:rFonts w:cs="Arial"/>
                <w:b/>
                <w:noProof/>
                <w:sz w:val="18"/>
                <w:szCs w:val="18"/>
                <w:lang w:val="sk-SK"/>
              </w:rPr>
              <w:t xml:space="preserve"> CHARACTERISTIC_ID</w:t>
            </w:r>
            <w:r w:rsidR="00644E26" w:rsidRPr="003724FA">
              <w:rPr>
                <w:rFonts w:cs="Arial"/>
                <w:b/>
                <w:noProof/>
                <w:sz w:val="18"/>
                <w:szCs w:val="18"/>
                <w:lang w:val="bg-BG"/>
              </w:rPr>
              <w:t xml:space="preserve"> – </w:t>
            </w:r>
            <w:r w:rsidR="00644E26" w:rsidRPr="003724FA">
              <w:rPr>
                <w:rFonts w:cs="Arial"/>
                <w:noProof/>
                <w:sz w:val="18"/>
                <w:szCs w:val="18"/>
                <w:lang w:val="bg-BG"/>
              </w:rPr>
              <w:t>в текущото поле се посочва съответно</w:t>
            </w:r>
            <w:r w:rsidR="00644E26" w:rsidRPr="003724FA">
              <w:rPr>
                <w:rFonts w:cs="Arial"/>
                <w:sz w:val="18"/>
                <w:szCs w:val="18"/>
                <w:lang w:val="bg-BG"/>
              </w:rPr>
              <w:t>:</w:t>
            </w:r>
          </w:p>
          <w:p w14:paraId="3FA5E4E6" w14:textId="06721E2F" w:rsidR="00644E26" w:rsidRDefault="00644E26" w:rsidP="005F76BA">
            <w:pPr>
              <w:keepNext/>
              <w:spacing w:before="100" w:beforeAutospacing="1" w:after="100" w:afterAutospacing="1"/>
              <w:jc w:val="both"/>
              <w:rPr>
                <w:rFonts w:cs="Arial"/>
                <w:b/>
                <w:sz w:val="18"/>
                <w:szCs w:val="18"/>
                <w:lang w:val="bg-BG"/>
              </w:rPr>
            </w:pPr>
            <w:r w:rsidRPr="009162B7">
              <w:rPr>
                <w:rFonts w:cs="Arial"/>
                <w:b/>
                <w:sz w:val="18"/>
                <w:szCs w:val="18"/>
                <w:lang w:val="bg-BG"/>
              </w:rPr>
              <w:t>За</w:t>
            </w:r>
            <w:r w:rsidRPr="00BE7FFB">
              <w:rPr>
                <w:rFonts w:cs="Arial"/>
                <w:b/>
                <w:sz w:val="18"/>
                <w:szCs w:val="18"/>
                <w:lang w:val="bg-BG"/>
              </w:rPr>
              <w:t xml:space="preserve"> </w:t>
            </w:r>
            <w:r w:rsidR="005F76BA" w:rsidRPr="00BE7FFB">
              <w:rPr>
                <w:rFonts w:cs="Arial"/>
                <w:b/>
                <w:sz w:val="18"/>
                <w:szCs w:val="18"/>
                <w:lang w:val="bg-BG"/>
              </w:rPr>
              <w:t>221</w:t>
            </w:r>
            <w:r>
              <w:rPr>
                <w:rFonts w:cs="Arial"/>
                <w:b/>
                <w:sz w:val="18"/>
                <w:szCs w:val="18"/>
                <w:lang w:val="bg-BG"/>
              </w:rPr>
              <w:t xml:space="preserve"> – </w:t>
            </w:r>
            <w:r w:rsidR="00BE7FFB" w:rsidRPr="003724FA">
              <w:rPr>
                <w:rFonts w:cs="Arial"/>
                <w:sz w:val="18"/>
                <w:szCs w:val="18"/>
                <w:lang w:val="bg-BG"/>
              </w:rPr>
              <w:t xml:space="preserve">числова стойност в </w:t>
            </w:r>
            <w:r w:rsidR="00BE7FFB" w:rsidRPr="003724FA">
              <w:rPr>
                <w:rFonts w:cs="Arial"/>
                <w:sz w:val="18"/>
                <w:szCs w:val="18"/>
                <w:lang w:val="en-US"/>
              </w:rPr>
              <w:t>kW</w:t>
            </w:r>
            <w:r w:rsidR="00BE7FFB" w:rsidRPr="003724FA">
              <w:rPr>
                <w:rFonts w:cs="Arial"/>
                <w:sz w:val="18"/>
                <w:szCs w:val="18"/>
                <w:lang w:val="bg-BG"/>
              </w:rPr>
              <w:t xml:space="preserve"> (киловати)</w:t>
            </w:r>
            <w:r w:rsidR="00BE7FFB">
              <w:rPr>
                <w:rFonts w:cs="Arial"/>
                <w:sz w:val="18"/>
                <w:szCs w:val="18"/>
                <w:lang w:val="bg-BG"/>
              </w:rPr>
              <w:t xml:space="preserve"> </w:t>
            </w:r>
          </w:p>
          <w:p w14:paraId="461862AA" w14:textId="551F9E6C" w:rsidR="005F76BA" w:rsidRPr="003724FA" w:rsidRDefault="00644E26" w:rsidP="005F76BA">
            <w:pPr>
              <w:keepNext/>
              <w:spacing w:before="100" w:beforeAutospacing="1" w:after="100" w:afterAutospacing="1"/>
              <w:jc w:val="both"/>
              <w:rPr>
                <w:rFonts w:cs="Arial"/>
                <w:sz w:val="18"/>
                <w:szCs w:val="18"/>
                <w:lang w:val="bg-BG"/>
              </w:rPr>
            </w:pPr>
            <w:r w:rsidRPr="009162B7">
              <w:rPr>
                <w:rFonts w:cs="Arial"/>
                <w:b/>
                <w:sz w:val="18"/>
                <w:szCs w:val="18"/>
                <w:lang w:val="bg-BG"/>
              </w:rPr>
              <w:t>За</w:t>
            </w:r>
            <w:r w:rsidR="003724FA" w:rsidRPr="009162B7">
              <w:rPr>
                <w:rFonts w:cs="Arial"/>
                <w:b/>
                <w:sz w:val="18"/>
                <w:szCs w:val="18"/>
                <w:lang w:val="bg-BG"/>
              </w:rPr>
              <w:t xml:space="preserve"> </w:t>
            </w:r>
            <w:r w:rsidR="005F76BA" w:rsidRPr="00BE7FFB">
              <w:rPr>
                <w:rFonts w:cs="Arial"/>
                <w:b/>
                <w:sz w:val="18"/>
                <w:szCs w:val="18"/>
                <w:lang w:val="bg-BG"/>
              </w:rPr>
              <w:t>790</w:t>
            </w:r>
            <w:r w:rsidR="005F76BA" w:rsidRPr="001C1274">
              <w:rPr>
                <w:rFonts w:cs="Arial"/>
                <w:b/>
                <w:sz w:val="18"/>
                <w:szCs w:val="18"/>
                <w:lang w:val="bg-BG"/>
              </w:rPr>
              <w:t xml:space="preserve"> </w:t>
            </w:r>
            <w:r>
              <w:rPr>
                <w:rFonts w:cs="Arial"/>
                <w:b/>
                <w:sz w:val="18"/>
                <w:szCs w:val="18"/>
                <w:lang w:val="bg-BG"/>
              </w:rPr>
              <w:t xml:space="preserve">– </w:t>
            </w:r>
            <w:r w:rsidR="00BE7FFB" w:rsidRPr="003724FA">
              <w:rPr>
                <w:rFonts w:cs="Arial"/>
                <w:sz w:val="18"/>
                <w:szCs w:val="18"/>
                <w:lang w:val="bg-BG"/>
              </w:rPr>
              <w:t>числова стойност в А (ампери)</w:t>
            </w:r>
            <w:r w:rsidR="00BE7FFB">
              <w:rPr>
                <w:rFonts w:cs="Arial"/>
                <w:sz w:val="18"/>
                <w:szCs w:val="18"/>
                <w:lang w:val="bg-BG"/>
              </w:rPr>
              <w:t xml:space="preserve"> </w:t>
            </w:r>
          </w:p>
          <w:p w14:paraId="71417AF4" w14:textId="4C58A256" w:rsidR="00FB0CBE" w:rsidRPr="00FE3C19" w:rsidRDefault="00136D7D" w:rsidP="001C1274">
            <w:pPr>
              <w:keepNext/>
              <w:spacing w:before="100" w:beforeAutospacing="1" w:after="100" w:afterAutospacing="1"/>
              <w:jc w:val="both"/>
              <w:rPr>
                <w:rFonts w:cs="Arial"/>
                <w:sz w:val="18"/>
                <w:szCs w:val="18"/>
                <w:lang w:val="bg-BG"/>
              </w:rPr>
            </w:pPr>
            <w:r>
              <w:rPr>
                <w:rFonts w:cs="Arial"/>
                <w:sz w:val="18"/>
                <w:szCs w:val="18"/>
                <w:lang w:val="bg-BG"/>
              </w:rPr>
              <w:t xml:space="preserve">За </w:t>
            </w:r>
            <w:r w:rsidR="00FB0CBE">
              <w:rPr>
                <w:rFonts w:cs="Arial"/>
                <w:sz w:val="18"/>
                <w:szCs w:val="18"/>
                <w:lang w:val="bg-BG"/>
              </w:rPr>
              <w:t xml:space="preserve">Е01 – </w:t>
            </w:r>
            <w:r w:rsidR="001C1274">
              <w:rPr>
                <w:rFonts w:cs="Arial"/>
                <w:sz w:val="18"/>
                <w:szCs w:val="18"/>
                <w:lang w:val="bg-BG"/>
              </w:rPr>
              <w:t xml:space="preserve">Стойност от класификатор </w:t>
            </w:r>
            <w:r w:rsidR="00EC2310">
              <w:rPr>
                <w:rFonts w:cs="Arial"/>
                <w:sz w:val="18"/>
                <w:szCs w:val="18"/>
                <w:lang w:val="bg-BG"/>
              </w:rPr>
              <w:t>Т</w:t>
            </w:r>
            <w:r w:rsidR="001C1274">
              <w:rPr>
                <w:rFonts w:cs="Arial"/>
                <w:sz w:val="18"/>
                <w:szCs w:val="18"/>
                <w:lang w:val="bg-BG"/>
              </w:rPr>
              <w:t>ипове профили</w:t>
            </w:r>
          </w:p>
        </w:tc>
        <w:tc>
          <w:tcPr>
            <w:tcW w:w="1559" w:type="dxa"/>
            <w:tcBorders>
              <w:bottom w:val="single" w:sz="4" w:space="0" w:color="auto"/>
            </w:tcBorders>
          </w:tcPr>
          <w:p w14:paraId="058CC387" w14:textId="77777777" w:rsidR="001565BD" w:rsidRDefault="001565BD" w:rsidP="005F76BA">
            <w:pPr>
              <w:keepNext/>
              <w:spacing w:before="100" w:beforeAutospacing="1" w:after="100" w:afterAutospacing="1"/>
              <w:jc w:val="both"/>
              <w:rPr>
                <w:rFonts w:cs="Arial"/>
                <w:sz w:val="18"/>
                <w:szCs w:val="18"/>
                <w:lang w:val="sk-SK"/>
              </w:rPr>
            </w:pPr>
          </w:p>
          <w:p w14:paraId="1DEFF09A" w14:textId="77777777" w:rsidR="001565BD" w:rsidRDefault="001565BD" w:rsidP="005F76BA">
            <w:pPr>
              <w:keepNext/>
              <w:spacing w:before="100" w:beforeAutospacing="1" w:after="100" w:afterAutospacing="1"/>
              <w:jc w:val="both"/>
              <w:rPr>
                <w:rFonts w:cs="Arial"/>
                <w:sz w:val="18"/>
                <w:szCs w:val="18"/>
                <w:lang w:val="sk-SK"/>
              </w:rPr>
            </w:pPr>
          </w:p>
          <w:p w14:paraId="785BEA81" w14:textId="390D681B" w:rsidR="005F76BA" w:rsidRPr="009162B7" w:rsidRDefault="005F76BA" w:rsidP="005F76BA">
            <w:pPr>
              <w:keepNext/>
              <w:spacing w:before="100" w:beforeAutospacing="1" w:after="100" w:afterAutospacing="1"/>
              <w:jc w:val="both"/>
              <w:rPr>
                <w:rFonts w:cs="Arial"/>
                <w:sz w:val="18"/>
                <w:szCs w:val="18"/>
                <w:lang w:val="bg-BG"/>
              </w:rPr>
            </w:pPr>
            <w:r w:rsidRPr="00FE3C19">
              <w:rPr>
                <w:rFonts w:cs="Arial"/>
                <w:sz w:val="18"/>
                <w:szCs w:val="18"/>
                <w:lang w:val="sk-SK"/>
              </w:rPr>
              <w:t>343</w:t>
            </w:r>
            <w:r w:rsidR="00814B54">
              <w:rPr>
                <w:rFonts w:cs="Arial"/>
                <w:sz w:val="18"/>
                <w:szCs w:val="18"/>
                <w:lang w:val="sk-SK"/>
              </w:rPr>
              <w:t xml:space="preserve">, </w:t>
            </w:r>
            <w:r w:rsidR="001565BD">
              <w:rPr>
                <w:rFonts w:cs="Arial"/>
                <w:sz w:val="18"/>
                <w:szCs w:val="18"/>
                <w:lang w:val="bg-BG"/>
              </w:rPr>
              <w:t xml:space="preserve">433, </w:t>
            </w:r>
            <w:r w:rsidR="00BE7FFB">
              <w:rPr>
                <w:rFonts w:cs="Arial"/>
                <w:sz w:val="18"/>
                <w:szCs w:val="18"/>
                <w:lang w:val="bg-BG"/>
              </w:rPr>
              <w:t>, 525</w:t>
            </w:r>
          </w:p>
          <w:p w14:paraId="000DEFCF" w14:textId="525FA99A" w:rsidR="00FB0CBE" w:rsidRDefault="00FB0CBE" w:rsidP="005F76BA">
            <w:pPr>
              <w:keepNext/>
              <w:spacing w:before="100" w:beforeAutospacing="1" w:after="100" w:afterAutospacing="1"/>
              <w:jc w:val="both"/>
              <w:rPr>
                <w:rFonts w:cs="Arial"/>
                <w:sz w:val="18"/>
                <w:szCs w:val="18"/>
                <w:lang w:val="sk-SK"/>
              </w:rPr>
            </w:pPr>
            <w:r w:rsidRPr="00FE3C19">
              <w:rPr>
                <w:rFonts w:cs="Arial"/>
                <w:sz w:val="18"/>
                <w:szCs w:val="18"/>
                <w:lang w:val="sk-SK"/>
              </w:rPr>
              <w:t>343</w:t>
            </w:r>
            <w:r>
              <w:rPr>
                <w:rFonts w:cs="Arial"/>
                <w:sz w:val="18"/>
                <w:szCs w:val="18"/>
                <w:lang w:val="sk-SK"/>
              </w:rPr>
              <w:t>,</w:t>
            </w:r>
            <w:r w:rsidR="001565BD">
              <w:rPr>
                <w:rFonts w:cs="Arial"/>
                <w:sz w:val="18"/>
                <w:szCs w:val="18"/>
                <w:lang w:val="bg-BG"/>
              </w:rPr>
              <w:t xml:space="preserve"> 433,</w:t>
            </w:r>
            <w:r>
              <w:rPr>
                <w:rFonts w:cs="Arial"/>
                <w:sz w:val="18"/>
                <w:szCs w:val="18"/>
                <w:lang w:val="sk-SK"/>
              </w:rPr>
              <w:t xml:space="preserve"> </w:t>
            </w:r>
          </w:p>
          <w:p w14:paraId="7816CD8F" w14:textId="1B2DEB6D" w:rsidR="001565BD" w:rsidRPr="009162B7" w:rsidRDefault="001565BD" w:rsidP="005F76BA">
            <w:pPr>
              <w:keepNext/>
              <w:spacing w:before="100" w:beforeAutospacing="1" w:after="100" w:afterAutospacing="1"/>
              <w:jc w:val="both"/>
              <w:rPr>
                <w:rFonts w:cs="Arial"/>
                <w:noProof/>
                <w:sz w:val="18"/>
                <w:szCs w:val="18"/>
                <w:lang w:val="bg-BG"/>
              </w:rPr>
            </w:pPr>
            <w:r>
              <w:rPr>
                <w:rFonts w:cs="Arial"/>
                <w:sz w:val="18"/>
                <w:szCs w:val="18"/>
                <w:lang w:val="bg-BG"/>
              </w:rPr>
              <w:t>343, 433</w:t>
            </w:r>
          </w:p>
        </w:tc>
      </w:tr>
      <w:tr w:rsidR="005F76BA" w:rsidRPr="00831B19" w14:paraId="7995E6DA" w14:textId="77777777" w:rsidTr="00FD287F">
        <w:tc>
          <w:tcPr>
            <w:tcW w:w="3136" w:type="dxa"/>
            <w:tcBorders>
              <w:right w:val="single" w:sz="4" w:space="0" w:color="auto"/>
            </w:tcBorders>
            <w:shd w:val="clear" w:color="auto" w:fill="BFBFBF"/>
          </w:tcPr>
          <w:p w14:paraId="26538777"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noProof/>
                <w:sz w:val="18"/>
                <w:szCs w:val="18"/>
                <w:lang w:val="sk-SK"/>
              </w:rPr>
              <w:t>&gt;&gt; SEQ</w:t>
            </w:r>
          </w:p>
        </w:tc>
        <w:tc>
          <w:tcPr>
            <w:tcW w:w="720" w:type="dxa"/>
            <w:tcBorders>
              <w:left w:val="single" w:sz="4" w:space="0" w:color="auto"/>
              <w:right w:val="single" w:sz="4" w:space="0" w:color="auto"/>
            </w:tcBorders>
            <w:shd w:val="clear" w:color="auto" w:fill="BFBFBF"/>
          </w:tcPr>
          <w:p w14:paraId="6D80B9FE"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sz w:val="18"/>
                <w:szCs w:val="18"/>
                <w:lang w:val="sk-SK"/>
              </w:rPr>
              <w:t>0-99</w:t>
            </w:r>
          </w:p>
        </w:tc>
        <w:tc>
          <w:tcPr>
            <w:tcW w:w="3780" w:type="dxa"/>
            <w:tcBorders>
              <w:left w:val="single" w:sz="4" w:space="0" w:color="auto"/>
              <w:right w:val="single" w:sz="4" w:space="0" w:color="auto"/>
            </w:tcBorders>
            <w:shd w:val="clear" w:color="auto" w:fill="BFBFBF"/>
          </w:tcPr>
          <w:p w14:paraId="7E6C3656" w14:textId="77777777" w:rsidR="005F76BA" w:rsidRPr="00FC23D2" w:rsidRDefault="005F76BA" w:rsidP="005F76BA">
            <w:pPr>
              <w:spacing w:before="100" w:beforeAutospacing="1" w:after="100" w:afterAutospacing="1"/>
              <w:jc w:val="both"/>
              <w:rPr>
                <w:rFonts w:cs="Arial"/>
                <w:b/>
                <w:noProof/>
                <w:sz w:val="18"/>
                <w:szCs w:val="18"/>
                <w:lang w:val="bg-BG"/>
              </w:rPr>
            </w:pPr>
            <w:r w:rsidRPr="00FC23D2">
              <w:rPr>
                <w:rFonts w:cs="Arial"/>
                <w:b/>
                <w:noProof/>
                <w:sz w:val="18"/>
                <w:szCs w:val="18"/>
                <w:lang w:val="bg-BG"/>
              </w:rPr>
              <w:t>Характеристики</w:t>
            </w:r>
          </w:p>
        </w:tc>
        <w:tc>
          <w:tcPr>
            <w:tcW w:w="900" w:type="dxa"/>
            <w:tcBorders>
              <w:left w:val="single" w:sz="4" w:space="0" w:color="auto"/>
              <w:right w:val="single" w:sz="4" w:space="0" w:color="auto"/>
            </w:tcBorders>
            <w:shd w:val="clear" w:color="auto" w:fill="BFBFBF"/>
          </w:tcPr>
          <w:p w14:paraId="186D8532"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sz w:val="18"/>
                <w:szCs w:val="18"/>
                <w:lang w:val="sk-SK"/>
              </w:rPr>
              <w:t>SEQ</w:t>
            </w:r>
          </w:p>
        </w:tc>
        <w:tc>
          <w:tcPr>
            <w:tcW w:w="3938" w:type="dxa"/>
            <w:tcBorders>
              <w:left w:val="single" w:sz="4" w:space="0" w:color="auto"/>
              <w:right w:val="single" w:sz="4" w:space="0" w:color="auto"/>
            </w:tcBorders>
            <w:shd w:val="clear" w:color="auto" w:fill="BFBFBF"/>
          </w:tcPr>
          <w:p w14:paraId="3C9B7DB2" w14:textId="77777777" w:rsidR="005F76BA" w:rsidRPr="00FC23D2" w:rsidRDefault="005F76BA" w:rsidP="005F76BA">
            <w:pPr>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3431E7C9" w14:textId="77777777" w:rsidR="005F76BA" w:rsidRPr="00FC23D2" w:rsidRDefault="005F76BA" w:rsidP="005F76BA">
            <w:pPr>
              <w:keepNext/>
              <w:spacing w:before="100" w:beforeAutospacing="1" w:after="100" w:afterAutospacing="1"/>
              <w:jc w:val="both"/>
              <w:rPr>
                <w:rFonts w:cs="Arial"/>
                <w:b/>
                <w:noProof/>
                <w:sz w:val="18"/>
                <w:szCs w:val="18"/>
                <w:lang w:val="sk-SK"/>
              </w:rPr>
            </w:pPr>
          </w:p>
        </w:tc>
      </w:tr>
      <w:tr w:rsidR="005F76BA" w:rsidRPr="00831B19" w14:paraId="0E4818F3" w14:textId="77777777" w:rsidTr="00FD287F">
        <w:tc>
          <w:tcPr>
            <w:tcW w:w="3136" w:type="dxa"/>
          </w:tcPr>
          <w:p w14:paraId="06C63B6D"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ACTION_REQUEST</w:t>
            </w:r>
          </w:p>
        </w:tc>
        <w:tc>
          <w:tcPr>
            <w:tcW w:w="720" w:type="dxa"/>
          </w:tcPr>
          <w:p w14:paraId="7DE26C62"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7264D6BF"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Състояние на регистъра</w:t>
            </w:r>
          </w:p>
        </w:tc>
        <w:tc>
          <w:tcPr>
            <w:tcW w:w="900" w:type="dxa"/>
          </w:tcPr>
          <w:p w14:paraId="218F5400"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1229</w:t>
            </w:r>
          </w:p>
        </w:tc>
        <w:tc>
          <w:tcPr>
            <w:tcW w:w="3938" w:type="dxa"/>
          </w:tcPr>
          <w:p w14:paraId="12964C29" w14:textId="77777777" w:rsidR="005F76BA" w:rsidRPr="00FE3C19" w:rsidRDefault="005F76BA" w:rsidP="005F76BA">
            <w:pPr>
              <w:spacing w:before="100" w:beforeAutospacing="1" w:after="100" w:afterAutospacing="1"/>
              <w:jc w:val="both"/>
              <w:rPr>
                <w:rFonts w:cs="Arial"/>
                <w:b/>
                <w:sz w:val="18"/>
                <w:szCs w:val="18"/>
                <w:lang w:val="bg-BG"/>
              </w:rPr>
            </w:pPr>
            <w:r w:rsidRPr="00FE3C19">
              <w:rPr>
                <w:rFonts w:cs="Arial"/>
                <w:b/>
                <w:sz w:val="18"/>
                <w:szCs w:val="18"/>
                <w:lang w:val="sk-SK"/>
              </w:rPr>
              <w:t xml:space="preserve">109 </w:t>
            </w:r>
            <w:r w:rsidRPr="00FE3C19">
              <w:rPr>
                <w:rFonts w:cs="Arial"/>
                <w:sz w:val="18"/>
                <w:szCs w:val="18"/>
                <w:lang w:val="sk-SK"/>
              </w:rPr>
              <w:t>–</w:t>
            </w:r>
            <w:r w:rsidRPr="00FE3C19">
              <w:rPr>
                <w:rFonts w:cs="Arial"/>
                <w:b/>
                <w:sz w:val="18"/>
                <w:szCs w:val="18"/>
                <w:lang w:val="sk-SK"/>
              </w:rPr>
              <w:t xml:space="preserve"> </w:t>
            </w:r>
            <w:r w:rsidRPr="00FE3C19">
              <w:rPr>
                <w:rFonts w:cs="Arial"/>
                <w:sz w:val="18"/>
                <w:szCs w:val="18"/>
                <w:lang w:val="bg-BG"/>
              </w:rPr>
              <w:t>За информация</w:t>
            </w:r>
          </w:p>
          <w:p w14:paraId="2AF4714D" w14:textId="77777777" w:rsidR="005F76BA" w:rsidRPr="00FE3C19" w:rsidRDefault="005F76BA" w:rsidP="005F76BA">
            <w:pPr>
              <w:spacing w:before="100" w:beforeAutospacing="1" w:after="100" w:afterAutospacing="1"/>
              <w:jc w:val="both"/>
              <w:rPr>
                <w:rFonts w:cs="Arial"/>
                <w:b/>
                <w:noProof/>
                <w:sz w:val="18"/>
                <w:szCs w:val="18"/>
                <w:lang w:val="bg-BG"/>
              </w:rPr>
            </w:pPr>
          </w:p>
        </w:tc>
        <w:tc>
          <w:tcPr>
            <w:tcW w:w="1559" w:type="dxa"/>
          </w:tcPr>
          <w:p w14:paraId="7EAB577B"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343, 521</w:t>
            </w:r>
          </w:p>
        </w:tc>
      </w:tr>
      <w:tr w:rsidR="005F76BA" w:rsidRPr="00831B19" w14:paraId="09F95E2F" w14:textId="77777777" w:rsidTr="00FD287F">
        <w:tc>
          <w:tcPr>
            <w:tcW w:w="3136" w:type="dxa"/>
          </w:tcPr>
          <w:p w14:paraId="7EF1E123"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SEQU_INFOS_SEQUENCENR</w:t>
            </w:r>
          </w:p>
        </w:tc>
        <w:tc>
          <w:tcPr>
            <w:tcW w:w="720" w:type="dxa"/>
          </w:tcPr>
          <w:p w14:paraId="20570B21"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10</w:t>
            </w:r>
          </w:p>
        </w:tc>
        <w:tc>
          <w:tcPr>
            <w:tcW w:w="3780" w:type="dxa"/>
          </w:tcPr>
          <w:p w14:paraId="4652BDF1"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Номер на скала</w:t>
            </w:r>
          </w:p>
        </w:tc>
        <w:tc>
          <w:tcPr>
            <w:tcW w:w="900" w:type="dxa"/>
          </w:tcPr>
          <w:p w14:paraId="6F4D8EEE"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1050</w:t>
            </w:r>
          </w:p>
        </w:tc>
        <w:tc>
          <w:tcPr>
            <w:tcW w:w="3938" w:type="dxa"/>
          </w:tcPr>
          <w:p w14:paraId="0D712C23" w14:textId="77777777" w:rsidR="005F76BA" w:rsidRPr="00FE3C19" w:rsidRDefault="005F76BA" w:rsidP="005F76BA">
            <w:pPr>
              <w:spacing w:before="100" w:beforeAutospacing="1" w:after="100" w:afterAutospacing="1"/>
              <w:jc w:val="both"/>
              <w:rPr>
                <w:rFonts w:cs="Arial"/>
                <w:i/>
                <w:noProof/>
                <w:sz w:val="18"/>
                <w:szCs w:val="18"/>
                <w:lang w:val="sk-SK"/>
              </w:rPr>
            </w:pPr>
            <w:r w:rsidRPr="00FE3C19">
              <w:rPr>
                <w:rFonts w:cs="Arial"/>
                <w:i/>
                <w:sz w:val="18"/>
                <w:szCs w:val="18"/>
                <w:lang w:val="bg-BG"/>
              </w:rPr>
              <w:t>Пореден номер на регистър/скала</w:t>
            </w:r>
            <w:r w:rsidRPr="00FE3C19">
              <w:rPr>
                <w:rFonts w:cs="Arial"/>
                <w:i/>
                <w:sz w:val="18"/>
                <w:szCs w:val="18"/>
                <w:lang w:val="sk-SK"/>
              </w:rPr>
              <w:t xml:space="preserve"> 1, 2, ....n</w:t>
            </w:r>
          </w:p>
        </w:tc>
        <w:tc>
          <w:tcPr>
            <w:tcW w:w="1559" w:type="dxa"/>
          </w:tcPr>
          <w:p w14:paraId="49B6EEF1"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00EF8EBB" w14:textId="77777777" w:rsidTr="00FD287F">
        <w:tc>
          <w:tcPr>
            <w:tcW w:w="3136" w:type="dxa"/>
          </w:tcPr>
          <w:p w14:paraId="3E9EE141"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SEQU_INFOS_CODE_LIST</w:t>
            </w:r>
          </w:p>
        </w:tc>
        <w:tc>
          <w:tcPr>
            <w:tcW w:w="720" w:type="dxa"/>
          </w:tcPr>
          <w:p w14:paraId="70344C95"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17</w:t>
            </w:r>
          </w:p>
        </w:tc>
        <w:tc>
          <w:tcPr>
            <w:tcW w:w="3780" w:type="dxa"/>
          </w:tcPr>
          <w:p w14:paraId="216AE565"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Код на регистъра</w:t>
            </w:r>
          </w:p>
        </w:tc>
        <w:tc>
          <w:tcPr>
            <w:tcW w:w="900" w:type="dxa"/>
          </w:tcPr>
          <w:p w14:paraId="1CEF1182"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1131</w:t>
            </w:r>
            <w:r>
              <w:rPr>
                <w:rFonts w:cs="Arial"/>
                <w:noProof/>
                <w:sz w:val="18"/>
                <w:szCs w:val="18"/>
                <w:lang w:val="sk-SK"/>
              </w:rPr>
              <w:t>_SEQ</w:t>
            </w:r>
          </w:p>
        </w:tc>
        <w:tc>
          <w:tcPr>
            <w:tcW w:w="3938" w:type="dxa"/>
          </w:tcPr>
          <w:p w14:paraId="1A7F7C73" w14:textId="77777777" w:rsidR="005F76BA" w:rsidRPr="00FE3C19" w:rsidRDefault="005F76BA" w:rsidP="005F76BA">
            <w:pPr>
              <w:spacing w:before="100" w:beforeAutospacing="1" w:after="100" w:afterAutospacing="1"/>
              <w:jc w:val="both"/>
              <w:rPr>
                <w:rFonts w:cs="Arial"/>
                <w:i/>
                <w:sz w:val="18"/>
                <w:szCs w:val="18"/>
                <w:lang w:val="bg-BG"/>
              </w:rPr>
            </w:pPr>
            <w:r w:rsidRPr="00FE3C19">
              <w:rPr>
                <w:rFonts w:cs="Arial"/>
                <w:i/>
                <w:sz w:val="18"/>
                <w:szCs w:val="18"/>
                <w:lang w:val="bg-BG"/>
              </w:rPr>
              <w:t>Код на регистър</w:t>
            </w:r>
          </w:p>
          <w:p w14:paraId="27D6018D" w14:textId="77777777" w:rsidR="005F76BA" w:rsidRPr="00FE3C19" w:rsidRDefault="005F76BA" w:rsidP="005F76BA">
            <w:pPr>
              <w:spacing w:before="100" w:beforeAutospacing="1" w:after="100" w:afterAutospacing="1"/>
              <w:jc w:val="both"/>
              <w:rPr>
                <w:rFonts w:cs="Arial"/>
                <w:i/>
                <w:sz w:val="18"/>
                <w:szCs w:val="18"/>
                <w:lang w:val="bg-BG"/>
              </w:rPr>
            </w:pPr>
            <w:r w:rsidRPr="00FE3C19">
              <w:rPr>
                <w:rFonts w:cs="Arial"/>
                <w:sz w:val="18"/>
                <w:szCs w:val="18"/>
                <w:lang w:val="bg-BG"/>
              </w:rPr>
              <w:t xml:space="preserve">На ниво на измервателния уред съгласно кодова таблица </w:t>
            </w:r>
            <w:r w:rsidRPr="00FE3C19">
              <w:rPr>
                <w:rFonts w:cs="Arial"/>
                <w:sz w:val="18"/>
                <w:szCs w:val="18"/>
                <w:lang w:val="sk-SK"/>
              </w:rPr>
              <w:t xml:space="preserve"> </w:t>
            </w:r>
            <w:r w:rsidRPr="00FE3C19">
              <w:rPr>
                <w:rFonts w:cs="Arial"/>
                <w:sz w:val="18"/>
                <w:szCs w:val="18"/>
                <w:lang w:val="bg-BG"/>
              </w:rPr>
              <w:t>„Тип регистър“</w:t>
            </w:r>
          </w:p>
        </w:tc>
        <w:tc>
          <w:tcPr>
            <w:tcW w:w="1559" w:type="dxa"/>
          </w:tcPr>
          <w:p w14:paraId="5806336C"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5E46CF11" w14:textId="77777777" w:rsidTr="00FD287F">
        <w:tc>
          <w:tcPr>
            <w:tcW w:w="3136" w:type="dxa"/>
            <w:tcBorders>
              <w:bottom w:val="single" w:sz="4" w:space="0" w:color="auto"/>
            </w:tcBorders>
          </w:tcPr>
          <w:p w14:paraId="01433CE8"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SEQU_INFOS_AGENCY</w:t>
            </w:r>
          </w:p>
        </w:tc>
        <w:tc>
          <w:tcPr>
            <w:tcW w:w="720" w:type="dxa"/>
            <w:tcBorders>
              <w:bottom w:val="single" w:sz="4" w:space="0" w:color="auto"/>
            </w:tcBorders>
          </w:tcPr>
          <w:p w14:paraId="0B8440C4"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6BB54BD1"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Агенция администрираща кода за информация</w:t>
            </w:r>
          </w:p>
        </w:tc>
        <w:tc>
          <w:tcPr>
            <w:tcW w:w="900" w:type="dxa"/>
            <w:tcBorders>
              <w:bottom w:val="single" w:sz="4" w:space="0" w:color="auto"/>
            </w:tcBorders>
          </w:tcPr>
          <w:p w14:paraId="252A93B9"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Borders>
              <w:bottom w:val="single" w:sz="4" w:space="0" w:color="auto"/>
            </w:tcBorders>
          </w:tcPr>
          <w:p w14:paraId="6D71F83F" w14:textId="77777777" w:rsidR="005F76BA" w:rsidRPr="00FE3C19" w:rsidRDefault="005F76BA" w:rsidP="005F76BA">
            <w:pPr>
              <w:spacing w:before="100" w:beforeAutospacing="1" w:after="100" w:afterAutospacing="1"/>
              <w:jc w:val="both"/>
              <w:rPr>
                <w:rFonts w:cs="Arial"/>
                <w:b/>
                <w:sz w:val="18"/>
                <w:szCs w:val="18"/>
                <w:lang w:val="bg-BG"/>
              </w:rPr>
            </w:pPr>
            <w:r w:rsidRPr="00FE3C19">
              <w:rPr>
                <w:rFonts w:cs="Arial"/>
                <w:b/>
                <w:sz w:val="18"/>
                <w:szCs w:val="18"/>
                <w:lang w:val="sk-SK"/>
              </w:rPr>
              <w:t xml:space="preserve">BGE </w:t>
            </w:r>
          </w:p>
        </w:tc>
        <w:tc>
          <w:tcPr>
            <w:tcW w:w="1559" w:type="dxa"/>
            <w:tcBorders>
              <w:bottom w:val="single" w:sz="4" w:space="0" w:color="auto"/>
            </w:tcBorders>
          </w:tcPr>
          <w:p w14:paraId="484D7323"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784A7AC9" w14:textId="77777777" w:rsidTr="00FD287F">
        <w:tc>
          <w:tcPr>
            <w:tcW w:w="3136" w:type="dxa"/>
            <w:tcBorders>
              <w:right w:val="single" w:sz="4" w:space="0" w:color="auto"/>
            </w:tcBorders>
            <w:shd w:val="clear" w:color="auto" w:fill="BFBFBF"/>
          </w:tcPr>
          <w:p w14:paraId="5D82B8B5"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noProof/>
                <w:sz w:val="18"/>
                <w:szCs w:val="18"/>
                <w:lang w:val="sk-SK"/>
              </w:rPr>
              <w:t>&gt;&gt;&gt; RFF</w:t>
            </w:r>
          </w:p>
        </w:tc>
        <w:tc>
          <w:tcPr>
            <w:tcW w:w="720" w:type="dxa"/>
            <w:tcBorders>
              <w:left w:val="single" w:sz="4" w:space="0" w:color="auto"/>
              <w:right w:val="single" w:sz="4" w:space="0" w:color="auto"/>
            </w:tcBorders>
            <w:shd w:val="clear" w:color="auto" w:fill="BFBFBF"/>
          </w:tcPr>
          <w:p w14:paraId="7AF4E96B" w14:textId="77777777" w:rsidR="005F76BA" w:rsidRPr="00FC23D2" w:rsidRDefault="005F76BA" w:rsidP="005F76BA">
            <w:pPr>
              <w:spacing w:before="100" w:beforeAutospacing="1" w:after="100" w:afterAutospacing="1"/>
              <w:jc w:val="both"/>
              <w:rPr>
                <w:rFonts w:cs="Arial"/>
                <w:b/>
                <w:noProof/>
                <w:sz w:val="18"/>
                <w:szCs w:val="18"/>
                <w:lang w:val="sk-SK"/>
              </w:rPr>
            </w:pPr>
            <w:r>
              <w:rPr>
                <w:rFonts w:cs="Arial"/>
                <w:b/>
                <w:noProof/>
                <w:sz w:val="18"/>
                <w:szCs w:val="18"/>
                <w:lang w:val="sk-SK"/>
              </w:rPr>
              <w:t>1</w:t>
            </w:r>
            <w:r w:rsidRPr="00FC23D2">
              <w:rPr>
                <w:rFonts w:cs="Arial"/>
                <w:b/>
                <w:noProof/>
                <w:sz w:val="18"/>
                <w:szCs w:val="18"/>
                <w:lang w:val="sk-SK"/>
              </w:rPr>
              <w:t>-1</w:t>
            </w:r>
          </w:p>
        </w:tc>
        <w:tc>
          <w:tcPr>
            <w:tcW w:w="3780" w:type="dxa"/>
            <w:tcBorders>
              <w:left w:val="single" w:sz="4" w:space="0" w:color="auto"/>
              <w:right w:val="single" w:sz="4" w:space="0" w:color="auto"/>
            </w:tcBorders>
            <w:shd w:val="clear" w:color="auto" w:fill="BFBFBF"/>
          </w:tcPr>
          <w:p w14:paraId="20AB9CC4" w14:textId="77777777" w:rsidR="005F76BA" w:rsidRPr="00FC23D2" w:rsidRDefault="005F76BA" w:rsidP="005F76BA">
            <w:pPr>
              <w:spacing w:before="100" w:beforeAutospacing="1" w:after="100" w:afterAutospacing="1"/>
              <w:jc w:val="both"/>
              <w:rPr>
                <w:rFonts w:cs="Arial"/>
                <w:b/>
                <w:noProof/>
                <w:sz w:val="18"/>
                <w:szCs w:val="18"/>
                <w:lang w:val="bg-BG"/>
              </w:rPr>
            </w:pPr>
            <w:r w:rsidRPr="00FC23D2">
              <w:rPr>
                <w:rFonts w:cs="Arial"/>
                <w:b/>
                <w:noProof/>
                <w:sz w:val="18"/>
                <w:szCs w:val="18"/>
                <w:lang w:val="bg-BG"/>
              </w:rPr>
              <w:t>Референция</w:t>
            </w:r>
          </w:p>
        </w:tc>
        <w:tc>
          <w:tcPr>
            <w:tcW w:w="900" w:type="dxa"/>
            <w:tcBorders>
              <w:left w:val="single" w:sz="4" w:space="0" w:color="auto"/>
              <w:right w:val="single" w:sz="4" w:space="0" w:color="auto"/>
            </w:tcBorders>
            <w:shd w:val="clear" w:color="auto" w:fill="BFBFBF"/>
          </w:tcPr>
          <w:p w14:paraId="72A9DE72"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sz w:val="18"/>
                <w:szCs w:val="18"/>
                <w:lang w:val="sk-SK"/>
              </w:rPr>
              <w:t>RFF</w:t>
            </w:r>
          </w:p>
        </w:tc>
        <w:tc>
          <w:tcPr>
            <w:tcW w:w="3938" w:type="dxa"/>
            <w:tcBorders>
              <w:left w:val="single" w:sz="4" w:space="0" w:color="auto"/>
              <w:right w:val="single" w:sz="4" w:space="0" w:color="auto"/>
            </w:tcBorders>
            <w:shd w:val="clear" w:color="auto" w:fill="BFBFBF"/>
          </w:tcPr>
          <w:p w14:paraId="79C7B40C" w14:textId="77777777" w:rsidR="005F76BA" w:rsidRPr="00FC23D2" w:rsidRDefault="005F76BA" w:rsidP="005F76BA">
            <w:pPr>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7D531B47" w14:textId="77777777" w:rsidR="005F76BA" w:rsidRPr="00FC23D2" w:rsidRDefault="005F76BA" w:rsidP="005F76BA">
            <w:pPr>
              <w:keepNext/>
              <w:spacing w:before="100" w:beforeAutospacing="1" w:after="100" w:afterAutospacing="1"/>
              <w:jc w:val="both"/>
              <w:rPr>
                <w:rFonts w:cs="Arial"/>
                <w:b/>
                <w:noProof/>
                <w:sz w:val="18"/>
                <w:szCs w:val="18"/>
                <w:lang w:val="sk-SK"/>
              </w:rPr>
            </w:pPr>
          </w:p>
        </w:tc>
      </w:tr>
      <w:tr w:rsidR="005F76BA" w:rsidRPr="00831B19" w14:paraId="49E19063" w14:textId="77777777" w:rsidTr="00FD287F">
        <w:tc>
          <w:tcPr>
            <w:tcW w:w="3136" w:type="dxa"/>
          </w:tcPr>
          <w:p w14:paraId="5C5564EF"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REFERENCEQUALIFIER</w:t>
            </w:r>
          </w:p>
        </w:tc>
        <w:tc>
          <w:tcPr>
            <w:tcW w:w="720" w:type="dxa"/>
          </w:tcPr>
          <w:p w14:paraId="530DFEAA"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5AEF916E"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Квалификатор  на референцията</w:t>
            </w:r>
          </w:p>
        </w:tc>
        <w:tc>
          <w:tcPr>
            <w:tcW w:w="900" w:type="dxa"/>
          </w:tcPr>
          <w:p w14:paraId="33AB025A"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1153</w:t>
            </w:r>
          </w:p>
        </w:tc>
        <w:tc>
          <w:tcPr>
            <w:tcW w:w="3938" w:type="dxa"/>
          </w:tcPr>
          <w:p w14:paraId="428604EC" w14:textId="77777777" w:rsidR="005F76BA" w:rsidRPr="00FE3C19" w:rsidRDefault="005F76BA" w:rsidP="005F76BA">
            <w:pPr>
              <w:spacing w:before="100" w:beforeAutospacing="1" w:after="100" w:afterAutospacing="1"/>
              <w:jc w:val="both"/>
              <w:rPr>
                <w:rFonts w:cs="Arial"/>
                <w:b/>
                <w:noProof/>
                <w:sz w:val="18"/>
                <w:szCs w:val="18"/>
                <w:lang w:val="sk-SK"/>
              </w:rPr>
            </w:pPr>
            <w:r w:rsidRPr="00FE3C19">
              <w:rPr>
                <w:rFonts w:cs="Arial"/>
                <w:b/>
                <w:noProof/>
                <w:sz w:val="18"/>
                <w:szCs w:val="18"/>
                <w:lang w:val="sk-SK"/>
              </w:rPr>
              <w:t>MG</w:t>
            </w:r>
            <w:r w:rsidRPr="00FE3C19">
              <w:rPr>
                <w:rFonts w:cs="Arial"/>
                <w:noProof/>
                <w:sz w:val="18"/>
                <w:szCs w:val="18"/>
                <w:lang w:val="sk-SK"/>
              </w:rPr>
              <w:t xml:space="preserve"> – Код за референция (Указваме код за сериен номер на електромер)</w:t>
            </w:r>
          </w:p>
        </w:tc>
        <w:tc>
          <w:tcPr>
            <w:tcW w:w="1559" w:type="dxa"/>
          </w:tcPr>
          <w:p w14:paraId="2A779D7D"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2AF3F1E2" w14:textId="77777777" w:rsidTr="00FD287F">
        <w:tc>
          <w:tcPr>
            <w:tcW w:w="3136" w:type="dxa"/>
            <w:tcBorders>
              <w:bottom w:val="single" w:sz="4" w:space="0" w:color="auto"/>
            </w:tcBorders>
          </w:tcPr>
          <w:p w14:paraId="6D6D06D8"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REFERENCENUMBER</w:t>
            </w:r>
          </w:p>
        </w:tc>
        <w:tc>
          <w:tcPr>
            <w:tcW w:w="720" w:type="dxa"/>
            <w:tcBorders>
              <w:bottom w:val="single" w:sz="4" w:space="0" w:color="auto"/>
            </w:tcBorders>
          </w:tcPr>
          <w:p w14:paraId="0AAC875B"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70</w:t>
            </w:r>
          </w:p>
        </w:tc>
        <w:tc>
          <w:tcPr>
            <w:tcW w:w="3780" w:type="dxa"/>
            <w:tcBorders>
              <w:bottom w:val="single" w:sz="4" w:space="0" w:color="auto"/>
            </w:tcBorders>
          </w:tcPr>
          <w:p w14:paraId="17D15D57"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Идентификатор на референция</w:t>
            </w:r>
          </w:p>
        </w:tc>
        <w:tc>
          <w:tcPr>
            <w:tcW w:w="900" w:type="dxa"/>
            <w:tcBorders>
              <w:bottom w:val="single" w:sz="4" w:space="0" w:color="auto"/>
            </w:tcBorders>
          </w:tcPr>
          <w:p w14:paraId="55F69DAF"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1154</w:t>
            </w:r>
          </w:p>
        </w:tc>
        <w:tc>
          <w:tcPr>
            <w:tcW w:w="3938" w:type="dxa"/>
            <w:tcBorders>
              <w:bottom w:val="single" w:sz="4" w:space="0" w:color="auto"/>
            </w:tcBorders>
          </w:tcPr>
          <w:p w14:paraId="710C1C8F" w14:textId="77777777" w:rsidR="005F76BA" w:rsidRPr="00FE3C19" w:rsidRDefault="005F76BA" w:rsidP="005F76BA">
            <w:pPr>
              <w:spacing w:before="100" w:beforeAutospacing="1" w:after="100" w:afterAutospacing="1"/>
              <w:jc w:val="both"/>
              <w:rPr>
                <w:rFonts w:cs="Arial"/>
                <w:i/>
                <w:noProof/>
                <w:sz w:val="18"/>
                <w:szCs w:val="18"/>
                <w:lang w:val="sk-SK"/>
              </w:rPr>
            </w:pPr>
            <w:r w:rsidRPr="00FE3C19">
              <w:rPr>
                <w:rFonts w:cs="Arial"/>
                <w:i/>
                <w:noProof/>
                <w:sz w:val="18"/>
                <w:szCs w:val="18"/>
                <w:lang w:val="sk-SK"/>
              </w:rPr>
              <w:t>Сериен номер на електромера</w:t>
            </w:r>
          </w:p>
        </w:tc>
        <w:tc>
          <w:tcPr>
            <w:tcW w:w="1559" w:type="dxa"/>
            <w:tcBorders>
              <w:bottom w:val="single" w:sz="4" w:space="0" w:color="auto"/>
            </w:tcBorders>
          </w:tcPr>
          <w:p w14:paraId="78B09FEB"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04032C48" w14:textId="77777777" w:rsidTr="00FD287F">
        <w:tc>
          <w:tcPr>
            <w:tcW w:w="3136" w:type="dxa"/>
            <w:tcBorders>
              <w:right w:val="single" w:sz="4" w:space="0" w:color="auto"/>
            </w:tcBorders>
            <w:shd w:val="clear" w:color="auto" w:fill="BFBFBF"/>
          </w:tcPr>
          <w:p w14:paraId="6B933A26"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lastRenderedPageBreak/>
              <w:t>&gt;&gt;&gt; QTY</w:t>
            </w:r>
          </w:p>
        </w:tc>
        <w:tc>
          <w:tcPr>
            <w:tcW w:w="720" w:type="dxa"/>
            <w:tcBorders>
              <w:left w:val="single" w:sz="4" w:space="0" w:color="auto"/>
              <w:right w:val="single" w:sz="4" w:space="0" w:color="auto"/>
            </w:tcBorders>
            <w:shd w:val="clear" w:color="auto" w:fill="BFBFBF"/>
          </w:tcPr>
          <w:p w14:paraId="0A2AB5D9" w14:textId="77777777" w:rsidR="005F76BA" w:rsidRPr="00FC23D2" w:rsidRDefault="005F76BA" w:rsidP="005F76BA">
            <w:pPr>
              <w:keepNext/>
              <w:spacing w:before="100" w:beforeAutospacing="1" w:after="100" w:afterAutospacing="1"/>
              <w:jc w:val="both"/>
              <w:rPr>
                <w:rFonts w:cs="Arial"/>
                <w:b/>
                <w:noProof/>
                <w:sz w:val="18"/>
                <w:szCs w:val="18"/>
                <w:lang w:val="sk-SK"/>
              </w:rPr>
            </w:pPr>
            <w:r>
              <w:rPr>
                <w:rFonts w:cs="Arial"/>
                <w:b/>
                <w:noProof/>
                <w:sz w:val="18"/>
                <w:szCs w:val="18"/>
                <w:lang w:val="sk-SK"/>
              </w:rPr>
              <w:t>1</w:t>
            </w:r>
            <w:r w:rsidRPr="00FC23D2">
              <w:rPr>
                <w:rFonts w:cs="Arial"/>
                <w:b/>
                <w:noProof/>
                <w:sz w:val="18"/>
                <w:szCs w:val="18"/>
                <w:lang w:val="sk-SK"/>
              </w:rPr>
              <w:t>-1</w:t>
            </w:r>
          </w:p>
        </w:tc>
        <w:tc>
          <w:tcPr>
            <w:tcW w:w="3780" w:type="dxa"/>
            <w:tcBorders>
              <w:left w:val="single" w:sz="4" w:space="0" w:color="auto"/>
              <w:right w:val="single" w:sz="4" w:space="0" w:color="auto"/>
            </w:tcBorders>
            <w:shd w:val="clear" w:color="auto" w:fill="BFBFBF"/>
          </w:tcPr>
          <w:p w14:paraId="238F0AFE" w14:textId="77777777" w:rsidR="005F76BA" w:rsidRPr="00FC23D2" w:rsidRDefault="005F76BA" w:rsidP="005F76BA">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Количество</w:t>
            </w:r>
          </w:p>
        </w:tc>
        <w:tc>
          <w:tcPr>
            <w:tcW w:w="900" w:type="dxa"/>
            <w:tcBorders>
              <w:left w:val="single" w:sz="4" w:space="0" w:color="auto"/>
              <w:right w:val="single" w:sz="4" w:space="0" w:color="auto"/>
            </w:tcBorders>
            <w:shd w:val="clear" w:color="auto" w:fill="BFBFBF"/>
          </w:tcPr>
          <w:p w14:paraId="41A57EDA"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sz w:val="18"/>
                <w:szCs w:val="18"/>
                <w:lang w:val="sk-SK"/>
              </w:rPr>
              <w:t>QTY</w:t>
            </w:r>
          </w:p>
        </w:tc>
        <w:tc>
          <w:tcPr>
            <w:tcW w:w="3938" w:type="dxa"/>
            <w:tcBorders>
              <w:left w:val="single" w:sz="4" w:space="0" w:color="auto"/>
              <w:right w:val="single" w:sz="4" w:space="0" w:color="auto"/>
            </w:tcBorders>
            <w:shd w:val="clear" w:color="auto" w:fill="BFBFBF"/>
          </w:tcPr>
          <w:p w14:paraId="05003D1A" w14:textId="77777777" w:rsidR="005F76BA" w:rsidRPr="00FC23D2" w:rsidRDefault="005F76BA" w:rsidP="005F76BA">
            <w:pPr>
              <w:keepNext/>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7534C1FE" w14:textId="77777777" w:rsidR="005F76BA" w:rsidRPr="00FC23D2" w:rsidRDefault="005F76BA" w:rsidP="005F76BA">
            <w:pPr>
              <w:keepNext/>
              <w:spacing w:before="100" w:beforeAutospacing="1" w:after="100" w:afterAutospacing="1"/>
              <w:jc w:val="both"/>
              <w:rPr>
                <w:rFonts w:cs="Arial"/>
                <w:b/>
                <w:noProof/>
                <w:sz w:val="18"/>
                <w:szCs w:val="18"/>
                <w:lang w:val="sk-SK"/>
              </w:rPr>
            </w:pPr>
          </w:p>
        </w:tc>
      </w:tr>
      <w:tr w:rsidR="005F76BA" w:rsidRPr="00831B19" w14:paraId="3A557FCD" w14:textId="77777777" w:rsidTr="00FD287F">
        <w:tc>
          <w:tcPr>
            <w:tcW w:w="3136" w:type="dxa"/>
          </w:tcPr>
          <w:p w14:paraId="08C67524"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QUANTITY_QUALIFIER</w:t>
            </w:r>
          </w:p>
        </w:tc>
        <w:tc>
          <w:tcPr>
            <w:tcW w:w="720" w:type="dxa"/>
          </w:tcPr>
          <w:p w14:paraId="40889549"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52D3D5A1"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Класификация на количество</w:t>
            </w:r>
          </w:p>
        </w:tc>
        <w:tc>
          <w:tcPr>
            <w:tcW w:w="900" w:type="dxa"/>
          </w:tcPr>
          <w:p w14:paraId="23B75F9A"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6063</w:t>
            </w:r>
          </w:p>
        </w:tc>
        <w:tc>
          <w:tcPr>
            <w:tcW w:w="3938" w:type="dxa"/>
          </w:tcPr>
          <w:p w14:paraId="4CDB4FD1"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b/>
                <w:noProof/>
                <w:sz w:val="18"/>
                <w:szCs w:val="18"/>
                <w:lang w:val="sk-SK"/>
              </w:rPr>
              <w:t>220</w:t>
            </w:r>
            <w:r w:rsidRPr="00FE3C19">
              <w:rPr>
                <w:rFonts w:cs="Arial"/>
                <w:noProof/>
                <w:sz w:val="18"/>
                <w:szCs w:val="18"/>
                <w:lang w:val="sk-SK"/>
              </w:rPr>
              <w:t xml:space="preserve"> – </w:t>
            </w:r>
            <w:r w:rsidRPr="00FE3C19">
              <w:rPr>
                <w:rFonts w:cs="Arial"/>
                <w:noProof/>
                <w:sz w:val="18"/>
                <w:szCs w:val="18"/>
                <w:lang w:val="bg-BG"/>
              </w:rPr>
              <w:t>Показание</w:t>
            </w:r>
          </w:p>
        </w:tc>
        <w:tc>
          <w:tcPr>
            <w:tcW w:w="1559" w:type="dxa"/>
          </w:tcPr>
          <w:p w14:paraId="1491D999"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43C940E3" w14:textId="77777777" w:rsidTr="00FD287F">
        <w:tc>
          <w:tcPr>
            <w:tcW w:w="3136" w:type="dxa"/>
          </w:tcPr>
          <w:p w14:paraId="7D149E4E"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QUANTITY</w:t>
            </w:r>
          </w:p>
        </w:tc>
        <w:tc>
          <w:tcPr>
            <w:tcW w:w="720" w:type="dxa"/>
          </w:tcPr>
          <w:p w14:paraId="1B0A1771"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tcPr>
          <w:p w14:paraId="6D31FC53"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Количество</w:t>
            </w:r>
          </w:p>
        </w:tc>
        <w:tc>
          <w:tcPr>
            <w:tcW w:w="900" w:type="dxa"/>
          </w:tcPr>
          <w:p w14:paraId="31A9F7C9"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6060</w:t>
            </w:r>
          </w:p>
        </w:tc>
        <w:tc>
          <w:tcPr>
            <w:tcW w:w="3938" w:type="dxa"/>
          </w:tcPr>
          <w:p w14:paraId="6093A8C4" w14:textId="77777777" w:rsidR="005F76BA" w:rsidRPr="00FE3C19" w:rsidRDefault="005F76BA" w:rsidP="005F76BA">
            <w:pPr>
              <w:keepNext/>
              <w:spacing w:before="100" w:beforeAutospacing="1" w:after="100" w:afterAutospacing="1"/>
              <w:jc w:val="both"/>
              <w:rPr>
                <w:rFonts w:cs="Arial"/>
                <w:i/>
                <w:noProof/>
                <w:sz w:val="18"/>
                <w:szCs w:val="18"/>
                <w:lang w:val="bg-BG"/>
              </w:rPr>
            </w:pPr>
            <w:r w:rsidRPr="00FE3C19">
              <w:rPr>
                <w:rFonts w:cs="Arial"/>
                <w:i/>
                <w:noProof/>
                <w:sz w:val="18"/>
                <w:szCs w:val="18"/>
                <w:lang w:val="bg-BG"/>
              </w:rPr>
              <w:t>Стойност на показание</w:t>
            </w:r>
          </w:p>
          <w:p w14:paraId="1BBE63BD"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Данните имат максимум 6 знака след десетичния знак.</w:t>
            </w:r>
          </w:p>
        </w:tc>
        <w:tc>
          <w:tcPr>
            <w:tcW w:w="1559" w:type="dxa"/>
          </w:tcPr>
          <w:p w14:paraId="7204F8CA"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3D703A90" w14:textId="77777777" w:rsidTr="00FD287F">
        <w:tc>
          <w:tcPr>
            <w:tcW w:w="3136" w:type="dxa"/>
            <w:tcBorders>
              <w:bottom w:val="single" w:sz="4" w:space="0" w:color="auto"/>
            </w:tcBorders>
          </w:tcPr>
          <w:p w14:paraId="1ACB26B3"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MEASURE_UNIT_QUALIFIER</w:t>
            </w:r>
          </w:p>
        </w:tc>
        <w:tc>
          <w:tcPr>
            <w:tcW w:w="720" w:type="dxa"/>
            <w:tcBorders>
              <w:bottom w:val="single" w:sz="4" w:space="0" w:color="auto"/>
            </w:tcBorders>
          </w:tcPr>
          <w:p w14:paraId="7E985985" w14:textId="77777777" w:rsidR="005F76BA" w:rsidRPr="003A6BA7" w:rsidRDefault="005F76BA" w:rsidP="005F76BA">
            <w:pPr>
              <w:spacing w:before="100" w:beforeAutospacing="1" w:after="100" w:afterAutospacing="1"/>
              <w:jc w:val="both"/>
              <w:rPr>
                <w:rFonts w:cs="Arial"/>
                <w:noProof/>
                <w:sz w:val="18"/>
                <w:szCs w:val="18"/>
                <w:highlight w:val="yellow"/>
                <w:lang w:val="bg-BG"/>
              </w:rPr>
            </w:pPr>
            <w:r w:rsidRPr="00997F64">
              <w:rPr>
                <w:rFonts w:cs="Arial"/>
                <w:noProof/>
                <w:sz w:val="18"/>
                <w:szCs w:val="18"/>
                <w:lang w:val="bg-BG"/>
              </w:rPr>
              <w:t>8</w:t>
            </w:r>
          </w:p>
        </w:tc>
        <w:tc>
          <w:tcPr>
            <w:tcW w:w="3780" w:type="dxa"/>
            <w:tcBorders>
              <w:bottom w:val="single" w:sz="4" w:space="0" w:color="auto"/>
            </w:tcBorders>
          </w:tcPr>
          <w:p w14:paraId="35AF41DF"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Мерна единица</w:t>
            </w:r>
          </w:p>
        </w:tc>
        <w:tc>
          <w:tcPr>
            <w:tcW w:w="900" w:type="dxa"/>
            <w:tcBorders>
              <w:bottom w:val="single" w:sz="4" w:space="0" w:color="auto"/>
            </w:tcBorders>
          </w:tcPr>
          <w:p w14:paraId="1F7ED9E9"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6411</w:t>
            </w:r>
          </w:p>
        </w:tc>
        <w:tc>
          <w:tcPr>
            <w:tcW w:w="3938" w:type="dxa"/>
            <w:tcBorders>
              <w:bottom w:val="single" w:sz="4" w:space="0" w:color="auto"/>
            </w:tcBorders>
          </w:tcPr>
          <w:p w14:paraId="607A8793" w14:textId="77777777" w:rsidR="005F76BA" w:rsidRPr="00FE3C19" w:rsidRDefault="005F76BA" w:rsidP="005F76BA">
            <w:pPr>
              <w:spacing w:before="100" w:beforeAutospacing="1" w:after="100" w:afterAutospacing="1"/>
              <w:jc w:val="both"/>
              <w:rPr>
                <w:rFonts w:cs="Arial"/>
                <w:i/>
                <w:sz w:val="18"/>
                <w:szCs w:val="18"/>
                <w:lang w:val="bg-BG"/>
              </w:rPr>
            </w:pPr>
            <w:r w:rsidRPr="00FE3C19">
              <w:rPr>
                <w:rFonts w:cs="Arial"/>
                <w:i/>
                <w:sz w:val="18"/>
                <w:szCs w:val="18"/>
                <w:lang w:val="sk-SK"/>
              </w:rPr>
              <w:t xml:space="preserve">Мерна единица </w:t>
            </w:r>
            <w:r w:rsidRPr="00FE3C19">
              <w:rPr>
                <w:rFonts w:cs="Arial"/>
                <w:i/>
                <w:sz w:val="18"/>
                <w:szCs w:val="18"/>
                <w:lang w:val="bg-BG"/>
              </w:rPr>
              <w:t>за съответното количество</w:t>
            </w:r>
          </w:p>
          <w:p w14:paraId="57AFFAA0" w14:textId="77777777" w:rsidR="005F76BA" w:rsidRPr="00FE3C19" w:rsidRDefault="005F76BA" w:rsidP="005F76BA">
            <w:pPr>
              <w:spacing w:before="100" w:beforeAutospacing="1" w:after="100" w:afterAutospacing="1"/>
              <w:jc w:val="both"/>
              <w:rPr>
                <w:rFonts w:cs="Arial"/>
                <w:sz w:val="18"/>
                <w:szCs w:val="18"/>
                <w:lang w:val="bg-BG"/>
              </w:rPr>
            </w:pPr>
            <w:r w:rsidRPr="00FE3C19">
              <w:rPr>
                <w:rFonts w:cs="Arial"/>
                <w:sz w:val="18"/>
                <w:szCs w:val="18"/>
                <w:lang w:val="bg-BG"/>
              </w:rPr>
              <w:t>Код от класификатор</w:t>
            </w:r>
            <w:r w:rsidRPr="00FE3C19">
              <w:rPr>
                <w:rFonts w:cs="Arial"/>
                <w:sz w:val="18"/>
                <w:szCs w:val="18"/>
                <w:lang w:val="sk-SK"/>
              </w:rPr>
              <w:t xml:space="preserve"> </w:t>
            </w:r>
            <w:r w:rsidRPr="00FE3C19">
              <w:rPr>
                <w:rFonts w:cs="Arial"/>
                <w:sz w:val="18"/>
                <w:szCs w:val="18"/>
                <w:lang w:val="bg-BG"/>
              </w:rPr>
              <w:t>„Мерни единици“</w:t>
            </w:r>
          </w:p>
        </w:tc>
        <w:tc>
          <w:tcPr>
            <w:tcW w:w="1559" w:type="dxa"/>
            <w:tcBorders>
              <w:bottom w:val="single" w:sz="4" w:space="0" w:color="auto"/>
            </w:tcBorders>
          </w:tcPr>
          <w:p w14:paraId="152EBF5E"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01E57AA3" w14:textId="77777777" w:rsidTr="00FD287F">
        <w:tc>
          <w:tcPr>
            <w:tcW w:w="3136" w:type="dxa"/>
            <w:tcBorders>
              <w:bottom w:val="single" w:sz="4" w:space="0" w:color="auto"/>
              <w:right w:val="single" w:sz="4" w:space="0" w:color="auto"/>
            </w:tcBorders>
            <w:shd w:val="clear" w:color="auto" w:fill="BFBFBF"/>
          </w:tcPr>
          <w:p w14:paraId="15836FBF"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&gt;&gt;&gt;&gt; DTM</w:t>
            </w:r>
          </w:p>
        </w:tc>
        <w:tc>
          <w:tcPr>
            <w:tcW w:w="720" w:type="dxa"/>
            <w:tcBorders>
              <w:left w:val="single" w:sz="4" w:space="0" w:color="auto"/>
              <w:bottom w:val="single" w:sz="4" w:space="0" w:color="auto"/>
              <w:right w:val="single" w:sz="4" w:space="0" w:color="auto"/>
            </w:tcBorders>
            <w:shd w:val="clear" w:color="auto" w:fill="BFBFBF"/>
          </w:tcPr>
          <w:p w14:paraId="6E62A629" w14:textId="3AFA51F6" w:rsidR="005F76BA" w:rsidRPr="00FC23D2" w:rsidRDefault="005F76BA" w:rsidP="005F76BA">
            <w:pPr>
              <w:keepNext/>
              <w:spacing w:before="100" w:beforeAutospacing="1" w:after="100" w:afterAutospacing="1"/>
              <w:jc w:val="both"/>
              <w:rPr>
                <w:rFonts w:cs="Arial"/>
                <w:b/>
                <w:noProof/>
                <w:sz w:val="18"/>
                <w:szCs w:val="18"/>
                <w:lang w:val="sk-SK"/>
              </w:rPr>
            </w:pPr>
            <w:r>
              <w:rPr>
                <w:rFonts w:cs="Arial"/>
                <w:b/>
                <w:noProof/>
                <w:sz w:val="18"/>
                <w:szCs w:val="18"/>
                <w:lang w:val="en-US"/>
              </w:rPr>
              <w:t>1</w:t>
            </w:r>
            <w:r w:rsidRPr="00FC23D2">
              <w:rPr>
                <w:rFonts w:cs="Arial"/>
                <w:b/>
                <w:noProof/>
                <w:sz w:val="18"/>
                <w:szCs w:val="18"/>
                <w:lang w:val="sk-SK"/>
              </w:rPr>
              <w:t>-</w:t>
            </w:r>
            <w:r w:rsidR="00022B4E">
              <w:rPr>
                <w:rFonts w:cs="Arial"/>
                <w:b/>
                <w:noProof/>
                <w:sz w:val="18"/>
                <w:szCs w:val="18"/>
                <w:lang w:val="bg-BG"/>
              </w:rPr>
              <w:t>1</w:t>
            </w:r>
          </w:p>
        </w:tc>
        <w:tc>
          <w:tcPr>
            <w:tcW w:w="3780" w:type="dxa"/>
            <w:tcBorders>
              <w:left w:val="single" w:sz="4" w:space="0" w:color="auto"/>
              <w:bottom w:val="single" w:sz="4" w:space="0" w:color="auto"/>
              <w:right w:val="single" w:sz="4" w:space="0" w:color="auto"/>
            </w:tcBorders>
            <w:shd w:val="clear" w:color="auto" w:fill="BFBFBF"/>
          </w:tcPr>
          <w:p w14:paraId="598D6070" w14:textId="77777777" w:rsidR="005F76BA" w:rsidRPr="00FC23D2" w:rsidRDefault="005F76BA" w:rsidP="005F76BA">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Дата и час</w:t>
            </w:r>
          </w:p>
        </w:tc>
        <w:tc>
          <w:tcPr>
            <w:tcW w:w="900" w:type="dxa"/>
            <w:tcBorders>
              <w:left w:val="single" w:sz="4" w:space="0" w:color="auto"/>
              <w:bottom w:val="single" w:sz="4" w:space="0" w:color="auto"/>
              <w:right w:val="single" w:sz="4" w:space="0" w:color="auto"/>
            </w:tcBorders>
            <w:shd w:val="clear" w:color="auto" w:fill="BFBFBF"/>
          </w:tcPr>
          <w:p w14:paraId="1FB9981C"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sz w:val="18"/>
                <w:szCs w:val="18"/>
                <w:lang w:val="sk-SK"/>
              </w:rPr>
              <w:t>DTM</w:t>
            </w:r>
          </w:p>
        </w:tc>
        <w:tc>
          <w:tcPr>
            <w:tcW w:w="3938" w:type="dxa"/>
            <w:tcBorders>
              <w:left w:val="single" w:sz="4" w:space="0" w:color="auto"/>
              <w:bottom w:val="single" w:sz="4" w:space="0" w:color="auto"/>
              <w:right w:val="single" w:sz="4" w:space="0" w:color="auto"/>
            </w:tcBorders>
            <w:shd w:val="clear" w:color="auto" w:fill="BFBFBF"/>
          </w:tcPr>
          <w:p w14:paraId="2E0D2178" w14:textId="77777777" w:rsidR="005F76BA" w:rsidRPr="00FC23D2" w:rsidRDefault="005F76BA" w:rsidP="005F76BA">
            <w:pPr>
              <w:keepNext/>
              <w:spacing w:before="100" w:beforeAutospacing="1" w:after="100" w:afterAutospacing="1"/>
              <w:jc w:val="both"/>
              <w:rPr>
                <w:rFonts w:cs="Arial"/>
                <w:b/>
                <w:noProof/>
                <w:sz w:val="18"/>
                <w:szCs w:val="18"/>
                <w:lang w:val="bg-BG"/>
              </w:rPr>
            </w:pPr>
            <w:r w:rsidRPr="00FC23D2">
              <w:rPr>
                <w:rFonts w:cs="Arial"/>
                <w:b/>
                <w:noProof/>
                <w:sz w:val="18"/>
                <w:szCs w:val="18"/>
                <w:lang w:val="sk-SK"/>
              </w:rPr>
              <w:t>Дата на показание/</w:t>
            </w:r>
            <w:r w:rsidRPr="00FC23D2">
              <w:rPr>
                <w:rFonts w:cs="Arial"/>
                <w:b/>
                <w:noProof/>
                <w:sz w:val="18"/>
                <w:szCs w:val="18"/>
                <w:lang w:val="bg-BG"/>
              </w:rPr>
              <w:t>количество</w:t>
            </w:r>
          </w:p>
        </w:tc>
        <w:tc>
          <w:tcPr>
            <w:tcW w:w="1559" w:type="dxa"/>
            <w:tcBorders>
              <w:left w:val="single" w:sz="4" w:space="0" w:color="auto"/>
              <w:bottom w:val="single" w:sz="4" w:space="0" w:color="auto"/>
            </w:tcBorders>
            <w:shd w:val="clear" w:color="auto" w:fill="BFBFBF"/>
          </w:tcPr>
          <w:p w14:paraId="48C9D461" w14:textId="77777777" w:rsidR="005F76BA" w:rsidRPr="00FC23D2" w:rsidRDefault="005F76BA" w:rsidP="005F76BA">
            <w:pPr>
              <w:keepNext/>
              <w:spacing w:before="100" w:beforeAutospacing="1" w:after="100" w:afterAutospacing="1"/>
              <w:jc w:val="both"/>
              <w:rPr>
                <w:rFonts w:cs="Arial"/>
                <w:b/>
                <w:noProof/>
                <w:sz w:val="18"/>
                <w:szCs w:val="18"/>
                <w:lang w:val="sk-SK"/>
              </w:rPr>
            </w:pPr>
          </w:p>
        </w:tc>
      </w:tr>
      <w:tr w:rsidR="005F76BA" w:rsidRPr="00831B19" w14:paraId="24EE739D" w14:textId="77777777" w:rsidTr="00FD287F">
        <w:tc>
          <w:tcPr>
            <w:tcW w:w="3136" w:type="dxa"/>
            <w:tcBorders>
              <w:bottom w:val="single" w:sz="4" w:space="0" w:color="auto"/>
              <w:right w:val="single" w:sz="4" w:space="0" w:color="auto"/>
            </w:tcBorders>
            <w:shd w:val="clear" w:color="auto" w:fill="FFFFFF"/>
          </w:tcPr>
          <w:p w14:paraId="5B9E7A2F"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DATUMQUALIFIER</w:t>
            </w:r>
          </w:p>
        </w:tc>
        <w:tc>
          <w:tcPr>
            <w:tcW w:w="720" w:type="dxa"/>
            <w:tcBorders>
              <w:left w:val="single" w:sz="4" w:space="0" w:color="auto"/>
              <w:bottom w:val="single" w:sz="4" w:space="0" w:color="auto"/>
              <w:right w:val="single" w:sz="4" w:space="0" w:color="auto"/>
            </w:tcBorders>
            <w:shd w:val="clear" w:color="auto" w:fill="FFFFFF"/>
          </w:tcPr>
          <w:p w14:paraId="69C2350A"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left w:val="single" w:sz="4" w:space="0" w:color="auto"/>
              <w:bottom w:val="single" w:sz="4" w:space="0" w:color="auto"/>
              <w:right w:val="single" w:sz="4" w:space="0" w:color="auto"/>
            </w:tcBorders>
            <w:shd w:val="clear" w:color="auto" w:fill="FFFFFF"/>
          </w:tcPr>
          <w:p w14:paraId="5A79BAEA"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Вид дата или час или период</w:t>
            </w:r>
          </w:p>
        </w:tc>
        <w:tc>
          <w:tcPr>
            <w:tcW w:w="900" w:type="dxa"/>
            <w:tcBorders>
              <w:left w:val="single" w:sz="4" w:space="0" w:color="auto"/>
              <w:bottom w:val="single" w:sz="4" w:space="0" w:color="auto"/>
              <w:right w:val="single" w:sz="4" w:space="0" w:color="auto"/>
            </w:tcBorders>
            <w:shd w:val="clear" w:color="auto" w:fill="FFFFFF"/>
          </w:tcPr>
          <w:p w14:paraId="0B048DA2"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2005</w:t>
            </w:r>
          </w:p>
        </w:tc>
        <w:tc>
          <w:tcPr>
            <w:tcW w:w="3938" w:type="dxa"/>
            <w:tcBorders>
              <w:left w:val="single" w:sz="4" w:space="0" w:color="auto"/>
              <w:bottom w:val="single" w:sz="4" w:space="0" w:color="auto"/>
              <w:right w:val="single" w:sz="4" w:space="0" w:color="auto"/>
            </w:tcBorders>
            <w:shd w:val="clear" w:color="auto" w:fill="FFFFFF"/>
          </w:tcPr>
          <w:p w14:paraId="48BA4589" w14:textId="77777777" w:rsidR="005F76BA" w:rsidRPr="00FE3C19" w:rsidRDefault="005F76BA" w:rsidP="005F76BA">
            <w:pPr>
              <w:keepNext/>
              <w:spacing w:before="100" w:beforeAutospacing="1" w:after="100" w:afterAutospacing="1"/>
              <w:jc w:val="both"/>
              <w:rPr>
                <w:rFonts w:cs="Arial"/>
                <w:b/>
                <w:bCs/>
                <w:noProof/>
                <w:sz w:val="18"/>
                <w:szCs w:val="18"/>
                <w:lang w:val="sk-SK"/>
              </w:rPr>
            </w:pPr>
            <w:r w:rsidRPr="00FE3C19">
              <w:rPr>
                <w:rFonts w:cs="Arial"/>
                <w:b/>
                <w:bCs/>
                <w:noProof/>
                <w:sz w:val="18"/>
                <w:szCs w:val="18"/>
                <w:lang w:val="sk-SK"/>
              </w:rPr>
              <w:t xml:space="preserve">368 – </w:t>
            </w:r>
            <w:r w:rsidRPr="00FE3C19">
              <w:rPr>
                <w:rFonts w:cs="Arial"/>
                <w:bCs/>
                <w:noProof/>
                <w:sz w:val="18"/>
                <w:szCs w:val="18"/>
                <w:lang w:val="bg-BG"/>
              </w:rPr>
              <w:t>Дата на показанието</w:t>
            </w:r>
          </w:p>
          <w:p w14:paraId="2D0A6FC3" w14:textId="77777777" w:rsidR="005F76BA" w:rsidRPr="00FE3C19" w:rsidRDefault="005F76BA" w:rsidP="005F76BA">
            <w:pPr>
              <w:keepNext/>
              <w:spacing w:before="100" w:beforeAutospacing="1" w:after="100" w:afterAutospacing="1"/>
              <w:jc w:val="both"/>
              <w:rPr>
                <w:rFonts w:cs="Arial"/>
                <w:b/>
                <w:bCs/>
                <w:noProof/>
                <w:sz w:val="18"/>
                <w:szCs w:val="18"/>
                <w:lang w:val="sk-SK"/>
              </w:rPr>
            </w:pPr>
            <w:r w:rsidRPr="00FE3C19">
              <w:rPr>
                <w:rFonts w:cs="Arial"/>
                <w:b/>
                <w:bCs/>
                <w:noProof/>
                <w:sz w:val="18"/>
                <w:szCs w:val="18"/>
                <w:lang w:val="sk-SK"/>
              </w:rPr>
              <w:t xml:space="preserve">799 – </w:t>
            </w:r>
            <w:r w:rsidRPr="00FE3C19">
              <w:rPr>
                <w:rFonts w:cs="Arial"/>
                <w:bCs/>
                <w:noProof/>
                <w:sz w:val="18"/>
                <w:szCs w:val="18"/>
                <w:lang w:val="sk-SK"/>
              </w:rPr>
              <w:t xml:space="preserve">Дата </w:t>
            </w:r>
            <w:r w:rsidRPr="00FE3C19">
              <w:rPr>
                <w:rFonts w:cs="Arial"/>
                <w:bCs/>
                <w:noProof/>
                <w:sz w:val="18"/>
                <w:szCs w:val="18"/>
                <w:lang w:val="bg-BG"/>
              </w:rPr>
              <w:t>на последни показания при</w:t>
            </w:r>
            <w:r w:rsidRPr="00FE3C19">
              <w:rPr>
                <w:rFonts w:cs="Arial"/>
                <w:bCs/>
                <w:noProof/>
                <w:sz w:val="18"/>
                <w:szCs w:val="18"/>
                <w:lang w:val="sk-SK"/>
              </w:rPr>
              <w:t xml:space="preserve"> демонтаж</w:t>
            </w:r>
          </w:p>
          <w:p w14:paraId="046E6143" w14:textId="77777777" w:rsidR="005F76BA" w:rsidRPr="00FE3C19" w:rsidRDefault="005F76BA" w:rsidP="005F76BA">
            <w:pPr>
              <w:keepNext/>
              <w:spacing w:before="100" w:beforeAutospacing="1" w:after="100" w:afterAutospacing="1"/>
              <w:jc w:val="both"/>
              <w:rPr>
                <w:rFonts w:cs="Arial"/>
                <w:bCs/>
                <w:noProof/>
                <w:sz w:val="18"/>
                <w:szCs w:val="18"/>
                <w:lang w:val="sk-SK"/>
              </w:rPr>
            </w:pPr>
            <w:r w:rsidRPr="00FE3C19">
              <w:rPr>
                <w:rFonts w:cs="Arial"/>
                <w:b/>
                <w:bCs/>
                <w:noProof/>
                <w:sz w:val="18"/>
                <w:szCs w:val="18"/>
                <w:lang w:val="sk-SK"/>
              </w:rPr>
              <w:t xml:space="preserve">563 - </w:t>
            </w:r>
            <w:r w:rsidRPr="00FE3C19">
              <w:rPr>
                <w:rFonts w:cs="Arial"/>
                <w:bCs/>
                <w:noProof/>
                <w:sz w:val="18"/>
                <w:szCs w:val="18"/>
                <w:lang w:val="sk-SK"/>
              </w:rPr>
              <w:t xml:space="preserve">Дата </w:t>
            </w:r>
            <w:r w:rsidRPr="00FE3C19">
              <w:rPr>
                <w:rFonts w:cs="Arial"/>
                <w:bCs/>
                <w:noProof/>
                <w:sz w:val="18"/>
                <w:szCs w:val="18"/>
                <w:lang w:val="bg-BG"/>
              </w:rPr>
              <w:t xml:space="preserve">на начални показани при </w:t>
            </w:r>
            <w:r w:rsidRPr="00FE3C19">
              <w:rPr>
                <w:rFonts w:cs="Arial"/>
                <w:bCs/>
                <w:noProof/>
                <w:sz w:val="18"/>
                <w:szCs w:val="18"/>
                <w:lang w:val="sk-SK"/>
              </w:rPr>
              <w:t>монтаж</w:t>
            </w:r>
          </w:p>
        </w:tc>
        <w:tc>
          <w:tcPr>
            <w:tcW w:w="1559" w:type="dxa"/>
            <w:tcBorders>
              <w:left w:val="single" w:sz="4" w:space="0" w:color="auto"/>
              <w:bottom w:val="single" w:sz="4" w:space="0" w:color="auto"/>
            </w:tcBorders>
            <w:shd w:val="clear" w:color="auto" w:fill="FFFFFF"/>
          </w:tcPr>
          <w:p w14:paraId="1995FD84"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Всички</w:t>
            </w:r>
          </w:p>
          <w:p w14:paraId="2A2B70F2"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343, 521</w:t>
            </w:r>
          </w:p>
          <w:p w14:paraId="5F98AC09"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343, 521</w:t>
            </w:r>
          </w:p>
          <w:p w14:paraId="7F0CB0FA" w14:textId="77777777" w:rsidR="005F76BA" w:rsidRPr="00FE3C19" w:rsidRDefault="005F76BA" w:rsidP="005F76BA">
            <w:pPr>
              <w:keepNext/>
              <w:spacing w:before="100" w:beforeAutospacing="1" w:after="100" w:afterAutospacing="1"/>
              <w:jc w:val="both"/>
              <w:rPr>
                <w:rFonts w:cs="Arial"/>
                <w:b/>
                <w:noProof/>
                <w:sz w:val="18"/>
                <w:szCs w:val="18"/>
                <w:lang w:val="bg-BG"/>
              </w:rPr>
            </w:pPr>
          </w:p>
        </w:tc>
      </w:tr>
      <w:tr w:rsidR="005F76BA" w:rsidRPr="00831B19" w14:paraId="36E97BE0" w14:textId="77777777" w:rsidTr="00FD287F">
        <w:tc>
          <w:tcPr>
            <w:tcW w:w="3136" w:type="dxa"/>
            <w:tcBorders>
              <w:right w:val="single" w:sz="4" w:space="0" w:color="auto"/>
            </w:tcBorders>
            <w:shd w:val="clear" w:color="auto" w:fill="auto"/>
          </w:tcPr>
          <w:p w14:paraId="6AD60D33"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DATUM</w:t>
            </w:r>
          </w:p>
        </w:tc>
        <w:tc>
          <w:tcPr>
            <w:tcW w:w="720" w:type="dxa"/>
            <w:tcBorders>
              <w:left w:val="single" w:sz="4" w:space="0" w:color="auto"/>
              <w:right w:val="single" w:sz="4" w:space="0" w:color="auto"/>
            </w:tcBorders>
            <w:shd w:val="clear" w:color="auto" w:fill="auto"/>
          </w:tcPr>
          <w:p w14:paraId="30C53C1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tcBorders>
              <w:left w:val="single" w:sz="4" w:space="0" w:color="auto"/>
              <w:right w:val="single" w:sz="4" w:space="0" w:color="auto"/>
            </w:tcBorders>
            <w:shd w:val="clear" w:color="auto" w:fill="auto"/>
          </w:tcPr>
          <w:p w14:paraId="199EFAD3"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Дата</w:t>
            </w:r>
          </w:p>
        </w:tc>
        <w:tc>
          <w:tcPr>
            <w:tcW w:w="900" w:type="dxa"/>
            <w:tcBorders>
              <w:left w:val="single" w:sz="4" w:space="0" w:color="auto"/>
              <w:right w:val="single" w:sz="4" w:space="0" w:color="auto"/>
            </w:tcBorders>
            <w:shd w:val="clear" w:color="auto" w:fill="auto"/>
          </w:tcPr>
          <w:p w14:paraId="03093A89"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2380</w:t>
            </w:r>
          </w:p>
        </w:tc>
        <w:tc>
          <w:tcPr>
            <w:tcW w:w="3938" w:type="dxa"/>
            <w:tcBorders>
              <w:left w:val="single" w:sz="4" w:space="0" w:color="auto"/>
              <w:right w:val="single" w:sz="4" w:space="0" w:color="auto"/>
            </w:tcBorders>
            <w:shd w:val="clear" w:color="auto" w:fill="auto"/>
          </w:tcPr>
          <w:p w14:paraId="141750FF" w14:textId="77777777" w:rsidR="005F76BA" w:rsidRPr="00FE3C19" w:rsidRDefault="005F76BA" w:rsidP="005F76BA">
            <w:pPr>
              <w:keepNext/>
              <w:spacing w:before="100" w:beforeAutospacing="1" w:after="100" w:afterAutospacing="1"/>
              <w:jc w:val="both"/>
              <w:rPr>
                <w:rFonts w:cs="Arial"/>
                <w:i/>
                <w:noProof/>
                <w:sz w:val="18"/>
                <w:szCs w:val="18"/>
                <w:lang w:val="sk-SK"/>
              </w:rPr>
            </w:pPr>
            <w:r w:rsidRPr="00FE3C19">
              <w:rPr>
                <w:rFonts w:cs="Arial"/>
                <w:i/>
                <w:noProof/>
                <w:sz w:val="18"/>
                <w:szCs w:val="18"/>
                <w:lang w:val="en-US"/>
              </w:rPr>
              <w:t>YY</w:t>
            </w:r>
            <w:r w:rsidRPr="00FE3C19">
              <w:rPr>
                <w:rFonts w:cs="Arial"/>
                <w:i/>
                <w:noProof/>
                <w:sz w:val="18"/>
                <w:szCs w:val="18"/>
                <w:lang w:val="sk-SK"/>
              </w:rPr>
              <w:t xml:space="preserve">YYMMDD </w:t>
            </w:r>
          </w:p>
        </w:tc>
        <w:tc>
          <w:tcPr>
            <w:tcW w:w="1559" w:type="dxa"/>
            <w:tcBorders>
              <w:left w:val="single" w:sz="4" w:space="0" w:color="auto"/>
            </w:tcBorders>
            <w:shd w:val="clear" w:color="auto" w:fill="auto"/>
          </w:tcPr>
          <w:p w14:paraId="5D8AF518"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200BC39A" w14:textId="77777777" w:rsidTr="00FD287F">
        <w:tc>
          <w:tcPr>
            <w:tcW w:w="3136" w:type="dxa"/>
            <w:tcBorders>
              <w:right w:val="single" w:sz="4" w:space="0" w:color="auto"/>
            </w:tcBorders>
            <w:shd w:val="clear" w:color="auto" w:fill="auto"/>
          </w:tcPr>
          <w:p w14:paraId="36421844"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FORMAT</w:t>
            </w:r>
          </w:p>
        </w:tc>
        <w:tc>
          <w:tcPr>
            <w:tcW w:w="720" w:type="dxa"/>
            <w:tcBorders>
              <w:left w:val="single" w:sz="4" w:space="0" w:color="auto"/>
              <w:right w:val="single" w:sz="4" w:space="0" w:color="auto"/>
            </w:tcBorders>
            <w:shd w:val="clear" w:color="auto" w:fill="auto"/>
          </w:tcPr>
          <w:p w14:paraId="20A9C504"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left w:val="single" w:sz="4" w:space="0" w:color="auto"/>
              <w:right w:val="single" w:sz="4" w:space="0" w:color="auto"/>
            </w:tcBorders>
            <w:shd w:val="clear" w:color="auto" w:fill="auto"/>
          </w:tcPr>
          <w:p w14:paraId="2BF7FBE7"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Формат</w:t>
            </w:r>
          </w:p>
        </w:tc>
        <w:tc>
          <w:tcPr>
            <w:tcW w:w="900" w:type="dxa"/>
            <w:tcBorders>
              <w:left w:val="single" w:sz="4" w:space="0" w:color="auto"/>
              <w:right w:val="single" w:sz="4" w:space="0" w:color="auto"/>
            </w:tcBorders>
            <w:shd w:val="clear" w:color="auto" w:fill="auto"/>
          </w:tcPr>
          <w:p w14:paraId="63879167"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2379</w:t>
            </w:r>
          </w:p>
        </w:tc>
        <w:tc>
          <w:tcPr>
            <w:tcW w:w="3938" w:type="dxa"/>
            <w:tcBorders>
              <w:left w:val="single" w:sz="4" w:space="0" w:color="auto"/>
              <w:right w:val="single" w:sz="4" w:space="0" w:color="auto"/>
            </w:tcBorders>
            <w:shd w:val="clear" w:color="auto" w:fill="auto"/>
          </w:tcPr>
          <w:p w14:paraId="62E1F701" w14:textId="77777777" w:rsidR="005F76BA" w:rsidRPr="00FE3C19" w:rsidRDefault="005F76BA" w:rsidP="005F76BA">
            <w:pPr>
              <w:spacing w:before="100" w:beforeAutospacing="1" w:after="100" w:afterAutospacing="1"/>
              <w:jc w:val="both"/>
              <w:rPr>
                <w:rFonts w:cs="Arial"/>
                <w:bCs/>
                <w:noProof/>
                <w:sz w:val="18"/>
                <w:szCs w:val="18"/>
                <w:lang w:val="sk-SK"/>
              </w:rPr>
            </w:pPr>
            <w:r w:rsidRPr="00FE3C19">
              <w:rPr>
                <w:rFonts w:cs="Arial"/>
                <w:b/>
                <w:bCs/>
                <w:noProof/>
                <w:sz w:val="18"/>
                <w:szCs w:val="18"/>
                <w:lang w:val="bg-BG"/>
              </w:rPr>
              <w:t>102</w:t>
            </w:r>
            <w:r w:rsidRPr="00FE3C19">
              <w:rPr>
                <w:rFonts w:cs="Arial"/>
                <w:bCs/>
                <w:noProof/>
                <w:sz w:val="18"/>
                <w:szCs w:val="18"/>
                <w:lang w:val="sk-SK"/>
              </w:rPr>
              <w:t xml:space="preserve"> - </w:t>
            </w:r>
            <w:r w:rsidRPr="00FE3C19">
              <w:rPr>
                <w:rFonts w:cs="Arial"/>
                <w:bCs/>
                <w:noProof/>
                <w:sz w:val="18"/>
                <w:szCs w:val="18"/>
                <w:lang w:val="bg-BG"/>
              </w:rPr>
              <w:t>Формат</w:t>
            </w:r>
            <w:r w:rsidRPr="00FE3C19">
              <w:rPr>
                <w:rFonts w:cs="Arial"/>
                <w:bCs/>
                <w:noProof/>
                <w:sz w:val="18"/>
                <w:szCs w:val="18"/>
                <w:lang w:val="sk-SK"/>
              </w:rPr>
              <w:t xml:space="preserve"> YYYYMMDD</w:t>
            </w:r>
          </w:p>
        </w:tc>
        <w:tc>
          <w:tcPr>
            <w:tcW w:w="1559" w:type="dxa"/>
            <w:tcBorders>
              <w:left w:val="single" w:sz="4" w:space="0" w:color="auto"/>
            </w:tcBorders>
            <w:shd w:val="clear" w:color="auto" w:fill="auto"/>
          </w:tcPr>
          <w:p w14:paraId="11CDD25C"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06379708" w14:textId="77777777" w:rsidTr="00FD287F">
        <w:tc>
          <w:tcPr>
            <w:tcW w:w="3136" w:type="dxa"/>
            <w:tcBorders>
              <w:right w:val="single" w:sz="4" w:space="0" w:color="auto"/>
            </w:tcBorders>
            <w:shd w:val="clear" w:color="auto" w:fill="BFBFBF"/>
          </w:tcPr>
          <w:p w14:paraId="7E5BBCEA" w14:textId="77777777" w:rsidR="005F76BA" w:rsidRPr="00FC23D2" w:rsidRDefault="005F76BA" w:rsidP="005F76BA">
            <w:pPr>
              <w:spacing w:before="100" w:beforeAutospacing="1" w:after="100" w:afterAutospacing="1"/>
              <w:jc w:val="both"/>
              <w:rPr>
                <w:rFonts w:cs="Arial"/>
                <w:b/>
                <w:noProof/>
                <w:sz w:val="18"/>
                <w:szCs w:val="18"/>
                <w:lang w:val="en-US"/>
              </w:rPr>
            </w:pPr>
            <w:r w:rsidRPr="00FC23D2">
              <w:rPr>
                <w:rFonts w:cs="Arial"/>
                <w:b/>
                <w:noProof/>
                <w:sz w:val="18"/>
                <w:szCs w:val="18"/>
                <w:lang w:val="sk-SK"/>
              </w:rPr>
              <w:t xml:space="preserve">&gt;&gt;&gt; </w:t>
            </w:r>
            <w:r w:rsidRPr="00FC23D2">
              <w:rPr>
                <w:rFonts w:cs="Arial"/>
                <w:b/>
                <w:noProof/>
                <w:sz w:val="18"/>
                <w:szCs w:val="18"/>
                <w:lang w:val="en-US"/>
              </w:rPr>
              <w:t>CCI</w:t>
            </w:r>
          </w:p>
        </w:tc>
        <w:tc>
          <w:tcPr>
            <w:tcW w:w="720" w:type="dxa"/>
            <w:tcBorders>
              <w:left w:val="single" w:sz="4" w:space="0" w:color="auto"/>
              <w:right w:val="single" w:sz="4" w:space="0" w:color="auto"/>
            </w:tcBorders>
            <w:shd w:val="clear" w:color="auto" w:fill="BFBFBF"/>
          </w:tcPr>
          <w:p w14:paraId="206B5246" w14:textId="30271C1E" w:rsidR="005F76BA" w:rsidRPr="00FC23D2" w:rsidRDefault="00224978" w:rsidP="005F76BA">
            <w:pPr>
              <w:spacing w:before="100" w:beforeAutospacing="1" w:after="100" w:afterAutospacing="1"/>
              <w:jc w:val="both"/>
              <w:rPr>
                <w:rFonts w:cs="Arial"/>
                <w:b/>
                <w:noProof/>
                <w:sz w:val="18"/>
                <w:szCs w:val="18"/>
                <w:lang w:val="sk-SK"/>
              </w:rPr>
            </w:pPr>
            <w:r>
              <w:rPr>
                <w:rFonts w:cs="Arial"/>
                <w:b/>
                <w:sz w:val="18"/>
                <w:szCs w:val="18"/>
                <w:lang w:val="en-US"/>
              </w:rPr>
              <w:t>2</w:t>
            </w:r>
            <w:r w:rsidR="005F76BA" w:rsidRPr="00812B3B">
              <w:rPr>
                <w:rFonts w:cs="Arial"/>
                <w:b/>
                <w:sz w:val="18"/>
                <w:szCs w:val="18"/>
                <w:lang w:val="sk-SK"/>
              </w:rPr>
              <w:t>-</w:t>
            </w:r>
            <w:r w:rsidR="006C32E4" w:rsidRPr="00812B3B">
              <w:rPr>
                <w:rFonts w:cs="Arial"/>
                <w:b/>
                <w:sz w:val="18"/>
                <w:szCs w:val="18"/>
                <w:lang w:val="bg-BG"/>
              </w:rPr>
              <w:t>2</w:t>
            </w:r>
          </w:p>
        </w:tc>
        <w:tc>
          <w:tcPr>
            <w:tcW w:w="3780" w:type="dxa"/>
            <w:tcBorders>
              <w:left w:val="single" w:sz="4" w:space="0" w:color="auto"/>
              <w:right w:val="single" w:sz="4" w:space="0" w:color="auto"/>
            </w:tcBorders>
            <w:shd w:val="clear" w:color="auto" w:fill="BFBFBF"/>
          </w:tcPr>
          <w:p w14:paraId="5040053F" w14:textId="77777777" w:rsidR="005F76BA" w:rsidRPr="00FC23D2" w:rsidRDefault="005F76BA" w:rsidP="005F76BA">
            <w:pPr>
              <w:spacing w:before="100" w:beforeAutospacing="1" w:after="100" w:afterAutospacing="1"/>
              <w:jc w:val="both"/>
              <w:rPr>
                <w:rFonts w:cs="Arial"/>
                <w:b/>
                <w:noProof/>
                <w:sz w:val="18"/>
                <w:szCs w:val="18"/>
                <w:lang w:val="bg-BG"/>
              </w:rPr>
            </w:pPr>
            <w:r w:rsidRPr="00FC23D2">
              <w:rPr>
                <w:rFonts w:cs="Arial"/>
                <w:b/>
                <w:sz w:val="18"/>
                <w:szCs w:val="18"/>
                <w:lang w:val="bg-BG"/>
              </w:rPr>
              <w:t>Детайли</w:t>
            </w:r>
          </w:p>
        </w:tc>
        <w:tc>
          <w:tcPr>
            <w:tcW w:w="900" w:type="dxa"/>
            <w:tcBorders>
              <w:left w:val="single" w:sz="4" w:space="0" w:color="auto"/>
              <w:right w:val="single" w:sz="4" w:space="0" w:color="auto"/>
            </w:tcBorders>
            <w:shd w:val="clear" w:color="auto" w:fill="BFBFBF"/>
          </w:tcPr>
          <w:p w14:paraId="4316161B"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sz w:val="18"/>
                <w:szCs w:val="18"/>
                <w:lang w:val="sk-SK"/>
              </w:rPr>
              <w:t>CCI</w:t>
            </w:r>
          </w:p>
        </w:tc>
        <w:tc>
          <w:tcPr>
            <w:tcW w:w="3938" w:type="dxa"/>
            <w:tcBorders>
              <w:left w:val="single" w:sz="4" w:space="0" w:color="auto"/>
              <w:right w:val="single" w:sz="4" w:space="0" w:color="auto"/>
            </w:tcBorders>
            <w:shd w:val="clear" w:color="auto" w:fill="BFBFBF"/>
          </w:tcPr>
          <w:p w14:paraId="415AE9F1" w14:textId="77777777" w:rsidR="005F76BA" w:rsidRPr="00FC23D2" w:rsidRDefault="005F76BA" w:rsidP="005F76BA">
            <w:pPr>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57CD9E1D" w14:textId="77777777" w:rsidR="005F76BA" w:rsidRPr="00FC23D2" w:rsidRDefault="005F76BA" w:rsidP="005F76BA">
            <w:pPr>
              <w:keepNext/>
              <w:spacing w:before="100" w:beforeAutospacing="1" w:after="100" w:afterAutospacing="1"/>
              <w:jc w:val="both"/>
              <w:rPr>
                <w:rFonts w:cs="Arial"/>
                <w:b/>
                <w:noProof/>
                <w:sz w:val="18"/>
                <w:szCs w:val="18"/>
                <w:lang w:val="sk-SK"/>
              </w:rPr>
            </w:pPr>
          </w:p>
        </w:tc>
      </w:tr>
      <w:tr w:rsidR="005F76BA" w:rsidRPr="00831B19" w14:paraId="63047BE1" w14:textId="77777777" w:rsidTr="00FD287F">
        <w:tc>
          <w:tcPr>
            <w:tcW w:w="3136" w:type="dxa"/>
          </w:tcPr>
          <w:p w14:paraId="1DA9AEE1"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CHARACTERISTIC_ID</w:t>
            </w:r>
          </w:p>
        </w:tc>
        <w:tc>
          <w:tcPr>
            <w:tcW w:w="720" w:type="dxa"/>
          </w:tcPr>
          <w:p w14:paraId="11A69E38"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17</w:t>
            </w:r>
          </w:p>
        </w:tc>
        <w:tc>
          <w:tcPr>
            <w:tcW w:w="3780" w:type="dxa"/>
          </w:tcPr>
          <w:p w14:paraId="401091D3"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Код на характеристиката</w:t>
            </w:r>
          </w:p>
        </w:tc>
        <w:tc>
          <w:tcPr>
            <w:tcW w:w="900" w:type="dxa"/>
          </w:tcPr>
          <w:p w14:paraId="56B7306E"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7037</w:t>
            </w:r>
          </w:p>
        </w:tc>
        <w:tc>
          <w:tcPr>
            <w:tcW w:w="3938" w:type="dxa"/>
          </w:tcPr>
          <w:p w14:paraId="4CC9D190" w14:textId="77777777" w:rsidR="005F76BA" w:rsidRPr="00FE3C19" w:rsidRDefault="005F76BA" w:rsidP="005F76BA">
            <w:pPr>
              <w:keepNext/>
              <w:spacing w:before="100" w:beforeAutospacing="1" w:after="100" w:afterAutospacing="1"/>
              <w:jc w:val="both"/>
              <w:rPr>
                <w:rFonts w:cs="Arial"/>
                <w:b/>
                <w:noProof/>
                <w:sz w:val="18"/>
                <w:szCs w:val="18"/>
                <w:lang w:val="bg-BG"/>
              </w:rPr>
            </w:pPr>
            <w:r w:rsidRPr="00FE3C19">
              <w:rPr>
                <w:rFonts w:cs="Arial"/>
                <w:b/>
                <w:noProof/>
                <w:sz w:val="18"/>
                <w:szCs w:val="18"/>
                <w:lang w:val="sk-SK"/>
              </w:rPr>
              <w:t xml:space="preserve">E05 </w:t>
            </w:r>
            <w:r w:rsidRPr="00FE3C19">
              <w:rPr>
                <w:rFonts w:cs="Arial"/>
                <w:noProof/>
                <w:sz w:val="18"/>
                <w:szCs w:val="18"/>
                <w:lang w:val="sk-SK"/>
              </w:rPr>
              <w:t>–</w:t>
            </w:r>
            <w:r w:rsidRPr="00FE3C19">
              <w:rPr>
                <w:rFonts w:cs="Arial"/>
                <w:b/>
                <w:noProof/>
                <w:sz w:val="18"/>
                <w:szCs w:val="18"/>
                <w:lang w:val="sk-SK"/>
              </w:rPr>
              <w:t xml:space="preserve"> </w:t>
            </w:r>
            <w:r w:rsidRPr="00FE3C19">
              <w:rPr>
                <w:rFonts w:cs="Arial"/>
                <w:noProof/>
                <w:sz w:val="18"/>
                <w:szCs w:val="18"/>
                <w:lang w:val="bg-BG"/>
              </w:rPr>
              <w:t>Константа</w:t>
            </w:r>
          </w:p>
          <w:p w14:paraId="757966D6" w14:textId="78C3113F" w:rsidR="005F76BA" w:rsidRPr="002D1222" w:rsidRDefault="005F76BA" w:rsidP="005F76BA">
            <w:pPr>
              <w:keepNext/>
              <w:spacing w:before="100" w:beforeAutospacing="1" w:after="100" w:afterAutospacing="1"/>
              <w:jc w:val="both"/>
              <w:rPr>
                <w:rFonts w:cs="Arial"/>
                <w:noProof/>
                <w:sz w:val="18"/>
                <w:szCs w:val="18"/>
                <w:lang w:val="sk-SK"/>
              </w:rPr>
            </w:pPr>
            <w:r w:rsidRPr="00FE3C19">
              <w:rPr>
                <w:rFonts w:cs="Arial"/>
                <w:b/>
                <w:noProof/>
                <w:sz w:val="18"/>
                <w:szCs w:val="18"/>
                <w:lang w:val="sk-SK"/>
              </w:rPr>
              <w:t xml:space="preserve">E06 </w:t>
            </w:r>
            <w:r w:rsidRPr="00FE3C19">
              <w:rPr>
                <w:rFonts w:cs="Arial"/>
                <w:noProof/>
                <w:sz w:val="18"/>
                <w:szCs w:val="18"/>
                <w:lang w:val="sk-SK"/>
              </w:rPr>
              <w:t>–</w:t>
            </w:r>
            <w:r w:rsidRPr="00FE3C19">
              <w:rPr>
                <w:rFonts w:cs="Arial"/>
                <w:b/>
                <w:noProof/>
                <w:sz w:val="18"/>
                <w:szCs w:val="18"/>
                <w:lang w:val="sk-SK"/>
              </w:rPr>
              <w:t xml:space="preserve"> </w:t>
            </w:r>
            <w:r w:rsidRPr="00FE3C19">
              <w:rPr>
                <w:rFonts w:cs="Arial"/>
                <w:noProof/>
                <w:sz w:val="18"/>
                <w:szCs w:val="18"/>
                <w:lang w:val="bg-BG"/>
              </w:rPr>
              <w:t xml:space="preserve">Код брояч (Брой знаци преди и след десетичния </w:t>
            </w:r>
            <w:r w:rsidRPr="00FE3C19">
              <w:rPr>
                <w:rFonts w:cs="Arial"/>
                <w:noProof/>
                <w:sz w:val="18"/>
                <w:szCs w:val="18"/>
                <w:lang w:val="sk-SK"/>
              </w:rPr>
              <w:t>зна</w:t>
            </w:r>
            <w:r w:rsidRPr="00FE3C19">
              <w:rPr>
                <w:rFonts w:cs="Arial"/>
                <w:noProof/>
                <w:sz w:val="18"/>
                <w:szCs w:val="18"/>
                <w:lang w:val="bg-BG"/>
              </w:rPr>
              <w:t>к)</w:t>
            </w:r>
          </w:p>
          <w:p w14:paraId="226A7097" w14:textId="79C95A12" w:rsidR="00020798" w:rsidRPr="0055127C" w:rsidRDefault="00020798" w:rsidP="006C32E4">
            <w:pPr>
              <w:keepNext/>
              <w:spacing w:before="100" w:beforeAutospacing="1" w:after="100" w:afterAutospacing="1"/>
              <w:jc w:val="both"/>
              <w:rPr>
                <w:rFonts w:cs="Arial"/>
                <w:sz w:val="18"/>
                <w:szCs w:val="18"/>
                <w:lang w:val="bg-BG"/>
              </w:rPr>
            </w:pPr>
          </w:p>
        </w:tc>
        <w:tc>
          <w:tcPr>
            <w:tcW w:w="1559" w:type="dxa"/>
          </w:tcPr>
          <w:p w14:paraId="686E1ABC" w14:textId="487C2837" w:rsidR="005F76BA" w:rsidRPr="0087333F" w:rsidRDefault="005F76BA" w:rsidP="005F76BA">
            <w:pPr>
              <w:keepNext/>
              <w:spacing w:before="100" w:beforeAutospacing="1" w:after="100" w:afterAutospacing="1"/>
              <w:jc w:val="both"/>
              <w:rPr>
                <w:rFonts w:cs="Arial"/>
                <w:noProof/>
                <w:sz w:val="18"/>
                <w:szCs w:val="18"/>
                <w:lang w:val="en-US"/>
              </w:rPr>
            </w:pPr>
            <w:r w:rsidRPr="00FE3C19">
              <w:rPr>
                <w:rFonts w:cs="Arial"/>
                <w:noProof/>
                <w:sz w:val="18"/>
                <w:szCs w:val="18"/>
                <w:lang w:val="bg-BG"/>
              </w:rPr>
              <w:t>343, 521</w:t>
            </w:r>
          </w:p>
        </w:tc>
      </w:tr>
      <w:tr w:rsidR="005F76BA" w:rsidRPr="00831B19" w14:paraId="3C9D7CB4" w14:textId="77777777" w:rsidTr="00FD287F">
        <w:tc>
          <w:tcPr>
            <w:tcW w:w="3136" w:type="dxa"/>
            <w:tcBorders>
              <w:bottom w:val="single" w:sz="4" w:space="0" w:color="auto"/>
            </w:tcBorders>
          </w:tcPr>
          <w:p w14:paraId="3E1161EC"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CODE_LIST_RESPONSIBLE_AGENCY</w:t>
            </w:r>
          </w:p>
        </w:tc>
        <w:tc>
          <w:tcPr>
            <w:tcW w:w="720" w:type="dxa"/>
            <w:tcBorders>
              <w:bottom w:val="single" w:sz="4" w:space="0" w:color="auto"/>
            </w:tcBorders>
          </w:tcPr>
          <w:p w14:paraId="3BE665E3"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10DF966D"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Borders>
              <w:bottom w:val="single" w:sz="4" w:space="0" w:color="auto"/>
            </w:tcBorders>
          </w:tcPr>
          <w:p w14:paraId="6C9A88B8"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Borders>
              <w:bottom w:val="single" w:sz="4" w:space="0" w:color="auto"/>
            </w:tcBorders>
          </w:tcPr>
          <w:p w14:paraId="7F7BF2BA" w14:textId="77777777" w:rsidR="005F76BA" w:rsidRPr="00FE3C19" w:rsidRDefault="005F76BA" w:rsidP="005F76BA">
            <w:pPr>
              <w:spacing w:before="100" w:beforeAutospacing="1" w:after="100" w:afterAutospacing="1"/>
              <w:jc w:val="both"/>
              <w:rPr>
                <w:rFonts w:cs="Arial"/>
                <w:b/>
                <w:noProof/>
                <w:sz w:val="18"/>
                <w:szCs w:val="18"/>
                <w:lang w:val="sk-SK"/>
              </w:rPr>
            </w:pPr>
            <w:r w:rsidRPr="00FE3C19">
              <w:rPr>
                <w:rFonts w:cs="Arial"/>
                <w:sz w:val="18"/>
                <w:szCs w:val="18"/>
                <w:lang w:val="bg-BG"/>
              </w:rPr>
              <w:t>За</w:t>
            </w:r>
            <w:r w:rsidRPr="00FE3C19">
              <w:rPr>
                <w:rFonts w:cs="Arial"/>
                <w:sz w:val="18"/>
                <w:szCs w:val="18"/>
                <w:lang w:val="sk-SK"/>
              </w:rPr>
              <w:t xml:space="preserve"> </w:t>
            </w:r>
            <w:r w:rsidRPr="00FE3C19">
              <w:rPr>
                <w:rFonts w:cs="Arial"/>
                <w:b/>
                <w:sz w:val="18"/>
                <w:szCs w:val="18"/>
                <w:lang w:val="sk-SK"/>
              </w:rPr>
              <w:t xml:space="preserve">E05 </w:t>
            </w:r>
            <w:r w:rsidRPr="00FE3C19">
              <w:rPr>
                <w:rFonts w:cs="Arial"/>
                <w:sz w:val="18"/>
                <w:szCs w:val="18"/>
                <w:lang w:val="bg-BG"/>
              </w:rPr>
              <w:t>и</w:t>
            </w:r>
            <w:r w:rsidRPr="00FE3C19">
              <w:rPr>
                <w:rFonts w:cs="Arial"/>
                <w:b/>
                <w:sz w:val="18"/>
                <w:szCs w:val="18"/>
                <w:lang w:val="bg-BG"/>
              </w:rPr>
              <w:t xml:space="preserve"> </w:t>
            </w:r>
            <w:r w:rsidRPr="00FE3C19">
              <w:rPr>
                <w:rFonts w:cs="Arial"/>
                <w:b/>
                <w:noProof/>
                <w:sz w:val="18"/>
                <w:szCs w:val="18"/>
                <w:lang w:val="sk-SK"/>
              </w:rPr>
              <w:t>E06</w:t>
            </w:r>
            <w:r w:rsidRPr="00FE3C19">
              <w:rPr>
                <w:rFonts w:cs="Arial"/>
                <w:b/>
                <w:sz w:val="18"/>
                <w:szCs w:val="18"/>
                <w:lang w:val="bg-BG"/>
              </w:rPr>
              <w:t xml:space="preserve"> </w:t>
            </w:r>
            <w:r w:rsidRPr="00FE3C19">
              <w:rPr>
                <w:rFonts w:cs="Arial"/>
                <w:b/>
                <w:sz w:val="18"/>
                <w:szCs w:val="18"/>
                <w:lang w:val="sk-SK"/>
              </w:rPr>
              <w:t>:</w:t>
            </w:r>
          </w:p>
          <w:p w14:paraId="511BBB63"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b/>
                <w:noProof/>
                <w:sz w:val="18"/>
                <w:szCs w:val="18"/>
                <w:lang w:val="sk-SK"/>
              </w:rPr>
              <w:t>260</w:t>
            </w:r>
          </w:p>
          <w:p w14:paraId="2FF09B82" w14:textId="77777777" w:rsidR="005F76BA" w:rsidRPr="00FE3C19" w:rsidRDefault="005F76BA" w:rsidP="005F76BA">
            <w:pPr>
              <w:spacing w:before="100" w:beforeAutospacing="1" w:after="100" w:afterAutospacing="1"/>
              <w:jc w:val="both"/>
              <w:rPr>
                <w:rFonts w:cs="Arial"/>
                <w:b/>
                <w:sz w:val="18"/>
                <w:szCs w:val="18"/>
                <w:lang w:val="bg-BG"/>
              </w:rPr>
            </w:pPr>
            <w:r w:rsidRPr="00FE3C19">
              <w:rPr>
                <w:rFonts w:cs="Arial"/>
                <w:sz w:val="18"/>
                <w:szCs w:val="18"/>
                <w:lang w:val="bg-BG"/>
              </w:rPr>
              <w:t>За останалите:</w:t>
            </w:r>
          </w:p>
          <w:p w14:paraId="3C8A9C33"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b/>
                <w:sz w:val="18"/>
                <w:szCs w:val="18"/>
                <w:lang w:val="sk-SK"/>
              </w:rPr>
              <w:t>BGE</w:t>
            </w:r>
          </w:p>
        </w:tc>
        <w:tc>
          <w:tcPr>
            <w:tcW w:w="1559" w:type="dxa"/>
            <w:tcBorders>
              <w:bottom w:val="single" w:sz="4" w:space="0" w:color="auto"/>
            </w:tcBorders>
          </w:tcPr>
          <w:p w14:paraId="2C971F6E"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352A9A15" w14:textId="77777777" w:rsidTr="00FD287F">
        <w:tc>
          <w:tcPr>
            <w:tcW w:w="3136" w:type="dxa"/>
            <w:tcBorders>
              <w:right w:val="single" w:sz="4" w:space="0" w:color="auto"/>
            </w:tcBorders>
            <w:shd w:val="clear" w:color="auto" w:fill="BFBFBF"/>
          </w:tcPr>
          <w:p w14:paraId="00C5D2A5"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lastRenderedPageBreak/>
              <w:t>&gt;&gt;&gt;&gt; CAV</w:t>
            </w:r>
          </w:p>
        </w:tc>
        <w:tc>
          <w:tcPr>
            <w:tcW w:w="720" w:type="dxa"/>
            <w:tcBorders>
              <w:left w:val="single" w:sz="4" w:space="0" w:color="auto"/>
              <w:right w:val="single" w:sz="4" w:space="0" w:color="auto"/>
            </w:tcBorders>
            <w:shd w:val="clear" w:color="auto" w:fill="BFBFBF"/>
          </w:tcPr>
          <w:p w14:paraId="402EC1D5"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1-1</w:t>
            </w:r>
          </w:p>
        </w:tc>
        <w:tc>
          <w:tcPr>
            <w:tcW w:w="3780" w:type="dxa"/>
            <w:tcBorders>
              <w:left w:val="single" w:sz="4" w:space="0" w:color="auto"/>
              <w:right w:val="single" w:sz="4" w:space="0" w:color="auto"/>
            </w:tcBorders>
            <w:shd w:val="clear" w:color="auto" w:fill="BFBFBF"/>
          </w:tcPr>
          <w:p w14:paraId="5CCEE391" w14:textId="77777777" w:rsidR="005F76BA" w:rsidRPr="00FC23D2" w:rsidRDefault="005F76BA" w:rsidP="005F76BA">
            <w:pPr>
              <w:keepNext/>
              <w:spacing w:before="100" w:beforeAutospacing="1" w:after="100" w:afterAutospacing="1"/>
              <w:jc w:val="both"/>
              <w:rPr>
                <w:rFonts w:cs="Arial"/>
                <w:b/>
                <w:noProof/>
                <w:sz w:val="18"/>
                <w:szCs w:val="18"/>
                <w:lang w:val="bg-BG"/>
              </w:rPr>
            </w:pPr>
            <w:r w:rsidRPr="00FC23D2">
              <w:rPr>
                <w:rFonts w:cs="Arial"/>
                <w:b/>
                <w:sz w:val="18"/>
                <w:szCs w:val="18"/>
                <w:lang w:val="bg-BG"/>
              </w:rPr>
              <w:t>Детайли</w:t>
            </w:r>
          </w:p>
        </w:tc>
        <w:tc>
          <w:tcPr>
            <w:tcW w:w="900" w:type="dxa"/>
            <w:tcBorders>
              <w:left w:val="single" w:sz="4" w:space="0" w:color="auto"/>
              <w:right w:val="single" w:sz="4" w:space="0" w:color="auto"/>
            </w:tcBorders>
            <w:shd w:val="clear" w:color="auto" w:fill="BFBFBF"/>
          </w:tcPr>
          <w:p w14:paraId="07FD1928"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sz w:val="18"/>
                <w:szCs w:val="18"/>
                <w:lang w:val="sk-SK"/>
              </w:rPr>
              <w:t>CAV</w:t>
            </w:r>
          </w:p>
        </w:tc>
        <w:tc>
          <w:tcPr>
            <w:tcW w:w="3938" w:type="dxa"/>
            <w:tcBorders>
              <w:left w:val="single" w:sz="4" w:space="0" w:color="auto"/>
              <w:right w:val="single" w:sz="4" w:space="0" w:color="auto"/>
            </w:tcBorders>
            <w:shd w:val="clear" w:color="auto" w:fill="BFBFBF"/>
          </w:tcPr>
          <w:p w14:paraId="13BAC117" w14:textId="77777777" w:rsidR="005F76BA" w:rsidRPr="00FC23D2" w:rsidRDefault="005F76BA" w:rsidP="005F76BA">
            <w:pPr>
              <w:keepNext/>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7E8E539D" w14:textId="77777777" w:rsidR="005F76BA" w:rsidRPr="00FE3C19" w:rsidRDefault="005F76BA" w:rsidP="005F76BA">
            <w:pPr>
              <w:keepNext/>
              <w:spacing w:before="100" w:beforeAutospacing="1" w:after="100" w:afterAutospacing="1"/>
              <w:jc w:val="both"/>
              <w:rPr>
                <w:rFonts w:cs="Arial"/>
                <w:noProof/>
                <w:sz w:val="18"/>
                <w:szCs w:val="18"/>
                <w:lang w:val="sk-SK"/>
              </w:rPr>
            </w:pPr>
          </w:p>
        </w:tc>
      </w:tr>
      <w:tr w:rsidR="005F76BA" w:rsidRPr="00831B19" w14:paraId="5C661767" w14:textId="77777777" w:rsidTr="00FD287F">
        <w:tc>
          <w:tcPr>
            <w:tcW w:w="3136" w:type="dxa"/>
          </w:tcPr>
          <w:p w14:paraId="3E65EEC5"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CHARACTERISTIC_VALUE_CODED</w:t>
            </w:r>
          </w:p>
        </w:tc>
        <w:tc>
          <w:tcPr>
            <w:tcW w:w="720" w:type="dxa"/>
          </w:tcPr>
          <w:p w14:paraId="6785DEEB"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15C5D808"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Характеристика на стойността</w:t>
            </w:r>
          </w:p>
        </w:tc>
        <w:tc>
          <w:tcPr>
            <w:tcW w:w="900" w:type="dxa"/>
          </w:tcPr>
          <w:p w14:paraId="61FD6BA4"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7111</w:t>
            </w:r>
          </w:p>
        </w:tc>
        <w:tc>
          <w:tcPr>
            <w:tcW w:w="3938" w:type="dxa"/>
          </w:tcPr>
          <w:p w14:paraId="52177062" w14:textId="77777777" w:rsidR="005F76BA" w:rsidRPr="00FE3C19" w:rsidRDefault="005F76BA" w:rsidP="005F76BA">
            <w:pPr>
              <w:keepNext/>
              <w:spacing w:before="100" w:beforeAutospacing="1" w:after="100" w:afterAutospacing="1"/>
              <w:jc w:val="both"/>
              <w:rPr>
                <w:rFonts w:cs="Arial"/>
                <w:sz w:val="18"/>
                <w:szCs w:val="18"/>
                <w:lang w:val="sk-SK"/>
              </w:rPr>
            </w:pPr>
          </w:p>
        </w:tc>
        <w:tc>
          <w:tcPr>
            <w:tcW w:w="1559" w:type="dxa"/>
          </w:tcPr>
          <w:p w14:paraId="683F3877" w14:textId="77777777" w:rsidR="005F76BA" w:rsidRPr="00FE3C19" w:rsidRDefault="005F76BA" w:rsidP="005F76BA">
            <w:pPr>
              <w:keepNext/>
              <w:spacing w:before="100" w:beforeAutospacing="1" w:after="100" w:afterAutospacing="1"/>
              <w:jc w:val="both"/>
              <w:rPr>
                <w:rFonts w:cs="Arial"/>
                <w:noProof/>
                <w:sz w:val="18"/>
                <w:szCs w:val="18"/>
                <w:lang w:val="sk-SK"/>
              </w:rPr>
            </w:pPr>
          </w:p>
        </w:tc>
      </w:tr>
      <w:tr w:rsidR="005F76BA" w:rsidRPr="00831B19" w14:paraId="40D6911F" w14:textId="77777777" w:rsidTr="00FD287F">
        <w:tc>
          <w:tcPr>
            <w:tcW w:w="3136" w:type="dxa"/>
          </w:tcPr>
          <w:p w14:paraId="539CB304"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AGENCY</w:t>
            </w:r>
          </w:p>
        </w:tc>
        <w:tc>
          <w:tcPr>
            <w:tcW w:w="720" w:type="dxa"/>
          </w:tcPr>
          <w:p w14:paraId="3D8C902C"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5483BB27"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Pr>
          <w:p w14:paraId="5CAFB8D5"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Pr>
          <w:p w14:paraId="5C52B245" w14:textId="77777777" w:rsidR="005F76BA" w:rsidRPr="00FE3C19" w:rsidRDefault="005F76BA" w:rsidP="005F76BA">
            <w:pPr>
              <w:spacing w:before="100" w:beforeAutospacing="1" w:after="100" w:afterAutospacing="1"/>
              <w:jc w:val="both"/>
              <w:rPr>
                <w:rFonts w:cs="Arial"/>
                <w:noProof/>
                <w:sz w:val="18"/>
                <w:szCs w:val="18"/>
                <w:lang w:val="bg-BG"/>
              </w:rPr>
            </w:pPr>
          </w:p>
        </w:tc>
        <w:tc>
          <w:tcPr>
            <w:tcW w:w="1559" w:type="dxa"/>
          </w:tcPr>
          <w:p w14:paraId="6B8DFAAC" w14:textId="77777777" w:rsidR="005F76BA" w:rsidRPr="00FE3C19" w:rsidRDefault="005F76BA" w:rsidP="005F76BA">
            <w:pPr>
              <w:keepNext/>
              <w:spacing w:before="100" w:beforeAutospacing="1" w:after="100" w:afterAutospacing="1"/>
              <w:jc w:val="both"/>
              <w:rPr>
                <w:rFonts w:cs="Arial"/>
                <w:noProof/>
                <w:sz w:val="18"/>
                <w:szCs w:val="18"/>
                <w:lang w:val="sk-SK"/>
              </w:rPr>
            </w:pPr>
          </w:p>
        </w:tc>
      </w:tr>
      <w:tr w:rsidR="005F76BA" w:rsidRPr="00831B19" w14:paraId="27EA0B70" w14:textId="77777777" w:rsidTr="00FD287F">
        <w:tc>
          <w:tcPr>
            <w:tcW w:w="3136" w:type="dxa"/>
            <w:tcBorders>
              <w:bottom w:val="single" w:sz="4" w:space="0" w:color="auto"/>
            </w:tcBorders>
          </w:tcPr>
          <w:p w14:paraId="028A16D3"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CHARACTERISTIC_VALUE</w:t>
            </w:r>
          </w:p>
        </w:tc>
        <w:tc>
          <w:tcPr>
            <w:tcW w:w="720" w:type="dxa"/>
            <w:tcBorders>
              <w:bottom w:val="single" w:sz="4" w:space="0" w:color="auto"/>
            </w:tcBorders>
          </w:tcPr>
          <w:p w14:paraId="069A57D9"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tcBorders>
              <w:bottom w:val="single" w:sz="4" w:space="0" w:color="auto"/>
            </w:tcBorders>
          </w:tcPr>
          <w:p w14:paraId="6A28E657"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Стойност</w:t>
            </w:r>
          </w:p>
        </w:tc>
        <w:tc>
          <w:tcPr>
            <w:tcW w:w="900" w:type="dxa"/>
            <w:tcBorders>
              <w:bottom w:val="single" w:sz="4" w:space="0" w:color="auto"/>
            </w:tcBorders>
          </w:tcPr>
          <w:p w14:paraId="3E198584"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7110</w:t>
            </w:r>
          </w:p>
        </w:tc>
        <w:tc>
          <w:tcPr>
            <w:tcW w:w="3938" w:type="dxa"/>
            <w:tcBorders>
              <w:bottom w:val="single" w:sz="4" w:space="0" w:color="auto"/>
            </w:tcBorders>
          </w:tcPr>
          <w:p w14:paraId="7423F569" w14:textId="77777777" w:rsidR="005F76BA" w:rsidRPr="00FE3C19" w:rsidRDefault="005F76BA" w:rsidP="005F76BA">
            <w:pPr>
              <w:keepNext/>
              <w:spacing w:before="100" w:beforeAutospacing="1" w:after="100" w:afterAutospacing="1"/>
              <w:jc w:val="both"/>
              <w:rPr>
                <w:rFonts w:cs="Arial"/>
                <w:b/>
                <w:sz w:val="18"/>
                <w:szCs w:val="18"/>
                <w:lang w:val="sk-SK"/>
              </w:rPr>
            </w:pPr>
            <w:r w:rsidRPr="00FE3C19">
              <w:rPr>
                <w:rFonts w:cs="Arial"/>
                <w:sz w:val="18"/>
                <w:szCs w:val="18"/>
                <w:lang w:val="bg-BG"/>
              </w:rPr>
              <w:t>За</w:t>
            </w:r>
            <w:r w:rsidRPr="00FE3C19">
              <w:rPr>
                <w:rFonts w:cs="Arial"/>
                <w:sz w:val="18"/>
                <w:szCs w:val="18"/>
                <w:lang w:val="sk-SK"/>
              </w:rPr>
              <w:t xml:space="preserve"> </w:t>
            </w:r>
            <w:r w:rsidRPr="00FE3C19">
              <w:rPr>
                <w:rFonts w:cs="Arial"/>
                <w:b/>
                <w:sz w:val="18"/>
                <w:szCs w:val="18"/>
                <w:lang w:val="sk-SK"/>
              </w:rPr>
              <w:t>E05:</w:t>
            </w:r>
          </w:p>
          <w:p w14:paraId="228AC2E5" w14:textId="77777777" w:rsidR="005F76BA" w:rsidRPr="00FE3C19" w:rsidRDefault="005F76BA" w:rsidP="005F76BA">
            <w:pPr>
              <w:keepNext/>
              <w:spacing w:before="100" w:beforeAutospacing="1" w:after="100" w:afterAutospacing="1"/>
              <w:jc w:val="both"/>
              <w:rPr>
                <w:rFonts w:cs="Arial"/>
                <w:i/>
                <w:sz w:val="18"/>
                <w:szCs w:val="18"/>
                <w:lang w:val="sk-SK"/>
              </w:rPr>
            </w:pPr>
            <w:r w:rsidRPr="00FE3C19">
              <w:rPr>
                <w:rFonts w:cs="Arial"/>
                <w:sz w:val="18"/>
                <w:szCs w:val="18"/>
                <w:lang w:val="sk-SK"/>
              </w:rPr>
              <w:t xml:space="preserve">   </w:t>
            </w:r>
            <w:r w:rsidRPr="00FE3C19">
              <w:rPr>
                <w:rFonts w:cs="Arial"/>
                <w:i/>
                <w:sz w:val="18"/>
                <w:szCs w:val="18"/>
                <w:lang w:val="bg-BG"/>
              </w:rPr>
              <w:t>Константа</w:t>
            </w:r>
            <w:r w:rsidRPr="00FE3C19">
              <w:rPr>
                <w:rFonts w:cs="Arial"/>
                <w:i/>
                <w:sz w:val="18"/>
                <w:szCs w:val="18"/>
                <w:lang w:val="sk-SK"/>
              </w:rPr>
              <w:t xml:space="preserve">. </w:t>
            </w:r>
          </w:p>
          <w:p w14:paraId="40638782"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noProof/>
                <w:sz w:val="18"/>
                <w:szCs w:val="18"/>
                <w:lang w:val="bg-BG"/>
              </w:rPr>
              <w:t xml:space="preserve">Число </w:t>
            </w:r>
            <w:r w:rsidRPr="00FE3C19">
              <w:rPr>
                <w:rFonts w:cs="Arial"/>
                <w:noProof/>
                <w:sz w:val="18"/>
                <w:szCs w:val="18"/>
                <w:lang w:val="sk-SK"/>
              </w:rPr>
              <w:t>максимум 6 знака след десетичния знак</w:t>
            </w:r>
          </w:p>
          <w:p w14:paraId="45526888" w14:textId="77777777" w:rsidR="005F76BA" w:rsidRPr="00FE3C19" w:rsidRDefault="005F76BA" w:rsidP="005F76BA">
            <w:pPr>
              <w:keepNext/>
              <w:spacing w:before="100" w:beforeAutospacing="1" w:after="100" w:afterAutospacing="1"/>
              <w:jc w:val="both"/>
              <w:rPr>
                <w:rFonts w:cs="Arial"/>
                <w:b/>
                <w:noProof/>
                <w:sz w:val="18"/>
                <w:szCs w:val="18"/>
                <w:lang w:val="sk-SK"/>
              </w:rPr>
            </w:pPr>
            <w:r w:rsidRPr="00FE3C19">
              <w:rPr>
                <w:rFonts w:cs="Arial"/>
                <w:sz w:val="18"/>
                <w:szCs w:val="18"/>
                <w:lang w:val="bg-BG"/>
              </w:rPr>
              <w:t>За</w:t>
            </w:r>
            <w:r w:rsidRPr="00FE3C19">
              <w:rPr>
                <w:rFonts w:cs="Arial"/>
                <w:sz w:val="18"/>
                <w:szCs w:val="18"/>
                <w:lang w:val="sk-SK"/>
              </w:rPr>
              <w:t xml:space="preserve"> </w:t>
            </w:r>
            <w:r w:rsidRPr="00FE3C19">
              <w:rPr>
                <w:rFonts w:cs="Arial"/>
                <w:b/>
                <w:sz w:val="18"/>
                <w:szCs w:val="18"/>
                <w:lang w:val="sk-SK"/>
              </w:rPr>
              <w:t>E06:</w:t>
            </w:r>
          </w:p>
          <w:p w14:paraId="05810F3D" w14:textId="197E0793"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i/>
                <w:noProof/>
                <w:sz w:val="18"/>
                <w:szCs w:val="18"/>
                <w:lang w:val="bg-BG"/>
              </w:rPr>
              <w:t>Число за разрядност на регистъра</w:t>
            </w:r>
            <w:r w:rsidRPr="00FE3C19">
              <w:rPr>
                <w:rFonts w:cs="Arial"/>
                <w:i/>
                <w:noProof/>
                <w:sz w:val="18"/>
                <w:szCs w:val="18"/>
                <w:lang w:val="sk-SK"/>
              </w:rPr>
              <w:t xml:space="preserve">.                    </w:t>
            </w:r>
            <w:r w:rsidRPr="00FE3C19">
              <w:rPr>
                <w:rFonts w:cs="Arial"/>
                <w:noProof/>
                <w:sz w:val="18"/>
                <w:szCs w:val="18"/>
                <w:lang w:val="bg-BG"/>
              </w:rPr>
              <w:t xml:space="preserve">Число </w:t>
            </w:r>
            <w:r w:rsidRPr="00FE3C19">
              <w:rPr>
                <w:rFonts w:cs="Arial"/>
                <w:noProof/>
                <w:sz w:val="18"/>
                <w:szCs w:val="18"/>
                <w:lang w:val="sk-SK"/>
              </w:rPr>
              <w:t>в X</w:t>
            </w:r>
            <w:r w:rsidR="001D0E26">
              <w:rPr>
                <w:rFonts w:cs="Arial"/>
                <w:noProof/>
                <w:sz w:val="18"/>
                <w:szCs w:val="18"/>
                <w:lang w:val="bg-BG"/>
              </w:rPr>
              <w:t>,</w:t>
            </w:r>
            <w:r w:rsidRPr="00FE3C19">
              <w:rPr>
                <w:rFonts w:cs="Arial"/>
                <w:noProof/>
                <w:sz w:val="18"/>
                <w:szCs w:val="18"/>
                <w:lang w:val="sk-SK"/>
              </w:rPr>
              <w:t xml:space="preserve">Y формат (X-брой </w:t>
            </w:r>
            <w:r w:rsidRPr="00FE3C19">
              <w:rPr>
                <w:rFonts w:cs="Arial"/>
                <w:noProof/>
                <w:sz w:val="18"/>
                <w:szCs w:val="18"/>
                <w:lang w:val="bg-BG"/>
              </w:rPr>
              <w:t>позиции</w:t>
            </w:r>
            <w:r w:rsidRPr="00FE3C19">
              <w:rPr>
                <w:rFonts w:cs="Arial"/>
                <w:noProof/>
                <w:sz w:val="18"/>
                <w:szCs w:val="18"/>
                <w:lang w:val="sk-SK"/>
              </w:rPr>
              <w:t xml:space="preserve"> преди десетичн</w:t>
            </w:r>
            <w:r w:rsidRPr="00FE3C19">
              <w:rPr>
                <w:rFonts w:cs="Arial"/>
                <w:noProof/>
                <w:sz w:val="18"/>
                <w:szCs w:val="18"/>
                <w:lang w:val="bg-BG"/>
              </w:rPr>
              <w:t>ия</w:t>
            </w:r>
            <w:r w:rsidRPr="00FE3C19">
              <w:rPr>
                <w:rFonts w:cs="Arial"/>
                <w:noProof/>
                <w:sz w:val="18"/>
                <w:szCs w:val="18"/>
                <w:lang w:val="sk-SK"/>
              </w:rPr>
              <w:t xml:space="preserve"> </w:t>
            </w:r>
            <w:r w:rsidRPr="00FE3C19">
              <w:rPr>
                <w:rFonts w:cs="Arial"/>
                <w:noProof/>
                <w:sz w:val="18"/>
                <w:szCs w:val="18"/>
                <w:lang w:val="bg-BG"/>
              </w:rPr>
              <w:t>знак</w:t>
            </w:r>
            <w:r w:rsidRPr="00FE3C19">
              <w:rPr>
                <w:rFonts w:cs="Arial"/>
                <w:noProof/>
                <w:sz w:val="18"/>
                <w:szCs w:val="18"/>
                <w:lang w:val="sk-SK"/>
              </w:rPr>
              <w:t xml:space="preserve">, Y - брой </w:t>
            </w:r>
            <w:r w:rsidRPr="00FE3C19">
              <w:rPr>
                <w:rFonts w:cs="Arial"/>
                <w:noProof/>
                <w:sz w:val="18"/>
                <w:szCs w:val="18"/>
                <w:lang w:val="bg-BG"/>
              </w:rPr>
              <w:t xml:space="preserve">позиции след </w:t>
            </w:r>
            <w:r w:rsidRPr="00FE3C19">
              <w:rPr>
                <w:rFonts w:cs="Arial"/>
                <w:noProof/>
                <w:sz w:val="18"/>
                <w:szCs w:val="18"/>
                <w:lang w:val="sk-SK"/>
              </w:rPr>
              <w:t>десетични</w:t>
            </w:r>
            <w:r w:rsidRPr="00FE3C19">
              <w:rPr>
                <w:rFonts w:cs="Arial"/>
                <w:noProof/>
                <w:sz w:val="18"/>
                <w:szCs w:val="18"/>
                <w:lang w:val="bg-BG"/>
              </w:rPr>
              <w:t>я</w:t>
            </w:r>
            <w:r w:rsidRPr="00FE3C19">
              <w:rPr>
                <w:rFonts w:cs="Arial"/>
                <w:noProof/>
                <w:sz w:val="18"/>
                <w:szCs w:val="18"/>
                <w:lang w:val="sk-SK"/>
              </w:rPr>
              <w:t xml:space="preserve"> зна</w:t>
            </w:r>
            <w:r w:rsidRPr="00FE3C19">
              <w:rPr>
                <w:rFonts w:cs="Arial"/>
                <w:noProof/>
                <w:sz w:val="18"/>
                <w:szCs w:val="18"/>
                <w:lang w:val="bg-BG"/>
              </w:rPr>
              <w:t>к</w:t>
            </w:r>
            <w:r w:rsidR="007642AD">
              <w:rPr>
                <w:rFonts w:cs="Arial"/>
                <w:noProof/>
                <w:sz w:val="18"/>
                <w:szCs w:val="18"/>
                <w:lang w:val="bg-BG"/>
              </w:rPr>
              <w:t xml:space="preserve"> - с разделител запетая</w:t>
            </w:r>
            <w:r w:rsidRPr="00FE3C19">
              <w:rPr>
                <w:rFonts w:cs="Arial"/>
                <w:noProof/>
                <w:sz w:val="18"/>
                <w:szCs w:val="18"/>
                <w:lang w:val="sk-SK"/>
              </w:rPr>
              <w:t>)</w:t>
            </w:r>
          </w:p>
          <w:p w14:paraId="6CDAA445" w14:textId="77777777" w:rsidR="005F76BA" w:rsidRPr="0087333F" w:rsidRDefault="005F76BA" w:rsidP="000F7F2F">
            <w:pPr>
              <w:keepNext/>
              <w:spacing w:before="100" w:beforeAutospacing="1" w:after="100" w:afterAutospacing="1"/>
              <w:jc w:val="both"/>
              <w:rPr>
                <w:rFonts w:cs="Arial"/>
                <w:i/>
                <w:noProof/>
                <w:sz w:val="18"/>
                <w:szCs w:val="18"/>
                <w:lang w:val="sk-SK"/>
              </w:rPr>
            </w:pPr>
          </w:p>
        </w:tc>
        <w:tc>
          <w:tcPr>
            <w:tcW w:w="1559" w:type="dxa"/>
            <w:tcBorders>
              <w:bottom w:val="single" w:sz="4" w:space="0" w:color="auto"/>
            </w:tcBorders>
          </w:tcPr>
          <w:p w14:paraId="1ADCE92C" w14:textId="212B6171" w:rsidR="005F76BA" w:rsidRPr="0087333F" w:rsidRDefault="005F76BA" w:rsidP="005F76BA">
            <w:pPr>
              <w:keepNext/>
              <w:spacing w:before="100" w:beforeAutospacing="1" w:after="100" w:afterAutospacing="1"/>
              <w:jc w:val="both"/>
              <w:rPr>
                <w:rFonts w:cs="Arial"/>
                <w:noProof/>
                <w:sz w:val="18"/>
                <w:szCs w:val="18"/>
                <w:lang w:val="en-US"/>
              </w:rPr>
            </w:pPr>
            <w:r w:rsidRPr="00FE3C19">
              <w:rPr>
                <w:rFonts w:cs="Arial"/>
                <w:noProof/>
                <w:sz w:val="18"/>
                <w:szCs w:val="18"/>
                <w:lang w:val="bg-BG"/>
              </w:rPr>
              <w:t>343, 521</w:t>
            </w:r>
          </w:p>
        </w:tc>
      </w:tr>
      <w:tr w:rsidR="005F76BA" w:rsidRPr="00831B19" w14:paraId="00609469" w14:textId="77777777" w:rsidTr="00FD287F">
        <w:tc>
          <w:tcPr>
            <w:tcW w:w="3136" w:type="dxa"/>
            <w:tcBorders>
              <w:bottom w:val="single" w:sz="4" w:space="0" w:color="auto"/>
              <w:right w:val="single" w:sz="4" w:space="0" w:color="auto"/>
            </w:tcBorders>
            <w:shd w:val="clear" w:color="auto" w:fill="BFBFBF"/>
          </w:tcPr>
          <w:p w14:paraId="58C581FB" w14:textId="77777777" w:rsidR="005F76BA" w:rsidRPr="00FE3C19" w:rsidRDefault="005F76BA" w:rsidP="005F76BA">
            <w:pPr>
              <w:keepNext/>
              <w:spacing w:before="100" w:beforeAutospacing="1" w:after="100" w:afterAutospacing="1"/>
              <w:jc w:val="both"/>
              <w:rPr>
                <w:rFonts w:cs="Arial"/>
                <w:b/>
                <w:noProof/>
                <w:sz w:val="18"/>
                <w:szCs w:val="18"/>
                <w:lang w:val="sk-SK"/>
              </w:rPr>
            </w:pPr>
            <w:r w:rsidRPr="00FE3C19">
              <w:rPr>
                <w:rFonts w:cs="Arial"/>
                <w:b/>
                <w:noProof/>
                <w:sz w:val="18"/>
                <w:szCs w:val="18"/>
                <w:lang w:val="sk-SK"/>
              </w:rPr>
              <w:lastRenderedPageBreak/>
              <w:t>&gt;&gt; NAD</w:t>
            </w:r>
          </w:p>
        </w:tc>
        <w:tc>
          <w:tcPr>
            <w:tcW w:w="720" w:type="dxa"/>
            <w:tcBorders>
              <w:left w:val="single" w:sz="4" w:space="0" w:color="auto"/>
              <w:bottom w:val="single" w:sz="4" w:space="0" w:color="auto"/>
              <w:right w:val="single" w:sz="4" w:space="0" w:color="auto"/>
            </w:tcBorders>
            <w:shd w:val="clear" w:color="auto" w:fill="BFBFBF"/>
          </w:tcPr>
          <w:p w14:paraId="2C18602A" w14:textId="77777777" w:rsidR="005F76BA" w:rsidRPr="00FE3C19" w:rsidRDefault="005F76BA" w:rsidP="005F76BA">
            <w:pPr>
              <w:keepNext/>
              <w:spacing w:before="100" w:beforeAutospacing="1" w:after="100" w:afterAutospacing="1"/>
              <w:jc w:val="both"/>
              <w:rPr>
                <w:rFonts w:cs="Arial"/>
                <w:b/>
                <w:noProof/>
                <w:sz w:val="18"/>
                <w:szCs w:val="18"/>
                <w:lang w:val="sk-SK"/>
              </w:rPr>
            </w:pPr>
            <w:r>
              <w:rPr>
                <w:rFonts w:cs="Arial"/>
                <w:b/>
                <w:noProof/>
                <w:sz w:val="18"/>
                <w:szCs w:val="18"/>
                <w:lang w:val="sk-SK"/>
              </w:rPr>
              <w:t>1</w:t>
            </w:r>
            <w:r w:rsidRPr="00FE3C19">
              <w:rPr>
                <w:rFonts w:cs="Arial"/>
                <w:b/>
                <w:noProof/>
                <w:sz w:val="18"/>
                <w:szCs w:val="18"/>
                <w:lang w:val="sk-SK"/>
              </w:rPr>
              <w:t>-</w:t>
            </w:r>
            <w:r>
              <w:rPr>
                <w:rFonts w:cs="Arial"/>
                <w:b/>
                <w:noProof/>
                <w:sz w:val="18"/>
                <w:szCs w:val="18"/>
                <w:lang w:val="sk-SK"/>
              </w:rPr>
              <w:t>5</w:t>
            </w:r>
          </w:p>
        </w:tc>
        <w:tc>
          <w:tcPr>
            <w:tcW w:w="3780" w:type="dxa"/>
            <w:tcBorders>
              <w:left w:val="single" w:sz="4" w:space="0" w:color="auto"/>
              <w:bottom w:val="single" w:sz="4" w:space="0" w:color="auto"/>
              <w:right w:val="single" w:sz="4" w:space="0" w:color="auto"/>
            </w:tcBorders>
            <w:shd w:val="clear" w:color="auto" w:fill="BFBFBF"/>
          </w:tcPr>
          <w:p w14:paraId="3E2DE6E7" w14:textId="77777777" w:rsidR="005F76BA" w:rsidRPr="00FE3C19" w:rsidRDefault="005F76BA" w:rsidP="005F76BA">
            <w:pPr>
              <w:keepNext/>
              <w:spacing w:before="100" w:beforeAutospacing="1" w:after="100" w:afterAutospacing="1"/>
              <w:jc w:val="both"/>
              <w:rPr>
                <w:rFonts w:cs="Arial"/>
                <w:b/>
                <w:noProof/>
                <w:sz w:val="18"/>
                <w:szCs w:val="18"/>
                <w:lang w:val="bg-BG"/>
              </w:rPr>
            </w:pPr>
            <w:r w:rsidRPr="00FE3C19">
              <w:rPr>
                <w:rFonts w:cs="Arial"/>
                <w:b/>
                <w:noProof/>
                <w:sz w:val="18"/>
                <w:szCs w:val="18"/>
                <w:lang w:val="bg-BG"/>
              </w:rPr>
              <w:t>Име и адрес</w:t>
            </w:r>
          </w:p>
        </w:tc>
        <w:tc>
          <w:tcPr>
            <w:tcW w:w="900" w:type="dxa"/>
            <w:tcBorders>
              <w:left w:val="single" w:sz="4" w:space="0" w:color="auto"/>
              <w:bottom w:val="single" w:sz="4" w:space="0" w:color="auto"/>
              <w:right w:val="single" w:sz="4" w:space="0" w:color="auto"/>
            </w:tcBorders>
            <w:shd w:val="clear" w:color="auto" w:fill="BFBFBF"/>
          </w:tcPr>
          <w:p w14:paraId="01FFF5E0" w14:textId="77777777" w:rsidR="005F76BA" w:rsidRPr="00FE3C19" w:rsidRDefault="005F76BA" w:rsidP="005F76BA">
            <w:pPr>
              <w:keepNext/>
              <w:spacing w:before="100" w:beforeAutospacing="1" w:after="100" w:afterAutospacing="1"/>
              <w:jc w:val="both"/>
              <w:rPr>
                <w:rFonts w:cs="Arial"/>
                <w:b/>
                <w:noProof/>
                <w:sz w:val="18"/>
                <w:szCs w:val="18"/>
                <w:lang w:val="sk-SK"/>
              </w:rPr>
            </w:pPr>
            <w:r w:rsidRPr="00FE3C19">
              <w:rPr>
                <w:rFonts w:cs="Arial"/>
                <w:b/>
                <w:sz w:val="18"/>
                <w:szCs w:val="18"/>
                <w:lang w:val="sk-SK"/>
              </w:rPr>
              <w:t>NAD</w:t>
            </w:r>
          </w:p>
        </w:tc>
        <w:tc>
          <w:tcPr>
            <w:tcW w:w="3938" w:type="dxa"/>
            <w:tcBorders>
              <w:left w:val="single" w:sz="4" w:space="0" w:color="auto"/>
              <w:bottom w:val="single" w:sz="4" w:space="0" w:color="auto"/>
              <w:right w:val="single" w:sz="4" w:space="0" w:color="auto"/>
            </w:tcBorders>
            <w:shd w:val="clear" w:color="auto" w:fill="BFBFBF"/>
          </w:tcPr>
          <w:p w14:paraId="53885091" w14:textId="77777777" w:rsidR="005F76BA" w:rsidRPr="00FE3C19" w:rsidRDefault="005F76BA" w:rsidP="005F76BA">
            <w:pPr>
              <w:keepNext/>
              <w:spacing w:before="100" w:beforeAutospacing="1" w:after="100" w:afterAutospacing="1"/>
              <w:jc w:val="both"/>
              <w:rPr>
                <w:rFonts w:cs="Arial"/>
                <w:b/>
                <w:noProof/>
                <w:sz w:val="18"/>
                <w:szCs w:val="18"/>
                <w:lang w:val="sk-SK"/>
              </w:rPr>
            </w:pPr>
          </w:p>
        </w:tc>
        <w:tc>
          <w:tcPr>
            <w:tcW w:w="1559" w:type="dxa"/>
            <w:tcBorders>
              <w:left w:val="single" w:sz="4" w:space="0" w:color="auto"/>
              <w:bottom w:val="single" w:sz="4" w:space="0" w:color="auto"/>
            </w:tcBorders>
            <w:shd w:val="clear" w:color="auto" w:fill="BFBFBF"/>
          </w:tcPr>
          <w:p w14:paraId="2F879B61" w14:textId="77777777" w:rsidR="005F76BA" w:rsidRPr="00FE3C19" w:rsidRDefault="005F76BA" w:rsidP="005F76BA">
            <w:pPr>
              <w:keepNext/>
              <w:spacing w:before="100" w:beforeAutospacing="1" w:after="100" w:afterAutospacing="1"/>
              <w:jc w:val="both"/>
              <w:rPr>
                <w:rFonts w:cs="Arial"/>
                <w:b/>
                <w:noProof/>
                <w:sz w:val="18"/>
                <w:szCs w:val="18"/>
                <w:lang w:val="sk-SK"/>
              </w:rPr>
            </w:pPr>
          </w:p>
        </w:tc>
      </w:tr>
      <w:tr w:rsidR="005F76BA" w:rsidRPr="00831B19" w14:paraId="18C5E138" w14:textId="77777777" w:rsidTr="00FD287F">
        <w:tc>
          <w:tcPr>
            <w:tcW w:w="3136" w:type="dxa"/>
            <w:shd w:val="clear" w:color="auto" w:fill="auto"/>
          </w:tcPr>
          <w:p w14:paraId="142A2E2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ACTION</w:t>
            </w:r>
          </w:p>
        </w:tc>
        <w:tc>
          <w:tcPr>
            <w:tcW w:w="720" w:type="dxa"/>
            <w:shd w:val="clear" w:color="auto" w:fill="auto"/>
          </w:tcPr>
          <w:p w14:paraId="313955E1"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shd w:val="clear" w:color="auto" w:fill="auto"/>
          </w:tcPr>
          <w:p w14:paraId="7FA0540F"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Класификатор</w:t>
            </w:r>
          </w:p>
        </w:tc>
        <w:tc>
          <w:tcPr>
            <w:tcW w:w="900" w:type="dxa"/>
            <w:shd w:val="clear" w:color="auto" w:fill="auto"/>
          </w:tcPr>
          <w:p w14:paraId="44C5C620"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3035</w:t>
            </w:r>
          </w:p>
        </w:tc>
        <w:tc>
          <w:tcPr>
            <w:tcW w:w="3938" w:type="dxa"/>
            <w:shd w:val="clear" w:color="auto" w:fill="auto"/>
          </w:tcPr>
          <w:p w14:paraId="724E8B12" w14:textId="77777777" w:rsidR="005F76BA" w:rsidRPr="00FE3C19" w:rsidRDefault="005F76BA" w:rsidP="005F76BA">
            <w:pPr>
              <w:spacing w:before="100" w:beforeAutospacing="1" w:after="100" w:afterAutospacing="1"/>
              <w:jc w:val="both"/>
              <w:rPr>
                <w:rFonts w:cs="Arial"/>
                <w:sz w:val="18"/>
                <w:szCs w:val="18"/>
                <w:lang w:val="bg-BG"/>
              </w:rPr>
            </w:pPr>
            <w:r w:rsidRPr="00FE3C19">
              <w:rPr>
                <w:rFonts w:cs="Arial"/>
                <w:b/>
                <w:sz w:val="18"/>
                <w:szCs w:val="18"/>
              </w:rPr>
              <w:t>IT</w:t>
            </w:r>
            <w:r w:rsidRPr="00FE3C19">
              <w:rPr>
                <w:rFonts w:cs="Arial"/>
                <w:sz w:val="18"/>
                <w:szCs w:val="18"/>
              </w:rPr>
              <w:t xml:space="preserve"> –</w:t>
            </w:r>
            <w:r w:rsidRPr="00FE3C19">
              <w:rPr>
                <w:rFonts w:cs="Arial"/>
                <w:sz w:val="18"/>
                <w:szCs w:val="18"/>
                <w:lang w:val="bg-BG"/>
              </w:rPr>
              <w:t xml:space="preserve"> Адрес на място на потребление</w:t>
            </w:r>
          </w:p>
          <w:p w14:paraId="42F18917" w14:textId="77777777" w:rsidR="00D56175" w:rsidRDefault="00D56175" w:rsidP="005F76BA">
            <w:pPr>
              <w:spacing w:before="100" w:beforeAutospacing="1" w:after="100" w:afterAutospacing="1"/>
              <w:jc w:val="both"/>
              <w:rPr>
                <w:rFonts w:cs="Arial"/>
                <w:b/>
                <w:sz w:val="18"/>
                <w:szCs w:val="18"/>
              </w:rPr>
            </w:pPr>
          </w:p>
          <w:p w14:paraId="4A3A1C63" w14:textId="1192AC88" w:rsidR="005F76BA" w:rsidRPr="00FE3C19" w:rsidRDefault="005F76BA" w:rsidP="005F76BA">
            <w:pPr>
              <w:spacing w:before="100" w:beforeAutospacing="1" w:after="100" w:afterAutospacing="1"/>
              <w:jc w:val="both"/>
              <w:rPr>
                <w:rFonts w:cs="Arial"/>
                <w:sz w:val="18"/>
                <w:szCs w:val="18"/>
                <w:lang w:val="bg-BG"/>
              </w:rPr>
            </w:pPr>
            <w:r w:rsidRPr="00FE3C19">
              <w:rPr>
                <w:rFonts w:cs="Arial"/>
                <w:b/>
                <w:sz w:val="18"/>
                <w:szCs w:val="18"/>
              </w:rPr>
              <w:t>IV</w:t>
            </w:r>
            <w:r w:rsidRPr="00FE3C19">
              <w:rPr>
                <w:rFonts w:cs="Arial"/>
                <w:sz w:val="18"/>
                <w:szCs w:val="18"/>
              </w:rPr>
              <w:t xml:space="preserve"> –</w:t>
            </w:r>
            <w:r w:rsidRPr="00FE3C19">
              <w:rPr>
                <w:rFonts w:cs="Arial"/>
                <w:sz w:val="18"/>
                <w:szCs w:val="18"/>
                <w:lang w:val="bg-BG"/>
              </w:rPr>
              <w:t xml:space="preserve"> Име и адрес на </w:t>
            </w:r>
            <w:r w:rsidR="00C21E13">
              <w:rPr>
                <w:rFonts w:cs="Arial"/>
                <w:sz w:val="18"/>
                <w:szCs w:val="18"/>
                <w:lang w:val="bg-BG"/>
              </w:rPr>
              <w:t>клиента</w:t>
            </w:r>
            <w:r w:rsidR="00C21E13" w:rsidRPr="00FE3C19">
              <w:rPr>
                <w:rFonts w:cs="Arial"/>
                <w:sz w:val="18"/>
                <w:szCs w:val="18"/>
                <w:lang w:val="bg-BG"/>
              </w:rPr>
              <w:t xml:space="preserve"> </w:t>
            </w:r>
            <w:r w:rsidRPr="00FE3C19">
              <w:rPr>
                <w:rFonts w:cs="Arial"/>
                <w:sz w:val="18"/>
                <w:szCs w:val="18"/>
                <w:lang w:val="bg-BG"/>
              </w:rPr>
              <w:t>на мрежата</w:t>
            </w:r>
          </w:p>
          <w:p w14:paraId="325FDCB4" w14:textId="77777777" w:rsidR="005F76BA" w:rsidRPr="00FE3C19" w:rsidRDefault="005F76BA" w:rsidP="005F76BA">
            <w:pPr>
              <w:spacing w:before="100" w:beforeAutospacing="1" w:after="100" w:afterAutospacing="1"/>
              <w:jc w:val="both"/>
              <w:rPr>
                <w:rFonts w:cs="Arial"/>
                <w:sz w:val="18"/>
                <w:szCs w:val="18"/>
                <w:lang w:val="bg-BG"/>
              </w:rPr>
            </w:pPr>
            <w:r w:rsidRPr="00FE3C19">
              <w:rPr>
                <w:rFonts w:cs="Arial"/>
                <w:b/>
                <w:sz w:val="18"/>
                <w:szCs w:val="18"/>
              </w:rPr>
              <w:t>DS</w:t>
            </w:r>
            <w:r w:rsidRPr="00FE3C19">
              <w:rPr>
                <w:rFonts w:cs="Arial"/>
                <w:sz w:val="18"/>
                <w:szCs w:val="18"/>
                <w:lang w:val="bg-BG"/>
              </w:rPr>
              <w:t xml:space="preserve"> – Мрежови Оператор (</w:t>
            </w:r>
            <w:r w:rsidRPr="00FE3C19">
              <w:rPr>
                <w:rFonts w:cs="Arial"/>
                <w:sz w:val="18"/>
                <w:szCs w:val="18"/>
                <w:lang w:val="en-US"/>
              </w:rPr>
              <w:t>Distributor</w:t>
            </w:r>
            <w:r w:rsidRPr="00FE3C19">
              <w:rPr>
                <w:rFonts w:cs="Arial"/>
                <w:sz w:val="18"/>
                <w:szCs w:val="18"/>
                <w:lang w:val="bg-BG"/>
              </w:rPr>
              <w:t>)</w:t>
            </w:r>
          </w:p>
          <w:p w14:paraId="22A2BDF5" w14:textId="59B7D1CC" w:rsidR="005F76BA" w:rsidRPr="00FE3C19" w:rsidRDefault="005F76BA" w:rsidP="005F76BA">
            <w:pPr>
              <w:spacing w:before="100" w:beforeAutospacing="1" w:after="100" w:afterAutospacing="1"/>
              <w:jc w:val="both"/>
              <w:rPr>
                <w:rFonts w:cs="Arial"/>
                <w:sz w:val="18"/>
                <w:szCs w:val="18"/>
                <w:lang w:val="bg-BG"/>
              </w:rPr>
            </w:pPr>
            <w:r w:rsidRPr="00FE3C19">
              <w:rPr>
                <w:rFonts w:cs="Arial"/>
                <w:b/>
                <w:sz w:val="18"/>
                <w:szCs w:val="18"/>
              </w:rPr>
              <w:t>SU</w:t>
            </w:r>
            <w:r w:rsidRPr="00FE3C19">
              <w:rPr>
                <w:rFonts w:cs="Arial"/>
                <w:sz w:val="18"/>
                <w:szCs w:val="18"/>
                <w:lang w:val="bg-BG"/>
              </w:rPr>
              <w:t xml:space="preserve"> – Доставчик (</w:t>
            </w:r>
            <w:r w:rsidRPr="00FE3C19">
              <w:rPr>
                <w:rFonts w:cs="Arial"/>
                <w:sz w:val="18"/>
                <w:szCs w:val="18"/>
                <w:lang w:val="en-US"/>
              </w:rPr>
              <w:t>Supplier</w:t>
            </w:r>
            <w:r w:rsidRPr="00FE3C19">
              <w:rPr>
                <w:rFonts w:cs="Arial"/>
                <w:sz w:val="18"/>
                <w:szCs w:val="18"/>
                <w:lang w:val="bg-BG"/>
              </w:rPr>
              <w:t xml:space="preserve">) </w:t>
            </w:r>
          </w:p>
          <w:p w14:paraId="5E881F13" w14:textId="7BF857BF" w:rsidR="005F76BA" w:rsidRDefault="005F76BA" w:rsidP="005F76BA">
            <w:pPr>
              <w:spacing w:before="100" w:beforeAutospacing="1" w:after="100" w:afterAutospacing="1"/>
              <w:jc w:val="both"/>
              <w:rPr>
                <w:rFonts w:cs="Arial"/>
                <w:sz w:val="18"/>
                <w:szCs w:val="18"/>
                <w:lang w:val="bg-BG"/>
              </w:rPr>
            </w:pPr>
            <w:r w:rsidRPr="00FE3C19">
              <w:rPr>
                <w:rFonts w:cs="Arial"/>
                <w:b/>
                <w:sz w:val="18"/>
                <w:szCs w:val="18"/>
              </w:rPr>
              <w:t xml:space="preserve">DDK </w:t>
            </w:r>
            <w:r w:rsidR="008A4C1F" w:rsidRPr="0087333F">
              <w:rPr>
                <w:rFonts w:cs="Arial"/>
                <w:sz w:val="18"/>
                <w:szCs w:val="18"/>
                <w:lang w:val="bg-BG"/>
              </w:rPr>
              <w:t>–</w:t>
            </w:r>
            <w:r w:rsidRPr="0087333F">
              <w:rPr>
                <w:rFonts w:cs="Arial"/>
                <w:sz w:val="18"/>
                <w:szCs w:val="18"/>
                <w:lang w:val="bg-BG"/>
              </w:rPr>
              <w:t xml:space="preserve"> </w:t>
            </w:r>
            <w:r w:rsidRPr="00FE3C19">
              <w:rPr>
                <w:rFonts w:cs="Arial"/>
                <w:sz w:val="18"/>
                <w:szCs w:val="18"/>
                <w:lang w:val="bg-BG"/>
              </w:rPr>
              <w:t>КБГ</w:t>
            </w:r>
          </w:p>
          <w:p w14:paraId="585E2E4E" w14:textId="353F1611" w:rsidR="008A4C1F" w:rsidRPr="008A4C1F" w:rsidRDefault="008A4C1F" w:rsidP="008A4C1F">
            <w:pPr>
              <w:spacing w:before="100" w:beforeAutospacing="1" w:after="100" w:afterAutospacing="1"/>
              <w:jc w:val="both"/>
              <w:rPr>
                <w:rFonts w:cs="Arial"/>
                <w:sz w:val="18"/>
                <w:szCs w:val="18"/>
                <w:lang w:val="bg-BG"/>
              </w:rPr>
            </w:pPr>
            <w:r w:rsidRPr="003724FA">
              <w:rPr>
                <w:rFonts w:cs="Arial"/>
                <w:b/>
                <w:sz w:val="18"/>
                <w:szCs w:val="18"/>
                <w:lang w:val="en-US"/>
              </w:rPr>
              <w:t>MP</w:t>
            </w:r>
            <w:r w:rsidRPr="0087333F">
              <w:rPr>
                <w:rFonts w:cs="Arial"/>
                <w:sz w:val="18"/>
                <w:szCs w:val="18"/>
                <w:lang w:val="bg-BG"/>
              </w:rPr>
              <w:t xml:space="preserve"> – </w:t>
            </w:r>
            <w:r>
              <w:rPr>
                <w:rFonts w:cs="Arial"/>
                <w:sz w:val="18"/>
                <w:szCs w:val="18"/>
                <w:lang w:val="bg-BG"/>
              </w:rPr>
              <w:t xml:space="preserve">Търговски участник, ползва се само от </w:t>
            </w:r>
            <w:r w:rsidRPr="003724FA">
              <w:rPr>
                <w:rFonts w:cs="Arial"/>
                <w:sz w:val="18"/>
                <w:szCs w:val="18"/>
                <w:lang w:val="bg-BG"/>
              </w:rPr>
              <w:t>ЕСО</w:t>
            </w:r>
            <w:r>
              <w:rPr>
                <w:rFonts w:cs="Arial"/>
                <w:sz w:val="18"/>
                <w:szCs w:val="18"/>
                <w:lang w:val="bg-BG"/>
              </w:rPr>
              <w:t xml:space="preserve"> </w:t>
            </w:r>
          </w:p>
        </w:tc>
        <w:tc>
          <w:tcPr>
            <w:tcW w:w="1559" w:type="dxa"/>
            <w:shd w:val="clear" w:color="auto" w:fill="auto"/>
          </w:tcPr>
          <w:p w14:paraId="3023390F" w14:textId="450EF24A" w:rsidR="00814B54" w:rsidRPr="00DD46CD" w:rsidRDefault="00814B54" w:rsidP="0087333F">
            <w:pPr>
              <w:spacing w:after="0"/>
              <w:rPr>
                <w:rFonts w:cs="Arial"/>
                <w:sz w:val="18"/>
                <w:szCs w:val="18"/>
                <w:lang w:val="bg-BG" w:eastAsia="bg-BG"/>
              </w:rPr>
            </w:pPr>
            <w:r w:rsidRPr="00DD46CD">
              <w:rPr>
                <w:rFonts w:cs="Arial"/>
                <w:sz w:val="18"/>
                <w:szCs w:val="18"/>
              </w:rPr>
              <w:t xml:space="preserve">406, </w:t>
            </w:r>
          </w:p>
          <w:p w14:paraId="5250BC4E" w14:textId="2B01CBB0" w:rsidR="00814B54" w:rsidRPr="00DD46CD" w:rsidRDefault="00814B54" w:rsidP="0087333F">
            <w:pPr>
              <w:spacing w:after="0"/>
              <w:rPr>
                <w:rFonts w:cs="Arial"/>
                <w:sz w:val="18"/>
                <w:szCs w:val="18"/>
                <w:lang w:val="bg-BG" w:eastAsia="bg-BG"/>
              </w:rPr>
            </w:pPr>
            <w:r w:rsidRPr="00DD46CD">
              <w:rPr>
                <w:rFonts w:cs="Arial"/>
                <w:sz w:val="18"/>
                <w:szCs w:val="18"/>
              </w:rPr>
              <w:t xml:space="preserve">301, 343 </w:t>
            </w:r>
          </w:p>
          <w:p w14:paraId="10386119" w14:textId="77777777" w:rsidR="003A32F4" w:rsidRDefault="00D56175" w:rsidP="005F76BA">
            <w:pPr>
              <w:keepNext/>
              <w:spacing w:before="100" w:beforeAutospacing="1" w:after="100" w:afterAutospacing="1"/>
              <w:jc w:val="both"/>
              <w:rPr>
                <w:rFonts w:cs="Arial"/>
                <w:noProof/>
                <w:sz w:val="18"/>
                <w:szCs w:val="18"/>
                <w:lang w:val="bg-BG"/>
              </w:rPr>
            </w:pPr>
            <w:r>
              <w:rPr>
                <w:rFonts w:cs="Arial"/>
                <w:noProof/>
                <w:sz w:val="18"/>
                <w:szCs w:val="18"/>
                <w:lang w:val="bg-BG"/>
              </w:rPr>
              <w:t>343, 433</w:t>
            </w:r>
          </w:p>
          <w:p w14:paraId="384802D0" w14:textId="77777777" w:rsidR="00D56175" w:rsidRDefault="00D56175" w:rsidP="005F76BA">
            <w:pPr>
              <w:keepNext/>
              <w:spacing w:before="100" w:beforeAutospacing="1" w:after="100" w:afterAutospacing="1"/>
              <w:jc w:val="both"/>
              <w:rPr>
                <w:rFonts w:cs="Arial"/>
                <w:noProof/>
                <w:sz w:val="18"/>
                <w:szCs w:val="18"/>
                <w:lang w:val="bg-BG"/>
              </w:rPr>
            </w:pPr>
            <w:r>
              <w:rPr>
                <w:rFonts w:cs="Arial"/>
                <w:noProof/>
                <w:sz w:val="18"/>
                <w:szCs w:val="18"/>
                <w:lang w:val="bg-BG"/>
              </w:rPr>
              <w:t>343, 433</w:t>
            </w:r>
          </w:p>
          <w:p w14:paraId="3E9EC1FA" w14:textId="77777777" w:rsidR="00D56175" w:rsidRDefault="00D56175" w:rsidP="005F76BA">
            <w:pPr>
              <w:keepNext/>
              <w:spacing w:before="100" w:beforeAutospacing="1" w:after="100" w:afterAutospacing="1"/>
              <w:jc w:val="both"/>
              <w:rPr>
                <w:rFonts w:cs="Arial"/>
                <w:noProof/>
                <w:sz w:val="18"/>
                <w:szCs w:val="18"/>
                <w:lang w:val="bg-BG"/>
              </w:rPr>
            </w:pPr>
            <w:r>
              <w:rPr>
                <w:rFonts w:cs="Arial"/>
                <w:noProof/>
                <w:sz w:val="18"/>
                <w:szCs w:val="18"/>
                <w:lang w:val="bg-BG"/>
              </w:rPr>
              <w:t>343, 433</w:t>
            </w:r>
          </w:p>
          <w:p w14:paraId="23D9E495" w14:textId="77777777" w:rsidR="00D56175" w:rsidRDefault="00D56175" w:rsidP="005F76BA">
            <w:pPr>
              <w:keepNext/>
              <w:spacing w:before="100" w:beforeAutospacing="1" w:after="100" w:afterAutospacing="1"/>
              <w:jc w:val="both"/>
              <w:rPr>
                <w:rFonts w:cs="Arial"/>
                <w:noProof/>
                <w:sz w:val="18"/>
                <w:szCs w:val="18"/>
                <w:lang w:val="bg-BG"/>
              </w:rPr>
            </w:pPr>
            <w:r>
              <w:rPr>
                <w:rFonts w:cs="Arial"/>
                <w:noProof/>
                <w:sz w:val="18"/>
                <w:szCs w:val="18"/>
                <w:lang w:val="bg-BG"/>
              </w:rPr>
              <w:t>343, 433</w:t>
            </w:r>
          </w:p>
          <w:p w14:paraId="7E54DD97" w14:textId="32B6AD58" w:rsidR="00D56175" w:rsidRPr="00A978A6" w:rsidRDefault="00D56175" w:rsidP="005F76BA">
            <w:pPr>
              <w:keepNext/>
              <w:spacing w:before="100" w:beforeAutospacing="1" w:after="100" w:afterAutospacing="1"/>
              <w:jc w:val="both"/>
              <w:rPr>
                <w:rFonts w:cs="Arial"/>
                <w:noProof/>
                <w:sz w:val="18"/>
                <w:szCs w:val="18"/>
                <w:lang w:val="bg-BG"/>
              </w:rPr>
            </w:pPr>
            <w:r>
              <w:rPr>
                <w:rFonts w:cs="Arial"/>
                <w:noProof/>
                <w:sz w:val="18"/>
                <w:szCs w:val="18"/>
                <w:lang w:val="bg-BG"/>
              </w:rPr>
              <w:t>343</w:t>
            </w:r>
          </w:p>
        </w:tc>
      </w:tr>
      <w:tr w:rsidR="005F76BA" w:rsidRPr="00831B19" w14:paraId="4A618849" w14:textId="77777777" w:rsidTr="00FD287F">
        <w:tc>
          <w:tcPr>
            <w:tcW w:w="3136" w:type="dxa"/>
            <w:shd w:val="clear" w:color="auto" w:fill="auto"/>
          </w:tcPr>
          <w:p w14:paraId="7A5DE274"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PARTNER</w:t>
            </w:r>
          </w:p>
        </w:tc>
        <w:tc>
          <w:tcPr>
            <w:tcW w:w="720" w:type="dxa"/>
            <w:shd w:val="clear" w:color="auto" w:fill="auto"/>
          </w:tcPr>
          <w:p w14:paraId="7EC5766C"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shd w:val="clear" w:color="auto" w:fill="auto"/>
          </w:tcPr>
          <w:p w14:paraId="785CF7DB" w14:textId="77777777" w:rsidR="005F76BA" w:rsidRPr="00FE3C19" w:rsidRDefault="005F76BA" w:rsidP="005F76BA">
            <w:pPr>
              <w:keepNext/>
              <w:spacing w:before="100" w:beforeAutospacing="1" w:after="100" w:afterAutospacing="1"/>
              <w:jc w:val="both"/>
              <w:rPr>
                <w:rFonts w:cs="Arial"/>
                <w:noProof/>
                <w:sz w:val="18"/>
                <w:szCs w:val="18"/>
                <w:lang w:val="en-US"/>
              </w:rPr>
            </w:pPr>
            <w:r w:rsidRPr="00FE3C19">
              <w:rPr>
                <w:rFonts w:cs="Arial"/>
                <w:noProof/>
                <w:sz w:val="18"/>
                <w:szCs w:val="18"/>
                <w:lang w:val="bg-BG"/>
              </w:rPr>
              <w:t>Идентификатор на партньора</w:t>
            </w:r>
          </w:p>
        </w:tc>
        <w:tc>
          <w:tcPr>
            <w:tcW w:w="900" w:type="dxa"/>
            <w:shd w:val="clear" w:color="auto" w:fill="auto"/>
          </w:tcPr>
          <w:p w14:paraId="219D78AF"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3039</w:t>
            </w:r>
          </w:p>
        </w:tc>
        <w:tc>
          <w:tcPr>
            <w:tcW w:w="3938" w:type="dxa"/>
            <w:shd w:val="clear" w:color="auto" w:fill="auto"/>
          </w:tcPr>
          <w:p w14:paraId="312B893F" w14:textId="014B3606" w:rsidR="005F76BA" w:rsidRPr="00FE3C19" w:rsidRDefault="005F76BA" w:rsidP="00C21E13">
            <w:pPr>
              <w:keepNext/>
              <w:spacing w:before="100" w:beforeAutospacing="1" w:after="100" w:afterAutospacing="1"/>
              <w:jc w:val="both"/>
              <w:rPr>
                <w:rFonts w:cs="Arial"/>
                <w:noProof/>
                <w:sz w:val="18"/>
                <w:szCs w:val="18"/>
                <w:lang w:val="bg-BG"/>
              </w:rPr>
            </w:pPr>
            <w:r w:rsidRPr="00FE3C19">
              <w:rPr>
                <w:rFonts w:cs="Arial"/>
                <w:noProof/>
                <w:sz w:val="18"/>
                <w:szCs w:val="18"/>
                <w:lang w:val="bg-BG"/>
              </w:rPr>
              <w:t xml:space="preserve">Идентификатор на </w:t>
            </w:r>
            <w:r w:rsidR="00C21E13">
              <w:rPr>
                <w:rFonts w:cs="Arial"/>
                <w:noProof/>
                <w:sz w:val="18"/>
                <w:szCs w:val="18"/>
                <w:lang w:val="bg-BG"/>
              </w:rPr>
              <w:t>клиента</w:t>
            </w:r>
            <w:r w:rsidRPr="00FE3C19">
              <w:rPr>
                <w:rFonts w:cs="Arial"/>
                <w:noProof/>
                <w:sz w:val="18"/>
                <w:szCs w:val="18"/>
                <w:lang w:val="bg-BG"/>
              </w:rPr>
              <w:t>/</w:t>
            </w:r>
            <w:r w:rsidRPr="002D1222">
              <w:rPr>
                <w:rFonts w:cs="Arial"/>
                <w:noProof/>
                <w:sz w:val="18"/>
                <w:szCs w:val="18"/>
                <w:lang w:val="sk-SK"/>
              </w:rPr>
              <w:t>EIC</w:t>
            </w:r>
            <w:r w:rsidRPr="00FE3C19">
              <w:rPr>
                <w:rFonts w:cs="Arial"/>
                <w:noProof/>
                <w:sz w:val="18"/>
                <w:szCs w:val="18"/>
                <w:lang w:val="bg-BG"/>
              </w:rPr>
              <w:t xml:space="preserve"> на търговския участник</w:t>
            </w:r>
          </w:p>
        </w:tc>
        <w:tc>
          <w:tcPr>
            <w:tcW w:w="1559" w:type="dxa"/>
            <w:shd w:val="clear" w:color="auto" w:fill="auto"/>
          </w:tcPr>
          <w:p w14:paraId="6E3D0E26" w14:textId="76F9DB0E" w:rsidR="00A43CA8" w:rsidRDefault="00A43CA8" w:rsidP="00A43CA8">
            <w:pPr>
              <w:spacing w:after="0"/>
              <w:jc w:val="both"/>
              <w:rPr>
                <w:rFonts w:cs="Arial"/>
                <w:sz w:val="20"/>
                <w:szCs w:val="20"/>
                <w:lang w:val="bg-BG" w:eastAsia="bg-BG"/>
              </w:rPr>
            </w:pPr>
            <w:r w:rsidRPr="00DD46CD">
              <w:rPr>
                <w:rFonts w:cs="Arial"/>
                <w:sz w:val="18"/>
                <w:szCs w:val="18"/>
              </w:rPr>
              <w:t xml:space="preserve">301, 343, </w:t>
            </w:r>
            <w:r w:rsidR="005D1E7B">
              <w:rPr>
                <w:rFonts w:cs="Arial"/>
                <w:sz w:val="18"/>
                <w:szCs w:val="18"/>
                <w:lang w:val="bg-BG"/>
              </w:rPr>
              <w:t xml:space="preserve">433, </w:t>
            </w:r>
            <w:r w:rsidRPr="00DD46CD">
              <w:rPr>
                <w:rFonts w:cs="Arial"/>
                <w:sz w:val="18"/>
                <w:szCs w:val="18"/>
              </w:rPr>
              <w:t>406</w:t>
            </w:r>
          </w:p>
          <w:p w14:paraId="3754C6F5" w14:textId="77777777" w:rsidR="005F76BA" w:rsidRPr="00A978A6" w:rsidRDefault="005F76BA" w:rsidP="005F76BA">
            <w:pPr>
              <w:keepNext/>
              <w:spacing w:before="100" w:beforeAutospacing="1" w:after="100" w:afterAutospacing="1"/>
              <w:jc w:val="both"/>
              <w:rPr>
                <w:rFonts w:cs="Arial"/>
                <w:noProof/>
                <w:sz w:val="18"/>
                <w:szCs w:val="18"/>
                <w:lang w:val="bg-BG"/>
              </w:rPr>
            </w:pPr>
          </w:p>
        </w:tc>
      </w:tr>
      <w:tr w:rsidR="005F76BA" w:rsidRPr="00831B19" w14:paraId="7FCB596F" w14:textId="77777777" w:rsidTr="00FD287F">
        <w:tc>
          <w:tcPr>
            <w:tcW w:w="3136" w:type="dxa"/>
            <w:shd w:val="clear" w:color="auto" w:fill="auto"/>
          </w:tcPr>
          <w:p w14:paraId="1AB625D9"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CODELISTAGENCY</w:t>
            </w:r>
          </w:p>
        </w:tc>
        <w:tc>
          <w:tcPr>
            <w:tcW w:w="720" w:type="dxa"/>
            <w:shd w:val="clear" w:color="auto" w:fill="auto"/>
          </w:tcPr>
          <w:p w14:paraId="58D6BAB1"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shd w:val="clear" w:color="auto" w:fill="auto"/>
          </w:tcPr>
          <w:p w14:paraId="40C4EF5E"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shd w:val="clear" w:color="auto" w:fill="auto"/>
          </w:tcPr>
          <w:p w14:paraId="5E1FC589"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shd w:val="clear" w:color="auto" w:fill="auto"/>
          </w:tcPr>
          <w:p w14:paraId="03E9F130" w14:textId="0EB2A3D1" w:rsidR="005F76BA" w:rsidRPr="00F82705" w:rsidRDefault="005F76BA" w:rsidP="005F76BA">
            <w:pPr>
              <w:spacing w:before="100" w:beforeAutospacing="1" w:after="100" w:afterAutospacing="1"/>
              <w:jc w:val="both"/>
              <w:rPr>
                <w:rFonts w:cs="Arial"/>
                <w:noProof/>
                <w:sz w:val="18"/>
                <w:szCs w:val="18"/>
                <w:lang w:val="bg-BG"/>
              </w:rPr>
            </w:pPr>
            <w:r w:rsidRPr="00FE3C19">
              <w:rPr>
                <w:rFonts w:cs="Arial"/>
                <w:b/>
                <w:noProof/>
                <w:sz w:val="18"/>
                <w:szCs w:val="18"/>
                <w:lang w:val="en-US"/>
              </w:rPr>
              <w:t>BGE/305</w:t>
            </w:r>
            <w:r w:rsidR="00F82705">
              <w:rPr>
                <w:rFonts w:cs="Arial"/>
                <w:b/>
                <w:noProof/>
                <w:sz w:val="18"/>
                <w:szCs w:val="18"/>
                <w:lang w:val="bg-BG"/>
              </w:rPr>
              <w:t>/89</w:t>
            </w:r>
          </w:p>
        </w:tc>
        <w:tc>
          <w:tcPr>
            <w:tcW w:w="1559" w:type="dxa"/>
            <w:shd w:val="clear" w:color="auto" w:fill="auto"/>
          </w:tcPr>
          <w:p w14:paraId="40D67ECD" w14:textId="490A0579" w:rsidR="005F76BA" w:rsidRPr="00A978A6"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sk-SK"/>
              </w:rPr>
              <w:t xml:space="preserve">343, </w:t>
            </w:r>
            <w:r w:rsidR="005D1E7B">
              <w:rPr>
                <w:rFonts w:cs="Arial"/>
                <w:noProof/>
                <w:sz w:val="18"/>
                <w:szCs w:val="18"/>
                <w:lang w:val="bg-BG"/>
              </w:rPr>
              <w:t xml:space="preserve">433, </w:t>
            </w:r>
            <w:r w:rsidR="003A32F4">
              <w:rPr>
                <w:rFonts w:cs="Arial"/>
                <w:noProof/>
                <w:sz w:val="18"/>
                <w:szCs w:val="18"/>
                <w:lang w:val="bg-BG"/>
              </w:rPr>
              <w:t>406</w:t>
            </w:r>
          </w:p>
        </w:tc>
      </w:tr>
      <w:tr w:rsidR="005F76BA" w:rsidRPr="00831B19" w14:paraId="3173974E" w14:textId="77777777" w:rsidTr="00FD287F">
        <w:tc>
          <w:tcPr>
            <w:tcW w:w="3136" w:type="dxa"/>
            <w:shd w:val="clear" w:color="auto" w:fill="auto"/>
          </w:tcPr>
          <w:p w14:paraId="3732E4CC"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PARTNERNAME1</w:t>
            </w:r>
          </w:p>
        </w:tc>
        <w:tc>
          <w:tcPr>
            <w:tcW w:w="720" w:type="dxa"/>
            <w:shd w:val="clear" w:color="auto" w:fill="auto"/>
          </w:tcPr>
          <w:p w14:paraId="3680281F"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70</w:t>
            </w:r>
          </w:p>
        </w:tc>
        <w:tc>
          <w:tcPr>
            <w:tcW w:w="3780" w:type="dxa"/>
            <w:shd w:val="clear" w:color="auto" w:fill="auto"/>
          </w:tcPr>
          <w:p w14:paraId="6D900813"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Име на партньор 1</w:t>
            </w:r>
          </w:p>
        </w:tc>
        <w:tc>
          <w:tcPr>
            <w:tcW w:w="900" w:type="dxa"/>
            <w:shd w:val="clear" w:color="auto" w:fill="auto"/>
          </w:tcPr>
          <w:p w14:paraId="4992A070"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3036</w:t>
            </w:r>
          </w:p>
        </w:tc>
        <w:tc>
          <w:tcPr>
            <w:tcW w:w="3938" w:type="dxa"/>
            <w:shd w:val="clear" w:color="auto" w:fill="auto"/>
          </w:tcPr>
          <w:p w14:paraId="1921B2F2" w14:textId="77777777" w:rsidR="00A43CA8" w:rsidRDefault="005F76BA" w:rsidP="005F76BA">
            <w:pPr>
              <w:keepNext/>
              <w:spacing w:before="100" w:beforeAutospacing="1" w:after="100" w:afterAutospacing="1"/>
              <w:jc w:val="both"/>
              <w:rPr>
                <w:rFonts w:cs="Arial"/>
                <w:bCs/>
                <w:i/>
                <w:noProof/>
                <w:sz w:val="18"/>
                <w:szCs w:val="18"/>
                <w:lang w:val="sk-SK"/>
              </w:rPr>
            </w:pPr>
            <w:r w:rsidRPr="00FE3C19">
              <w:rPr>
                <w:rFonts w:cs="Arial"/>
                <w:bCs/>
                <w:i/>
                <w:noProof/>
                <w:sz w:val="18"/>
                <w:szCs w:val="18"/>
                <w:lang w:val="sk-SK"/>
              </w:rPr>
              <w:t>Име1 на организацията или Фамилно име</w:t>
            </w:r>
          </w:p>
          <w:p w14:paraId="3CDAA19D" w14:textId="77777777" w:rsidR="00A43CA8" w:rsidRPr="00A978A6" w:rsidRDefault="00A43CA8" w:rsidP="005F76BA">
            <w:pPr>
              <w:keepNext/>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IT</w:t>
            </w:r>
            <w:r>
              <w:rPr>
                <w:rFonts w:cs="Arial"/>
                <w:bCs/>
                <w:i/>
                <w:noProof/>
                <w:sz w:val="18"/>
                <w:szCs w:val="18"/>
                <w:lang w:val="bg-BG"/>
              </w:rPr>
              <w:t>:</w:t>
            </w:r>
          </w:p>
          <w:p w14:paraId="2A76EA9D" w14:textId="77777777" w:rsidR="00A43CA8" w:rsidRPr="00A978A6" w:rsidRDefault="00A43CA8" w:rsidP="005F76BA">
            <w:pPr>
              <w:keepNext/>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IV</w:t>
            </w:r>
            <w:r>
              <w:rPr>
                <w:rFonts w:cs="Arial"/>
                <w:bCs/>
                <w:i/>
                <w:noProof/>
                <w:sz w:val="18"/>
                <w:szCs w:val="18"/>
                <w:lang w:val="bg-BG"/>
              </w:rPr>
              <w:t>:</w:t>
            </w:r>
          </w:p>
        </w:tc>
        <w:tc>
          <w:tcPr>
            <w:tcW w:w="1559" w:type="dxa"/>
            <w:shd w:val="clear" w:color="auto" w:fill="auto"/>
          </w:tcPr>
          <w:p w14:paraId="080CA1FC" w14:textId="77777777" w:rsidR="005D1E7B" w:rsidRDefault="005D1E7B" w:rsidP="005F76BA">
            <w:pPr>
              <w:spacing w:before="100" w:beforeAutospacing="1" w:after="100" w:afterAutospacing="1"/>
              <w:jc w:val="both"/>
              <w:rPr>
                <w:rFonts w:cs="Arial"/>
                <w:noProof/>
                <w:sz w:val="18"/>
                <w:szCs w:val="18"/>
                <w:lang w:val="sk-SK"/>
              </w:rPr>
            </w:pPr>
          </w:p>
          <w:p w14:paraId="59A97272" w14:textId="059AFAB1" w:rsidR="005D1E7B" w:rsidRDefault="005F76BA" w:rsidP="00A978A6">
            <w:pPr>
              <w:spacing w:after="0"/>
              <w:jc w:val="both"/>
              <w:rPr>
                <w:rFonts w:cs="Arial"/>
                <w:noProof/>
                <w:sz w:val="18"/>
                <w:szCs w:val="18"/>
                <w:lang w:val="bg-BG"/>
              </w:rPr>
            </w:pPr>
            <w:r w:rsidRPr="00FE3C19">
              <w:rPr>
                <w:rFonts w:cs="Arial"/>
                <w:noProof/>
                <w:sz w:val="18"/>
                <w:szCs w:val="18"/>
                <w:lang w:val="sk-SK"/>
              </w:rPr>
              <w:t xml:space="preserve">343, </w:t>
            </w:r>
            <w:r w:rsidR="005D1E7B">
              <w:rPr>
                <w:rFonts w:cs="Arial"/>
                <w:noProof/>
                <w:sz w:val="18"/>
                <w:szCs w:val="18"/>
                <w:lang w:val="bg-BG"/>
              </w:rPr>
              <w:t xml:space="preserve">433, </w:t>
            </w:r>
            <w:r w:rsidR="003A32F4">
              <w:rPr>
                <w:rFonts w:cs="Arial"/>
                <w:noProof/>
                <w:sz w:val="18"/>
                <w:szCs w:val="18"/>
                <w:lang w:val="bg-BG"/>
              </w:rPr>
              <w:t>406</w:t>
            </w:r>
          </w:p>
          <w:p w14:paraId="76C6E033" w14:textId="77777777" w:rsidR="005D1E7B" w:rsidRDefault="005D1E7B" w:rsidP="00A978A6">
            <w:pPr>
              <w:spacing w:after="0"/>
              <w:jc w:val="both"/>
              <w:rPr>
                <w:rFonts w:cs="Arial"/>
                <w:noProof/>
                <w:sz w:val="18"/>
                <w:szCs w:val="18"/>
                <w:lang w:val="bg-BG"/>
              </w:rPr>
            </w:pPr>
          </w:p>
          <w:p w14:paraId="1823D373" w14:textId="7F45443B" w:rsidR="00A43CA8" w:rsidRPr="00DD46CD" w:rsidRDefault="00A43CA8" w:rsidP="00A978A6">
            <w:pPr>
              <w:spacing w:after="0"/>
              <w:jc w:val="both"/>
              <w:rPr>
                <w:rFonts w:cs="Arial"/>
                <w:sz w:val="18"/>
                <w:szCs w:val="18"/>
                <w:lang w:val="bg-BG" w:eastAsia="bg-BG"/>
              </w:rPr>
            </w:pPr>
            <w:r w:rsidRPr="00DD46CD">
              <w:rPr>
                <w:rFonts w:cs="Arial"/>
                <w:sz w:val="18"/>
                <w:szCs w:val="18"/>
              </w:rPr>
              <w:t>301,</w:t>
            </w:r>
            <w:r w:rsidRPr="00DD46CD">
              <w:rPr>
                <w:rFonts w:cs="Arial"/>
                <w:sz w:val="18"/>
                <w:szCs w:val="18"/>
                <w:lang w:val="bg-BG"/>
              </w:rPr>
              <w:t xml:space="preserve"> </w:t>
            </w:r>
            <w:r w:rsidRPr="00DD46CD">
              <w:rPr>
                <w:rFonts w:cs="Arial"/>
                <w:sz w:val="18"/>
                <w:szCs w:val="18"/>
              </w:rPr>
              <w:t>343,</w:t>
            </w:r>
            <w:r w:rsidRPr="00DD46CD">
              <w:rPr>
                <w:rFonts w:cs="Arial"/>
                <w:sz w:val="18"/>
                <w:szCs w:val="18"/>
                <w:lang w:val="bg-BG"/>
              </w:rPr>
              <w:t xml:space="preserve"> </w:t>
            </w:r>
            <w:r w:rsidR="00763062">
              <w:rPr>
                <w:rFonts w:cs="Arial"/>
                <w:sz w:val="18"/>
                <w:szCs w:val="18"/>
                <w:lang w:val="bg-BG"/>
              </w:rPr>
              <w:t xml:space="preserve">433, </w:t>
            </w:r>
            <w:r w:rsidRPr="00DD46CD">
              <w:rPr>
                <w:rFonts w:cs="Arial"/>
                <w:sz w:val="18"/>
                <w:szCs w:val="18"/>
              </w:rPr>
              <w:t>406</w:t>
            </w:r>
          </w:p>
        </w:tc>
      </w:tr>
      <w:tr w:rsidR="005F76BA" w:rsidRPr="00831B19" w14:paraId="382504AA" w14:textId="77777777" w:rsidTr="00FD287F">
        <w:tc>
          <w:tcPr>
            <w:tcW w:w="3136" w:type="dxa"/>
            <w:shd w:val="clear" w:color="auto" w:fill="auto"/>
          </w:tcPr>
          <w:p w14:paraId="3A804B7A"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PARTNERNAME2</w:t>
            </w:r>
          </w:p>
        </w:tc>
        <w:tc>
          <w:tcPr>
            <w:tcW w:w="720" w:type="dxa"/>
            <w:shd w:val="clear" w:color="auto" w:fill="auto"/>
          </w:tcPr>
          <w:p w14:paraId="66DC4D60"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70</w:t>
            </w:r>
          </w:p>
        </w:tc>
        <w:tc>
          <w:tcPr>
            <w:tcW w:w="3780" w:type="dxa"/>
            <w:shd w:val="clear" w:color="auto" w:fill="auto"/>
          </w:tcPr>
          <w:p w14:paraId="2C9155B6"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 xml:space="preserve">Име на партньор </w:t>
            </w:r>
            <w:r w:rsidRPr="00FE3C19">
              <w:rPr>
                <w:rFonts w:cs="Arial"/>
                <w:noProof/>
                <w:sz w:val="18"/>
                <w:szCs w:val="18"/>
                <w:lang w:val="sk-SK"/>
              </w:rPr>
              <w:t>2</w:t>
            </w:r>
          </w:p>
        </w:tc>
        <w:tc>
          <w:tcPr>
            <w:tcW w:w="900" w:type="dxa"/>
            <w:shd w:val="clear" w:color="auto" w:fill="auto"/>
          </w:tcPr>
          <w:p w14:paraId="5E91E7EE"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3036</w:t>
            </w:r>
          </w:p>
        </w:tc>
        <w:tc>
          <w:tcPr>
            <w:tcW w:w="3938" w:type="dxa"/>
            <w:shd w:val="clear" w:color="auto" w:fill="auto"/>
          </w:tcPr>
          <w:p w14:paraId="1E7B73DF" w14:textId="77777777" w:rsidR="005F76BA" w:rsidRPr="00FE3C19" w:rsidRDefault="005F76BA" w:rsidP="005F76BA">
            <w:pPr>
              <w:keepNext/>
              <w:spacing w:before="100" w:beforeAutospacing="1" w:after="100" w:afterAutospacing="1"/>
              <w:jc w:val="both"/>
              <w:rPr>
                <w:rFonts w:cs="Arial"/>
                <w:bCs/>
                <w:i/>
                <w:noProof/>
                <w:sz w:val="18"/>
                <w:szCs w:val="18"/>
                <w:lang w:val="bg-BG"/>
              </w:rPr>
            </w:pPr>
            <w:r w:rsidRPr="00FE3C19">
              <w:rPr>
                <w:rFonts w:cs="Arial"/>
                <w:bCs/>
                <w:i/>
                <w:noProof/>
                <w:sz w:val="18"/>
                <w:szCs w:val="18"/>
                <w:lang w:val="sk-SK"/>
              </w:rPr>
              <w:t xml:space="preserve">Име2 на организацията или </w:t>
            </w:r>
            <w:r w:rsidRPr="00FE3C19">
              <w:rPr>
                <w:rFonts w:cs="Arial"/>
                <w:bCs/>
                <w:i/>
                <w:noProof/>
                <w:sz w:val="18"/>
                <w:szCs w:val="18"/>
                <w:lang w:val="bg-BG"/>
              </w:rPr>
              <w:t>Собствено</w:t>
            </w:r>
            <w:r w:rsidRPr="00FE3C19">
              <w:rPr>
                <w:rFonts w:cs="Arial"/>
                <w:bCs/>
                <w:i/>
                <w:noProof/>
                <w:sz w:val="18"/>
                <w:szCs w:val="18"/>
                <w:lang w:val="sk-SK"/>
              </w:rPr>
              <w:t xml:space="preserve"> име</w:t>
            </w:r>
          </w:p>
        </w:tc>
        <w:tc>
          <w:tcPr>
            <w:tcW w:w="1559" w:type="dxa"/>
            <w:shd w:val="clear" w:color="auto" w:fill="auto"/>
          </w:tcPr>
          <w:p w14:paraId="011906C3" w14:textId="77777777" w:rsidR="005F76BA" w:rsidRPr="00A978A6" w:rsidRDefault="005F76BA" w:rsidP="005F76BA">
            <w:pPr>
              <w:spacing w:before="100" w:beforeAutospacing="1" w:after="100" w:afterAutospacing="1"/>
              <w:jc w:val="both"/>
              <w:rPr>
                <w:rFonts w:cs="Arial"/>
                <w:sz w:val="18"/>
                <w:szCs w:val="18"/>
                <w:lang w:val="bg-BG"/>
              </w:rPr>
            </w:pPr>
          </w:p>
        </w:tc>
      </w:tr>
      <w:tr w:rsidR="005F76BA" w:rsidRPr="00831B19" w14:paraId="18A6F255" w14:textId="77777777" w:rsidTr="00FD287F">
        <w:tc>
          <w:tcPr>
            <w:tcW w:w="3136" w:type="dxa"/>
            <w:shd w:val="clear" w:color="auto" w:fill="auto"/>
          </w:tcPr>
          <w:p w14:paraId="7F30AC78"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PARTNERNAME3</w:t>
            </w:r>
          </w:p>
        </w:tc>
        <w:tc>
          <w:tcPr>
            <w:tcW w:w="720" w:type="dxa"/>
            <w:shd w:val="clear" w:color="auto" w:fill="auto"/>
          </w:tcPr>
          <w:p w14:paraId="0955848A"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70</w:t>
            </w:r>
          </w:p>
        </w:tc>
        <w:tc>
          <w:tcPr>
            <w:tcW w:w="3780" w:type="dxa"/>
            <w:shd w:val="clear" w:color="auto" w:fill="auto"/>
          </w:tcPr>
          <w:p w14:paraId="30CA48DF" w14:textId="77777777" w:rsidR="005F76BA" w:rsidRPr="00FE3C19" w:rsidRDefault="005F76BA" w:rsidP="005F76BA">
            <w:pPr>
              <w:keepNext/>
              <w:spacing w:before="100" w:beforeAutospacing="1" w:after="100" w:afterAutospacing="1"/>
              <w:jc w:val="both"/>
              <w:rPr>
                <w:rFonts w:cs="Arial"/>
                <w:noProof/>
                <w:sz w:val="18"/>
                <w:szCs w:val="18"/>
                <w:lang w:val="en-US"/>
              </w:rPr>
            </w:pPr>
            <w:r w:rsidRPr="00FE3C19">
              <w:rPr>
                <w:rFonts w:cs="Arial"/>
                <w:noProof/>
                <w:sz w:val="18"/>
                <w:szCs w:val="18"/>
                <w:lang w:val="bg-BG"/>
              </w:rPr>
              <w:t xml:space="preserve">Име на партньор </w:t>
            </w:r>
            <w:r w:rsidRPr="00FE3C19">
              <w:rPr>
                <w:rFonts w:cs="Arial"/>
                <w:noProof/>
                <w:sz w:val="18"/>
                <w:szCs w:val="18"/>
                <w:lang w:val="en-US"/>
              </w:rPr>
              <w:t>3</w:t>
            </w:r>
          </w:p>
        </w:tc>
        <w:tc>
          <w:tcPr>
            <w:tcW w:w="900" w:type="dxa"/>
            <w:shd w:val="clear" w:color="auto" w:fill="auto"/>
          </w:tcPr>
          <w:p w14:paraId="5B5A6954"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3036</w:t>
            </w:r>
          </w:p>
        </w:tc>
        <w:tc>
          <w:tcPr>
            <w:tcW w:w="3938" w:type="dxa"/>
            <w:shd w:val="clear" w:color="auto" w:fill="auto"/>
          </w:tcPr>
          <w:p w14:paraId="36879EF2" w14:textId="77777777" w:rsidR="005F76BA" w:rsidRPr="00FE3C19" w:rsidRDefault="005F76BA" w:rsidP="005F76BA">
            <w:pPr>
              <w:keepNext/>
              <w:spacing w:before="100" w:beforeAutospacing="1" w:after="100" w:afterAutospacing="1"/>
              <w:jc w:val="both"/>
              <w:rPr>
                <w:rFonts w:cs="Arial"/>
                <w:bCs/>
                <w:noProof/>
                <w:sz w:val="18"/>
                <w:szCs w:val="18"/>
                <w:lang w:val="sk-SK"/>
              </w:rPr>
            </w:pPr>
            <w:r w:rsidRPr="00FE3C19">
              <w:rPr>
                <w:rFonts w:cs="Arial"/>
                <w:bCs/>
                <w:i/>
                <w:noProof/>
                <w:sz w:val="18"/>
                <w:szCs w:val="18"/>
                <w:lang w:val="sk-SK"/>
              </w:rPr>
              <w:t>Име</w:t>
            </w:r>
            <w:r w:rsidRPr="00FE3C19">
              <w:rPr>
                <w:rFonts w:cs="Arial"/>
                <w:bCs/>
                <w:i/>
                <w:noProof/>
                <w:sz w:val="18"/>
                <w:szCs w:val="18"/>
                <w:lang w:val="bg-BG"/>
              </w:rPr>
              <w:t>3</w:t>
            </w:r>
            <w:r w:rsidRPr="00FE3C19">
              <w:rPr>
                <w:rFonts w:cs="Arial"/>
                <w:bCs/>
                <w:i/>
                <w:noProof/>
                <w:sz w:val="18"/>
                <w:szCs w:val="18"/>
                <w:lang w:val="sk-SK"/>
              </w:rPr>
              <w:t xml:space="preserve"> на организацията или </w:t>
            </w:r>
            <w:r w:rsidRPr="00FE3C19">
              <w:rPr>
                <w:rFonts w:cs="Arial"/>
                <w:bCs/>
                <w:i/>
                <w:noProof/>
                <w:sz w:val="18"/>
                <w:szCs w:val="18"/>
                <w:lang w:val="bg-BG"/>
              </w:rPr>
              <w:t>Бащино</w:t>
            </w:r>
            <w:r w:rsidRPr="00FE3C19">
              <w:rPr>
                <w:rFonts w:cs="Arial"/>
                <w:bCs/>
                <w:i/>
                <w:noProof/>
                <w:sz w:val="18"/>
                <w:szCs w:val="18"/>
                <w:lang w:val="sk-SK"/>
              </w:rPr>
              <w:t xml:space="preserve"> име</w:t>
            </w:r>
          </w:p>
        </w:tc>
        <w:tc>
          <w:tcPr>
            <w:tcW w:w="1559" w:type="dxa"/>
            <w:shd w:val="clear" w:color="auto" w:fill="auto"/>
          </w:tcPr>
          <w:p w14:paraId="0BE9852E" w14:textId="77777777" w:rsidR="005F76BA" w:rsidRPr="00A978A6" w:rsidRDefault="005F76BA" w:rsidP="005F76BA">
            <w:pPr>
              <w:spacing w:before="100" w:beforeAutospacing="1" w:after="100" w:afterAutospacing="1"/>
              <w:jc w:val="both"/>
              <w:rPr>
                <w:rFonts w:cs="Arial"/>
                <w:sz w:val="18"/>
                <w:szCs w:val="18"/>
                <w:lang w:val="bg-BG"/>
              </w:rPr>
            </w:pPr>
          </w:p>
        </w:tc>
      </w:tr>
      <w:tr w:rsidR="005F76BA" w:rsidRPr="00831B19" w14:paraId="6F0F8709" w14:textId="77777777" w:rsidTr="00FD287F">
        <w:tc>
          <w:tcPr>
            <w:tcW w:w="3136" w:type="dxa"/>
            <w:shd w:val="clear" w:color="auto" w:fill="auto"/>
          </w:tcPr>
          <w:p w14:paraId="57AB5855"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PARTNERNAME4</w:t>
            </w:r>
          </w:p>
        </w:tc>
        <w:tc>
          <w:tcPr>
            <w:tcW w:w="720" w:type="dxa"/>
            <w:shd w:val="clear" w:color="auto" w:fill="auto"/>
          </w:tcPr>
          <w:p w14:paraId="63688A38"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70</w:t>
            </w:r>
          </w:p>
        </w:tc>
        <w:tc>
          <w:tcPr>
            <w:tcW w:w="3780" w:type="dxa"/>
            <w:shd w:val="clear" w:color="auto" w:fill="auto"/>
          </w:tcPr>
          <w:p w14:paraId="3C8B8247" w14:textId="77777777" w:rsidR="005F76BA" w:rsidRPr="00FE3C19" w:rsidRDefault="005F76BA" w:rsidP="005F76BA">
            <w:pPr>
              <w:keepNext/>
              <w:spacing w:before="100" w:beforeAutospacing="1" w:after="100" w:afterAutospacing="1"/>
              <w:jc w:val="both"/>
              <w:rPr>
                <w:rFonts w:cs="Arial"/>
                <w:noProof/>
                <w:sz w:val="18"/>
                <w:szCs w:val="18"/>
                <w:lang w:val="en-US"/>
              </w:rPr>
            </w:pPr>
            <w:r w:rsidRPr="00FE3C19">
              <w:rPr>
                <w:rFonts w:cs="Arial"/>
                <w:noProof/>
                <w:sz w:val="18"/>
                <w:szCs w:val="18"/>
                <w:lang w:val="bg-BG"/>
              </w:rPr>
              <w:t xml:space="preserve">Име на партньор </w:t>
            </w:r>
            <w:r w:rsidRPr="00FE3C19">
              <w:rPr>
                <w:rFonts w:cs="Arial"/>
                <w:noProof/>
                <w:sz w:val="18"/>
                <w:szCs w:val="18"/>
                <w:lang w:val="en-US"/>
              </w:rPr>
              <w:t>4</w:t>
            </w:r>
          </w:p>
        </w:tc>
        <w:tc>
          <w:tcPr>
            <w:tcW w:w="900" w:type="dxa"/>
            <w:shd w:val="clear" w:color="auto" w:fill="auto"/>
          </w:tcPr>
          <w:p w14:paraId="4F11A1E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3036</w:t>
            </w:r>
          </w:p>
        </w:tc>
        <w:tc>
          <w:tcPr>
            <w:tcW w:w="3938" w:type="dxa"/>
            <w:shd w:val="clear" w:color="auto" w:fill="auto"/>
          </w:tcPr>
          <w:p w14:paraId="727CF906" w14:textId="77777777" w:rsidR="005F76BA" w:rsidRPr="00FE3C19" w:rsidRDefault="005F76BA" w:rsidP="005F76BA">
            <w:pPr>
              <w:keepNext/>
              <w:spacing w:before="100" w:beforeAutospacing="1" w:after="100" w:afterAutospacing="1"/>
              <w:jc w:val="both"/>
              <w:rPr>
                <w:rFonts w:cs="Arial"/>
                <w:bCs/>
                <w:noProof/>
                <w:sz w:val="18"/>
                <w:szCs w:val="18"/>
                <w:lang w:val="sk-SK"/>
              </w:rPr>
            </w:pPr>
            <w:r w:rsidRPr="00FE3C19">
              <w:rPr>
                <w:rFonts w:cs="Arial"/>
                <w:bCs/>
                <w:i/>
                <w:noProof/>
                <w:sz w:val="18"/>
                <w:szCs w:val="18"/>
                <w:lang w:val="sk-SK"/>
              </w:rPr>
              <w:t>Име</w:t>
            </w:r>
            <w:r w:rsidRPr="00FE3C19">
              <w:rPr>
                <w:rFonts w:cs="Arial"/>
                <w:bCs/>
                <w:i/>
                <w:noProof/>
                <w:sz w:val="18"/>
                <w:szCs w:val="18"/>
                <w:lang w:val="bg-BG"/>
              </w:rPr>
              <w:t>4</w:t>
            </w:r>
            <w:r w:rsidRPr="00FE3C19">
              <w:rPr>
                <w:rFonts w:cs="Arial"/>
                <w:bCs/>
                <w:i/>
                <w:noProof/>
                <w:sz w:val="18"/>
                <w:szCs w:val="18"/>
                <w:lang w:val="sk-SK"/>
              </w:rPr>
              <w:t xml:space="preserve"> на организацията </w:t>
            </w:r>
          </w:p>
        </w:tc>
        <w:tc>
          <w:tcPr>
            <w:tcW w:w="1559" w:type="dxa"/>
            <w:shd w:val="clear" w:color="auto" w:fill="auto"/>
          </w:tcPr>
          <w:p w14:paraId="3F6A60C7" w14:textId="77777777" w:rsidR="005F76BA" w:rsidRPr="00A978A6" w:rsidRDefault="005F76BA" w:rsidP="005F76BA">
            <w:pPr>
              <w:spacing w:before="100" w:beforeAutospacing="1" w:after="100" w:afterAutospacing="1"/>
              <w:jc w:val="both"/>
              <w:rPr>
                <w:rFonts w:cs="Arial"/>
                <w:sz w:val="18"/>
                <w:szCs w:val="18"/>
                <w:lang w:val="bg-BG"/>
              </w:rPr>
            </w:pPr>
          </w:p>
        </w:tc>
      </w:tr>
      <w:tr w:rsidR="005F76BA" w:rsidRPr="00831B19" w14:paraId="092BD2F2" w14:textId="77777777" w:rsidTr="00FD287F">
        <w:tc>
          <w:tcPr>
            <w:tcW w:w="3136" w:type="dxa"/>
            <w:shd w:val="clear" w:color="auto" w:fill="auto"/>
          </w:tcPr>
          <w:p w14:paraId="41BC4ED1"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STREET1</w:t>
            </w:r>
          </w:p>
        </w:tc>
        <w:tc>
          <w:tcPr>
            <w:tcW w:w="720" w:type="dxa"/>
            <w:shd w:val="clear" w:color="auto" w:fill="auto"/>
          </w:tcPr>
          <w:p w14:paraId="70288D27"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256</w:t>
            </w:r>
          </w:p>
        </w:tc>
        <w:tc>
          <w:tcPr>
            <w:tcW w:w="3780" w:type="dxa"/>
            <w:shd w:val="clear" w:color="auto" w:fill="auto"/>
          </w:tcPr>
          <w:p w14:paraId="5EBBFA3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Улица и пощенска</w:t>
            </w:r>
            <w:r w:rsidRPr="00FE3C19">
              <w:rPr>
                <w:rFonts w:cs="Arial"/>
                <w:noProof/>
                <w:sz w:val="18"/>
                <w:szCs w:val="18"/>
                <w:lang w:val="bg-BG"/>
              </w:rPr>
              <w:t xml:space="preserve"> </w:t>
            </w:r>
            <w:r w:rsidRPr="00FE3C19">
              <w:rPr>
                <w:rFonts w:cs="Arial"/>
                <w:noProof/>
                <w:sz w:val="18"/>
                <w:szCs w:val="18"/>
                <w:lang w:val="sk-SK"/>
              </w:rPr>
              <w:t>кутия номер 1</w:t>
            </w:r>
          </w:p>
        </w:tc>
        <w:tc>
          <w:tcPr>
            <w:tcW w:w="900" w:type="dxa"/>
            <w:shd w:val="clear" w:color="auto" w:fill="auto"/>
          </w:tcPr>
          <w:p w14:paraId="6C7B034B"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3042</w:t>
            </w:r>
          </w:p>
        </w:tc>
        <w:tc>
          <w:tcPr>
            <w:tcW w:w="3938" w:type="dxa"/>
            <w:shd w:val="clear" w:color="auto" w:fill="auto"/>
          </w:tcPr>
          <w:p w14:paraId="463A42FD" w14:textId="77777777" w:rsidR="005F76BA" w:rsidRDefault="005F76BA" w:rsidP="005F76BA">
            <w:pPr>
              <w:keepNext/>
              <w:spacing w:before="100" w:beforeAutospacing="1" w:after="100" w:afterAutospacing="1"/>
              <w:jc w:val="both"/>
              <w:rPr>
                <w:rFonts w:cs="Arial"/>
                <w:bCs/>
                <w:i/>
                <w:sz w:val="18"/>
                <w:szCs w:val="18"/>
                <w:lang w:val="bg-BG"/>
              </w:rPr>
            </w:pPr>
            <w:r w:rsidRPr="00FE3C19">
              <w:rPr>
                <w:rFonts w:cs="Arial"/>
                <w:bCs/>
                <w:i/>
                <w:sz w:val="18"/>
                <w:szCs w:val="18"/>
                <w:lang w:val="bg-BG"/>
              </w:rPr>
              <w:t>Улица</w:t>
            </w:r>
          </w:p>
          <w:p w14:paraId="4428CFBB" w14:textId="77777777" w:rsidR="00A43CA8" w:rsidRPr="006F1782" w:rsidRDefault="00A43CA8" w:rsidP="00A43CA8">
            <w:pPr>
              <w:keepNext/>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IT</w:t>
            </w:r>
            <w:r>
              <w:rPr>
                <w:rFonts w:cs="Arial"/>
                <w:bCs/>
                <w:i/>
                <w:noProof/>
                <w:sz w:val="18"/>
                <w:szCs w:val="18"/>
                <w:lang w:val="bg-BG"/>
              </w:rPr>
              <w:t>:</w:t>
            </w:r>
          </w:p>
          <w:p w14:paraId="6CB62162" w14:textId="77777777" w:rsidR="009A02CF" w:rsidRDefault="009A02CF" w:rsidP="00A43CA8">
            <w:pPr>
              <w:keepNext/>
              <w:spacing w:before="100" w:beforeAutospacing="1" w:after="100" w:afterAutospacing="1"/>
              <w:jc w:val="both"/>
              <w:rPr>
                <w:rFonts w:cs="Arial"/>
                <w:bCs/>
                <w:i/>
                <w:noProof/>
                <w:sz w:val="18"/>
                <w:szCs w:val="18"/>
                <w:lang w:val="bg-BG"/>
              </w:rPr>
            </w:pPr>
          </w:p>
          <w:p w14:paraId="222B8E63" w14:textId="77777777" w:rsidR="00A43CA8" w:rsidRPr="00FE3C19" w:rsidRDefault="00A43CA8" w:rsidP="00A43CA8">
            <w:pPr>
              <w:keepNext/>
              <w:spacing w:before="100" w:beforeAutospacing="1" w:after="100" w:afterAutospacing="1"/>
              <w:jc w:val="both"/>
              <w:rPr>
                <w:rFonts w:cs="Arial"/>
                <w:bCs/>
                <w:sz w:val="18"/>
                <w:szCs w:val="18"/>
                <w:lang w:val="sk-SK"/>
              </w:rPr>
            </w:pPr>
            <w:r>
              <w:rPr>
                <w:rFonts w:cs="Arial"/>
                <w:bCs/>
                <w:i/>
                <w:noProof/>
                <w:sz w:val="18"/>
                <w:szCs w:val="18"/>
                <w:lang w:val="bg-BG"/>
              </w:rPr>
              <w:t xml:space="preserve">За </w:t>
            </w:r>
            <w:r>
              <w:rPr>
                <w:rFonts w:cs="Arial"/>
                <w:bCs/>
                <w:i/>
                <w:noProof/>
                <w:sz w:val="18"/>
                <w:szCs w:val="18"/>
                <w:lang w:val="sk-SK"/>
              </w:rPr>
              <w:t>IV</w:t>
            </w:r>
            <w:r>
              <w:rPr>
                <w:rFonts w:cs="Arial"/>
                <w:bCs/>
                <w:i/>
                <w:noProof/>
                <w:sz w:val="18"/>
                <w:szCs w:val="18"/>
                <w:lang w:val="bg-BG"/>
              </w:rPr>
              <w:t>:</w:t>
            </w:r>
          </w:p>
        </w:tc>
        <w:tc>
          <w:tcPr>
            <w:tcW w:w="1559" w:type="dxa"/>
            <w:shd w:val="clear" w:color="auto" w:fill="auto"/>
          </w:tcPr>
          <w:p w14:paraId="7C022116" w14:textId="77777777" w:rsidR="009A02CF" w:rsidRDefault="009A02CF" w:rsidP="00A978A6">
            <w:pPr>
              <w:spacing w:before="100" w:beforeAutospacing="1" w:after="100" w:afterAutospacing="1"/>
              <w:jc w:val="both"/>
              <w:rPr>
                <w:rFonts w:cs="Arial"/>
                <w:noProof/>
                <w:sz w:val="18"/>
                <w:szCs w:val="18"/>
                <w:lang w:val="sk-SK"/>
              </w:rPr>
            </w:pPr>
          </w:p>
          <w:p w14:paraId="78BC40E0" w14:textId="4AE8E846" w:rsidR="00A43CA8" w:rsidRPr="00A978A6" w:rsidRDefault="00262807" w:rsidP="00A978A6">
            <w:pPr>
              <w:spacing w:before="100" w:beforeAutospacing="1" w:after="100" w:afterAutospacing="1"/>
              <w:jc w:val="both"/>
              <w:rPr>
                <w:rFonts w:cs="Arial"/>
                <w:noProof/>
                <w:sz w:val="18"/>
                <w:szCs w:val="18"/>
                <w:lang w:val="sk-SK"/>
              </w:rPr>
            </w:pPr>
            <w:r>
              <w:rPr>
                <w:rFonts w:cs="Arial"/>
                <w:sz w:val="18"/>
                <w:szCs w:val="18"/>
                <w:lang w:val="bg-BG"/>
              </w:rPr>
              <w:t xml:space="preserve">343, 433, </w:t>
            </w:r>
            <w:r w:rsidR="00A43CA8" w:rsidRPr="00A978A6">
              <w:rPr>
                <w:rFonts w:cs="Arial"/>
                <w:sz w:val="18"/>
                <w:szCs w:val="18"/>
              </w:rPr>
              <w:t>406</w:t>
            </w:r>
          </w:p>
          <w:p w14:paraId="6911C330" w14:textId="77777777" w:rsidR="00A43CA8" w:rsidRPr="00A978A6" w:rsidRDefault="00A43CA8" w:rsidP="00A43CA8">
            <w:pPr>
              <w:spacing w:after="0"/>
              <w:jc w:val="both"/>
              <w:rPr>
                <w:rFonts w:cs="Arial"/>
                <w:sz w:val="18"/>
                <w:szCs w:val="18"/>
              </w:rPr>
            </w:pPr>
          </w:p>
          <w:p w14:paraId="697A0557" w14:textId="42599B68" w:rsidR="00A43CA8" w:rsidRPr="00A978A6" w:rsidRDefault="00A43CA8" w:rsidP="00A978A6">
            <w:pPr>
              <w:spacing w:after="0"/>
              <w:jc w:val="both"/>
              <w:rPr>
                <w:rFonts w:cs="Arial"/>
                <w:sz w:val="20"/>
                <w:szCs w:val="20"/>
                <w:lang w:val="bg-BG" w:eastAsia="bg-BG"/>
              </w:rPr>
            </w:pPr>
            <w:r w:rsidRPr="00A978A6">
              <w:rPr>
                <w:rFonts w:cs="Arial"/>
                <w:sz w:val="18"/>
                <w:szCs w:val="18"/>
              </w:rPr>
              <w:t>301,</w:t>
            </w:r>
            <w:r w:rsidRPr="00A978A6">
              <w:rPr>
                <w:rFonts w:cs="Arial"/>
                <w:sz w:val="18"/>
                <w:szCs w:val="18"/>
                <w:lang w:val="bg-BG"/>
              </w:rPr>
              <w:t xml:space="preserve"> </w:t>
            </w:r>
            <w:r w:rsidRPr="00A978A6">
              <w:rPr>
                <w:rFonts w:cs="Arial"/>
                <w:sz w:val="18"/>
                <w:szCs w:val="18"/>
              </w:rPr>
              <w:t>343,</w:t>
            </w:r>
            <w:r w:rsidRPr="00A978A6">
              <w:rPr>
                <w:rFonts w:cs="Arial"/>
                <w:sz w:val="18"/>
                <w:szCs w:val="18"/>
                <w:lang w:val="bg-BG"/>
              </w:rPr>
              <w:t xml:space="preserve"> </w:t>
            </w:r>
            <w:r w:rsidR="00262807">
              <w:rPr>
                <w:rFonts w:cs="Arial"/>
                <w:sz w:val="18"/>
                <w:szCs w:val="18"/>
                <w:lang w:val="bg-BG"/>
              </w:rPr>
              <w:t xml:space="preserve">433, </w:t>
            </w:r>
            <w:r w:rsidRPr="00A978A6">
              <w:rPr>
                <w:rFonts w:cs="Arial"/>
                <w:sz w:val="18"/>
                <w:szCs w:val="18"/>
              </w:rPr>
              <w:t>406</w:t>
            </w:r>
          </w:p>
        </w:tc>
      </w:tr>
      <w:tr w:rsidR="005F76BA" w:rsidRPr="00831B19" w14:paraId="74482533" w14:textId="77777777" w:rsidTr="00FD287F">
        <w:tc>
          <w:tcPr>
            <w:tcW w:w="3136" w:type="dxa"/>
            <w:shd w:val="clear" w:color="auto" w:fill="auto"/>
          </w:tcPr>
          <w:p w14:paraId="71483673"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STREET2</w:t>
            </w:r>
          </w:p>
        </w:tc>
        <w:tc>
          <w:tcPr>
            <w:tcW w:w="720" w:type="dxa"/>
            <w:shd w:val="clear" w:color="auto" w:fill="auto"/>
          </w:tcPr>
          <w:p w14:paraId="7A5DBDE1"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256</w:t>
            </w:r>
          </w:p>
        </w:tc>
        <w:tc>
          <w:tcPr>
            <w:tcW w:w="3780" w:type="dxa"/>
            <w:shd w:val="clear" w:color="auto" w:fill="auto"/>
          </w:tcPr>
          <w:p w14:paraId="794A5459"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sk-SK"/>
              </w:rPr>
              <w:t>Улица</w:t>
            </w:r>
            <w:r w:rsidRPr="00FE3C19">
              <w:rPr>
                <w:rFonts w:cs="Arial"/>
                <w:noProof/>
                <w:sz w:val="18"/>
                <w:szCs w:val="18"/>
                <w:lang w:val="bg-BG"/>
              </w:rPr>
              <w:t xml:space="preserve"> </w:t>
            </w:r>
            <w:r w:rsidRPr="00FE3C19">
              <w:rPr>
                <w:rFonts w:cs="Arial"/>
                <w:noProof/>
                <w:sz w:val="18"/>
                <w:szCs w:val="18"/>
                <w:lang w:val="sk-SK"/>
              </w:rPr>
              <w:t>и пощенска</w:t>
            </w:r>
            <w:r w:rsidRPr="00FE3C19">
              <w:rPr>
                <w:rFonts w:cs="Arial"/>
                <w:noProof/>
                <w:sz w:val="18"/>
                <w:szCs w:val="18"/>
                <w:lang w:val="bg-BG"/>
              </w:rPr>
              <w:t xml:space="preserve"> </w:t>
            </w:r>
            <w:r w:rsidRPr="00FE3C19">
              <w:rPr>
                <w:rFonts w:cs="Arial"/>
                <w:noProof/>
                <w:sz w:val="18"/>
                <w:szCs w:val="18"/>
                <w:lang w:val="sk-SK"/>
              </w:rPr>
              <w:t xml:space="preserve">кутия номер </w:t>
            </w:r>
            <w:r w:rsidRPr="00FE3C19">
              <w:rPr>
                <w:rFonts w:cs="Arial"/>
                <w:noProof/>
                <w:sz w:val="18"/>
                <w:szCs w:val="18"/>
                <w:lang w:val="bg-BG"/>
              </w:rPr>
              <w:t>2</w:t>
            </w:r>
          </w:p>
        </w:tc>
        <w:tc>
          <w:tcPr>
            <w:tcW w:w="900" w:type="dxa"/>
            <w:shd w:val="clear" w:color="auto" w:fill="auto"/>
          </w:tcPr>
          <w:p w14:paraId="3392E506"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3042</w:t>
            </w:r>
          </w:p>
        </w:tc>
        <w:tc>
          <w:tcPr>
            <w:tcW w:w="3938" w:type="dxa"/>
            <w:shd w:val="clear" w:color="auto" w:fill="auto"/>
          </w:tcPr>
          <w:p w14:paraId="2568F96A" w14:textId="77777777" w:rsidR="005F76BA" w:rsidRDefault="005F76BA" w:rsidP="005F76BA">
            <w:pPr>
              <w:keepNext/>
              <w:spacing w:before="100" w:beforeAutospacing="1" w:after="100" w:afterAutospacing="1"/>
              <w:jc w:val="both"/>
              <w:rPr>
                <w:rFonts w:cs="Arial"/>
                <w:bCs/>
                <w:i/>
                <w:sz w:val="18"/>
                <w:szCs w:val="18"/>
                <w:lang w:val="bg-BG"/>
              </w:rPr>
            </w:pPr>
            <w:r w:rsidRPr="00FE3C19">
              <w:rPr>
                <w:rFonts w:cs="Arial"/>
                <w:bCs/>
                <w:i/>
                <w:sz w:val="18"/>
                <w:szCs w:val="18"/>
                <w:lang w:val="bg-BG"/>
              </w:rPr>
              <w:t>Номер</w:t>
            </w:r>
          </w:p>
          <w:p w14:paraId="47351001" w14:textId="77777777" w:rsidR="009A02CF" w:rsidRDefault="009A02CF" w:rsidP="009A02CF">
            <w:pPr>
              <w:keepNext/>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IT</w:t>
            </w:r>
            <w:r>
              <w:rPr>
                <w:rFonts w:cs="Arial"/>
                <w:bCs/>
                <w:i/>
                <w:noProof/>
                <w:sz w:val="18"/>
                <w:szCs w:val="18"/>
                <w:lang w:val="bg-BG"/>
              </w:rPr>
              <w:t>:</w:t>
            </w:r>
          </w:p>
          <w:p w14:paraId="4C4B1E56" w14:textId="77777777" w:rsidR="00A75021" w:rsidRDefault="00A75021" w:rsidP="009A02CF">
            <w:pPr>
              <w:keepNext/>
              <w:spacing w:before="100" w:beforeAutospacing="1" w:after="100" w:afterAutospacing="1"/>
              <w:jc w:val="both"/>
              <w:rPr>
                <w:rFonts w:cs="Arial"/>
                <w:bCs/>
                <w:i/>
                <w:noProof/>
                <w:sz w:val="18"/>
                <w:szCs w:val="18"/>
                <w:lang w:val="bg-BG"/>
              </w:rPr>
            </w:pPr>
          </w:p>
          <w:p w14:paraId="59B3CE8D" w14:textId="236DF48A" w:rsidR="00A43CA8" w:rsidRPr="00FE3C19" w:rsidRDefault="009A02CF" w:rsidP="009A02CF">
            <w:pPr>
              <w:keepNext/>
              <w:spacing w:before="100" w:beforeAutospacing="1" w:after="100" w:afterAutospacing="1"/>
              <w:jc w:val="both"/>
              <w:rPr>
                <w:rFonts w:cs="Arial"/>
                <w:bCs/>
                <w:i/>
                <w:sz w:val="18"/>
                <w:szCs w:val="18"/>
                <w:lang w:val="bg-BG"/>
              </w:rPr>
            </w:pPr>
            <w:r>
              <w:rPr>
                <w:rFonts w:cs="Arial"/>
                <w:bCs/>
                <w:i/>
                <w:noProof/>
                <w:sz w:val="18"/>
                <w:szCs w:val="18"/>
                <w:lang w:val="bg-BG"/>
              </w:rPr>
              <w:t xml:space="preserve">За </w:t>
            </w:r>
            <w:r>
              <w:rPr>
                <w:rFonts w:cs="Arial"/>
                <w:bCs/>
                <w:i/>
                <w:noProof/>
                <w:sz w:val="18"/>
                <w:szCs w:val="18"/>
                <w:lang w:val="sk-SK"/>
              </w:rPr>
              <w:t>IV</w:t>
            </w:r>
            <w:r>
              <w:rPr>
                <w:rFonts w:cs="Arial"/>
                <w:bCs/>
                <w:i/>
                <w:noProof/>
                <w:sz w:val="18"/>
                <w:szCs w:val="18"/>
                <w:lang w:val="bg-BG"/>
              </w:rPr>
              <w:t>:</w:t>
            </w:r>
          </w:p>
        </w:tc>
        <w:tc>
          <w:tcPr>
            <w:tcW w:w="1559" w:type="dxa"/>
            <w:shd w:val="clear" w:color="auto" w:fill="auto"/>
          </w:tcPr>
          <w:p w14:paraId="6207EF68" w14:textId="77777777" w:rsidR="005F76BA" w:rsidRDefault="005F76BA" w:rsidP="005F76BA">
            <w:pPr>
              <w:spacing w:before="100" w:beforeAutospacing="1" w:after="100" w:afterAutospacing="1"/>
              <w:jc w:val="both"/>
              <w:rPr>
                <w:rFonts w:cs="Arial"/>
                <w:noProof/>
                <w:sz w:val="18"/>
                <w:szCs w:val="18"/>
                <w:lang w:val="sk-SK"/>
              </w:rPr>
            </w:pPr>
          </w:p>
          <w:p w14:paraId="6578501B" w14:textId="23B3F6B5" w:rsidR="009A02CF" w:rsidRDefault="00A75021" w:rsidP="00A978A6">
            <w:pPr>
              <w:spacing w:after="0"/>
              <w:jc w:val="both"/>
              <w:rPr>
                <w:rFonts w:cs="Arial"/>
                <w:sz w:val="18"/>
                <w:szCs w:val="18"/>
              </w:rPr>
            </w:pPr>
            <w:r>
              <w:rPr>
                <w:rFonts w:cs="Arial"/>
                <w:sz w:val="18"/>
                <w:szCs w:val="18"/>
                <w:lang w:val="bg-BG"/>
              </w:rPr>
              <w:t xml:space="preserve">343, 433, </w:t>
            </w:r>
            <w:r w:rsidR="009A02CF" w:rsidRPr="00A978A6">
              <w:rPr>
                <w:rFonts w:cs="Arial"/>
                <w:sz w:val="18"/>
                <w:szCs w:val="18"/>
              </w:rPr>
              <w:t>406</w:t>
            </w:r>
          </w:p>
          <w:p w14:paraId="53A60827" w14:textId="77777777" w:rsidR="009A02CF" w:rsidRDefault="009A02CF" w:rsidP="00A978A6">
            <w:pPr>
              <w:spacing w:after="0"/>
              <w:jc w:val="both"/>
              <w:rPr>
                <w:rFonts w:cs="Arial"/>
                <w:sz w:val="18"/>
                <w:szCs w:val="18"/>
              </w:rPr>
            </w:pPr>
          </w:p>
          <w:p w14:paraId="2393B309" w14:textId="450F7672" w:rsidR="009A02CF" w:rsidRPr="00A978A6" w:rsidRDefault="009A02CF" w:rsidP="00A978A6">
            <w:pPr>
              <w:spacing w:after="0"/>
              <w:jc w:val="both"/>
              <w:rPr>
                <w:rFonts w:cs="Arial"/>
                <w:sz w:val="18"/>
                <w:szCs w:val="18"/>
                <w:lang w:val="bg-BG" w:eastAsia="bg-BG"/>
              </w:rPr>
            </w:pPr>
            <w:r w:rsidRPr="00A978A6">
              <w:rPr>
                <w:rFonts w:cs="Arial"/>
                <w:sz w:val="18"/>
                <w:szCs w:val="18"/>
              </w:rPr>
              <w:t>301,</w:t>
            </w:r>
            <w:r w:rsidRPr="00A978A6">
              <w:rPr>
                <w:rFonts w:cs="Arial"/>
                <w:sz w:val="18"/>
                <w:szCs w:val="18"/>
                <w:lang w:val="bg-BG"/>
              </w:rPr>
              <w:t xml:space="preserve"> </w:t>
            </w:r>
            <w:r w:rsidRPr="00A978A6">
              <w:rPr>
                <w:rFonts w:cs="Arial"/>
                <w:sz w:val="18"/>
                <w:szCs w:val="18"/>
              </w:rPr>
              <w:t>343,</w:t>
            </w:r>
            <w:r w:rsidRPr="00A978A6">
              <w:rPr>
                <w:rFonts w:cs="Arial"/>
                <w:sz w:val="18"/>
                <w:szCs w:val="18"/>
                <w:lang w:val="bg-BG"/>
              </w:rPr>
              <w:t xml:space="preserve"> </w:t>
            </w:r>
            <w:r w:rsidR="00A75021">
              <w:rPr>
                <w:rFonts w:cs="Arial"/>
                <w:sz w:val="18"/>
                <w:szCs w:val="18"/>
                <w:lang w:val="bg-BG"/>
              </w:rPr>
              <w:t xml:space="preserve">433, </w:t>
            </w:r>
            <w:r w:rsidRPr="00A978A6">
              <w:rPr>
                <w:rFonts w:cs="Arial"/>
                <w:sz w:val="18"/>
                <w:szCs w:val="18"/>
              </w:rPr>
              <w:t>406</w:t>
            </w:r>
          </w:p>
        </w:tc>
      </w:tr>
      <w:tr w:rsidR="005F76BA" w:rsidRPr="00831B19" w14:paraId="321C6311" w14:textId="77777777" w:rsidTr="00FD287F">
        <w:tc>
          <w:tcPr>
            <w:tcW w:w="3136" w:type="dxa"/>
            <w:shd w:val="clear" w:color="auto" w:fill="auto"/>
          </w:tcPr>
          <w:p w14:paraId="0EC819EE"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STREET3</w:t>
            </w:r>
          </w:p>
        </w:tc>
        <w:tc>
          <w:tcPr>
            <w:tcW w:w="720" w:type="dxa"/>
            <w:shd w:val="clear" w:color="auto" w:fill="auto"/>
          </w:tcPr>
          <w:p w14:paraId="2D977171"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256</w:t>
            </w:r>
          </w:p>
        </w:tc>
        <w:tc>
          <w:tcPr>
            <w:tcW w:w="3780" w:type="dxa"/>
            <w:shd w:val="clear" w:color="auto" w:fill="auto"/>
          </w:tcPr>
          <w:p w14:paraId="25E7B573"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Улица</w:t>
            </w:r>
            <w:r w:rsidRPr="00FE3C19">
              <w:rPr>
                <w:rFonts w:cs="Arial"/>
                <w:noProof/>
                <w:sz w:val="18"/>
                <w:szCs w:val="18"/>
                <w:lang w:val="bg-BG"/>
              </w:rPr>
              <w:t xml:space="preserve"> </w:t>
            </w:r>
            <w:r w:rsidRPr="00FE3C19">
              <w:rPr>
                <w:rFonts w:cs="Arial"/>
                <w:noProof/>
                <w:sz w:val="18"/>
                <w:szCs w:val="18"/>
                <w:lang w:val="sk-SK"/>
              </w:rPr>
              <w:t>и пощенска</w:t>
            </w:r>
            <w:r w:rsidRPr="00FE3C19">
              <w:rPr>
                <w:rFonts w:cs="Arial"/>
                <w:noProof/>
                <w:sz w:val="18"/>
                <w:szCs w:val="18"/>
                <w:lang w:val="bg-BG"/>
              </w:rPr>
              <w:t xml:space="preserve"> </w:t>
            </w:r>
            <w:r w:rsidRPr="00FE3C19">
              <w:rPr>
                <w:rFonts w:cs="Arial"/>
                <w:noProof/>
                <w:sz w:val="18"/>
                <w:szCs w:val="18"/>
                <w:lang w:val="sk-SK"/>
              </w:rPr>
              <w:t>кутия номер 3</w:t>
            </w:r>
          </w:p>
        </w:tc>
        <w:tc>
          <w:tcPr>
            <w:tcW w:w="900" w:type="dxa"/>
            <w:shd w:val="clear" w:color="auto" w:fill="auto"/>
          </w:tcPr>
          <w:p w14:paraId="4528B580"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3042</w:t>
            </w:r>
          </w:p>
        </w:tc>
        <w:tc>
          <w:tcPr>
            <w:tcW w:w="3938" w:type="dxa"/>
            <w:shd w:val="clear" w:color="auto" w:fill="auto"/>
          </w:tcPr>
          <w:p w14:paraId="45C7B63B" w14:textId="4BEFC4E3" w:rsidR="005F76BA" w:rsidRPr="007A4346" w:rsidRDefault="005F76BA" w:rsidP="00853F03">
            <w:pPr>
              <w:keepNext/>
              <w:spacing w:before="100" w:beforeAutospacing="1" w:after="100" w:afterAutospacing="1"/>
              <w:jc w:val="both"/>
              <w:rPr>
                <w:rFonts w:cs="Arial"/>
                <w:i/>
                <w:noProof/>
                <w:sz w:val="18"/>
                <w:szCs w:val="18"/>
                <w:lang w:val="en-US"/>
                <w:rPrChange w:id="9" w:author="Венцислав Милчов Асенов" w:date="2023-06-30T14:11:00Z">
                  <w:rPr>
                    <w:rFonts w:cs="Arial"/>
                    <w:i/>
                    <w:noProof/>
                    <w:sz w:val="18"/>
                    <w:szCs w:val="18"/>
                    <w:lang w:val="sk-SK"/>
                  </w:rPr>
                </w:rPrChange>
              </w:rPr>
            </w:pPr>
            <w:r w:rsidRPr="00FE3C19">
              <w:rPr>
                <w:rFonts w:cs="Arial"/>
                <w:bCs/>
                <w:i/>
                <w:sz w:val="18"/>
                <w:szCs w:val="18"/>
                <w:lang w:val="bg-BG"/>
              </w:rPr>
              <w:t>Блок</w:t>
            </w:r>
            <w:ins w:id="10" w:author="Венцислав Милчов Асенов" w:date="2023-06-30T14:11:00Z">
              <w:r w:rsidR="007A4346">
                <w:rPr>
                  <w:rFonts w:cs="Arial"/>
                  <w:bCs/>
                  <w:i/>
                  <w:sz w:val="18"/>
                  <w:szCs w:val="18"/>
                  <w:lang w:val="en-US"/>
                </w:rPr>
                <w:t>|</w:t>
              </w:r>
              <w:r w:rsidR="007A4346" w:rsidRPr="00FE3C19">
                <w:rPr>
                  <w:rFonts w:cs="Arial"/>
                  <w:bCs/>
                  <w:i/>
                  <w:sz w:val="18"/>
                  <w:szCs w:val="18"/>
                  <w:lang w:val="bg-BG"/>
                </w:rPr>
                <w:t>Допълнителен номер</w:t>
              </w:r>
            </w:ins>
          </w:p>
        </w:tc>
        <w:tc>
          <w:tcPr>
            <w:tcW w:w="1559" w:type="dxa"/>
            <w:shd w:val="clear" w:color="auto" w:fill="auto"/>
          </w:tcPr>
          <w:p w14:paraId="19A6E142" w14:textId="77777777" w:rsidR="005F76BA" w:rsidRPr="00A978A6" w:rsidRDefault="005F76BA" w:rsidP="005F76BA">
            <w:pPr>
              <w:spacing w:before="100" w:beforeAutospacing="1" w:after="100" w:afterAutospacing="1"/>
              <w:jc w:val="both"/>
              <w:rPr>
                <w:rFonts w:cs="Arial"/>
                <w:sz w:val="18"/>
                <w:szCs w:val="18"/>
                <w:lang w:val="bg-BG"/>
              </w:rPr>
            </w:pPr>
          </w:p>
        </w:tc>
      </w:tr>
      <w:tr w:rsidR="00853F03" w:rsidRPr="00831B19" w14:paraId="30FCDB14" w14:textId="77777777" w:rsidTr="00FD287F">
        <w:tc>
          <w:tcPr>
            <w:tcW w:w="3136" w:type="dxa"/>
            <w:shd w:val="clear" w:color="auto" w:fill="auto"/>
          </w:tcPr>
          <w:p w14:paraId="06113E99"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STREET</w:t>
            </w:r>
            <w:r>
              <w:rPr>
                <w:rFonts w:cs="Arial"/>
                <w:noProof/>
                <w:sz w:val="18"/>
                <w:szCs w:val="18"/>
                <w:lang w:val="sk-SK"/>
              </w:rPr>
              <w:t>4</w:t>
            </w:r>
          </w:p>
        </w:tc>
        <w:tc>
          <w:tcPr>
            <w:tcW w:w="720" w:type="dxa"/>
            <w:shd w:val="clear" w:color="auto" w:fill="auto"/>
          </w:tcPr>
          <w:p w14:paraId="5E9B28A1" w14:textId="77777777" w:rsidR="00853F03" w:rsidRPr="00FE3C19" w:rsidRDefault="00853F03" w:rsidP="00853F03">
            <w:pPr>
              <w:keepNext/>
              <w:spacing w:before="100" w:beforeAutospacing="1" w:after="100" w:afterAutospacing="1"/>
              <w:jc w:val="both"/>
              <w:rPr>
                <w:rFonts w:cs="Arial"/>
                <w:noProof/>
                <w:sz w:val="18"/>
                <w:szCs w:val="18"/>
                <w:lang w:val="bg-BG"/>
              </w:rPr>
            </w:pPr>
            <w:r w:rsidRPr="00FE3C19">
              <w:rPr>
                <w:rFonts w:cs="Arial"/>
                <w:noProof/>
                <w:sz w:val="18"/>
                <w:szCs w:val="18"/>
                <w:lang w:val="bg-BG"/>
              </w:rPr>
              <w:t>256</w:t>
            </w:r>
          </w:p>
        </w:tc>
        <w:tc>
          <w:tcPr>
            <w:tcW w:w="3780" w:type="dxa"/>
            <w:shd w:val="clear" w:color="auto" w:fill="auto"/>
          </w:tcPr>
          <w:p w14:paraId="01729969" w14:textId="3D642C91"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Улица</w:t>
            </w:r>
            <w:r w:rsidRPr="00FE3C19">
              <w:rPr>
                <w:rFonts w:cs="Arial"/>
                <w:noProof/>
                <w:sz w:val="18"/>
                <w:szCs w:val="18"/>
                <w:lang w:val="bg-BG"/>
              </w:rPr>
              <w:t xml:space="preserve"> </w:t>
            </w:r>
            <w:r w:rsidRPr="00FE3C19">
              <w:rPr>
                <w:rFonts w:cs="Arial"/>
                <w:noProof/>
                <w:sz w:val="18"/>
                <w:szCs w:val="18"/>
                <w:lang w:val="sk-SK"/>
              </w:rPr>
              <w:t>и пощенска</w:t>
            </w:r>
            <w:r w:rsidRPr="00FE3C19">
              <w:rPr>
                <w:rFonts w:cs="Arial"/>
                <w:noProof/>
                <w:sz w:val="18"/>
                <w:szCs w:val="18"/>
                <w:lang w:val="bg-BG"/>
              </w:rPr>
              <w:t xml:space="preserve"> </w:t>
            </w:r>
            <w:r w:rsidRPr="00FE3C19">
              <w:rPr>
                <w:rFonts w:cs="Arial"/>
                <w:noProof/>
                <w:sz w:val="18"/>
                <w:szCs w:val="18"/>
                <w:lang w:val="sk-SK"/>
              </w:rPr>
              <w:t xml:space="preserve">кутия номер </w:t>
            </w:r>
            <w:r w:rsidR="00762E86">
              <w:rPr>
                <w:rFonts w:cs="Arial"/>
                <w:noProof/>
                <w:sz w:val="18"/>
                <w:szCs w:val="18"/>
                <w:lang w:val="sk-SK"/>
              </w:rPr>
              <w:t>4</w:t>
            </w:r>
          </w:p>
        </w:tc>
        <w:tc>
          <w:tcPr>
            <w:tcW w:w="900" w:type="dxa"/>
            <w:shd w:val="clear" w:color="auto" w:fill="auto"/>
          </w:tcPr>
          <w:p w14:paraId="2473FA5B"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3042</w:t>
            </w:r>
          </w:p>
        </w:tc>
        <w:tc>
          <w:tcPr>
            <w:tcW w:w="3938" w:type="dxa"/>
            <w:shd w:val="clear" w:color="auto" w:fill="auto"/>
          </w:tcPr>
          <w:p w14:paraId="10584B28" w14:textId="5706CB41" w:rsidR="00853F03" w:rsidRPr="00FE3C19" w:rsidRDefault="007A4346" w:rsidP="00853F03">
            <w:pPr>
              <w:keepNext/>
              <w:spacing w:before="100" w:beforeAutospacing="1" w:after="100" w:afterAutospacing="1"/>
              <w:jc w:val="both"/>
              <w:rPr>
                <w:rFonts w:cs="Arial"/>
                <w:i/>
                <w:noProof/>
                <w:sz w:val="18"/>
                <w:szCs w:val="18"/>
                <w:lang w:val="bg-BG"/>
              </w:rPr>
            </w:pPr>
            <w:ins w:id="11" w:author="Венцислав Милчов Асенов" w:date="2023-06-30T14:11:00Z">
              <w:r w:rsidRPr="007A4346">
                <w:rPr>
                  <w:rFonts w:cs="Arial"/>
                  <w:i/>
                  <w:noProof/>
                  <w:sz w:val="18"/>
                  <w:szCs w:val="18"/>
                  <w:lang w:val="bg-BG"/>
                </w:rPr>
                <w:t>Вход|Етаж|Номер на апартамент</w:t>
              </w:r>
            </w:ins>
          </w:p>
        </w:tc>
        <w:tc>
          <w:tcPr>
            <w:tcW w:w="1559" w:type="dxa"/>
            <w:shd w:val="clear" w:color="auto" w:fill="auto"/>
          </w:tcPr>
          <w:p w14:paraId="2647F132" w14:textId="77777777" w:rsidR="00853F03" w:rsidRPr="00FE3C19" w:rsidRDefault="00853F03" w:rsidP="00853F03">
            <w:pPr>
              <w:spacing w:before="100" w:beforeAutospacing="1" w:after="100" w:afterAutospacing="1"/>
              <w:jc w:val="both"/>
              <w:rPr>
                <w:rFonts w:cs="Arial"/>
                <w:noProof/>
                <w:sz w:val="18"/>
                <w:szCs w:val="18"/>
                <w:lang w:val="sk-SK"/>
              </w:rPr>
            </w:pPr>
          </w:p>
        </w:tc>
      </w:tr>
      <w:tr w:rsidR="00853F03" w:rsidRPr="00831B19" w14:paraId="032E883C" w14:textId="77777777" w:rsidTr="00FD287F">
        <w:tc>
          <w:tcPr>
            <w:tcW w:w="3136" w:type="dxa"/>
            <w:shd w:val="clear" w:color="auto" w:fill="auto"/>
          </w:tcPr>
          <w:p w14:paraId="6F6D4A2B" w14:textId="109CCB0F" w:rsidR="00853F03" w:rsidRPr="00FE3C19" w:rsidRDefault="00853F03" w:rsidP="00853F03">
            <w:pPr>
              <w:keepNext/>
              <w:spacing w:before="100" w:beforeAutospacing="1" w:after="100" w:afterAutospacing="1"/>
              <w:jc w:val="both"/>
              <w:rPr>
                <w:rFonts w:cs="Arial"/>
                <w:noProof/>
                <w:sz w:val="18"/>
                <w:szCs w:val="18"/>
                <w:lang w:val="sk-SK"/>
              </w:rPr>
            </w:pPr>
            <w:del w:id="12" w:author="Венцислав Милчов Асенов" w:date="2023-06-30T14:09:00Z">
              <w:r w:rsidRPr="00FE3C19" w:rsidDel="001F0FCD">
                <w:rPr>
                  <w:rFonts w:cs="Arial"/>
                  <w:noProof/>
                  <w:sz w:val="18"/>
                  <w:szCs w:val="18"/>
                  <w:lang w:val="sk-SK"/>
                </w:rPr>
                <w:delText>STREET</w:delText>
              </w:r>
              <w:r w:rsidDel="001F0FCD">
                <w:rPr>
                  <w:rFonts w:cs="Arial"/>
                  <w:noProof/>
                  <w:sz w:val="18"/>
                  <w:szCs w:val="18"/>
                  <w:lang w:val="sk-SK"/>
                </w:rPr>
                <w:delText>5</w:delText>
              </w:r>
            </w:del>
          </w:p>
        </w:tc>
        <w:tc>
          <w:tcPr>
            <w:tcW w:w="720" w:type="dxa"/>
            <w:shd w:val="clear" w:color="auto" w:fill="auto"/>
          </w:tcPr>
          <w:p w14:paraId="4EC34925" w14:textId="5F3D1C56" w:rsidR="00853F03" w:rsidRPr="00FE3C19" w:rsidRDefault="00853F03" w:rsidP="00853F03">
            <w:pPr>
              <w:keepNext/>
              <w:spacing w:before="100" w:beforeAutospacing="1" w:after="100" w:afterAutospacing="1"/>
              <w:jc w:val="both"/>
              <w:rPr>
                <w:rFonts w:cs="Arial"/>
                <w:noProof/>
                <w:sz w:val="18"/>
                <w:szCs w:val="18"/>
                <w:lang w:val="sk-SK"/>
              </w:rPr>
            </w:pPr>
            <w:del w:id="13" w:author="Венцислав Милчов Асенов" w:date="2023-06-30T14:09:00Z">
              <w:r w:rsidRPr="00FE3C19" w:rsidDel="001F0FCD">
                <w:rPr>
                  <w:rFonts w:cs="Arial"/>
                  <w:noProof/>
                  <w:sz w:val="18"/>
                  <w:szCs w:val="18"/>
                  <w:lang w:val="bg-BG"/>
                </w:rPr>
                <w:delText>256</w:delText>
              </w:r>
            </w:del>
          </w:p>
        </w:tc>
        <w:tc>
          <w:tcPr>
            <w:tcW w:w="3780" w:type="dxa"/>
            <w:shd w:val="clear" w:color="auto" w:fill="auto"/>
          </w:tcPr>
          <w:p w14:paraId="34D9F9DE" w14:textId="0170CB8A" w:rsidR="00853F03" w:rsidRPr="00FE3C19" w:rsidRDefault="00853F03" w:rsidP="00853F03">
            <w:pPr>
              <w:keepNext/>
              <w:spacing w:before="100" w:beforeAutospacing="1" w:after="100" w:afterAutospacing="1"/>
              <w:jc w:val="both"/>
              <w:rPr>
                <w:rFonts w:cs="Arial"/>
                <w:noProof/>
                <w:sz w:val="18"/>
                <w:szCs w:val="18"/>
                <w:lang w:val="sk-SK"/>
              </w:rPr>
            </w:pPr>
            <w:del w:id="14" w:author="Венцислав Милчов Асенов" w:date="2023-06-30T14:09:00Z">
              <w:r w:rsidRPr="00FE3C19" w:rsidDel="001F0FCD">
                <w:rPr>
                  <w:rFonts w:cs="Arial"/>
                  <w:noProof/>
                  <w:sz w:val="18"/>
                  <w:szCs w:val="18"/>
                  <w:lang w:val="sk-SK"/>
                </w:rPr>
                <w:delText>Улица</w:delText>
              </w:r>
              <w:r w:rsidRPr="00FE3C19" w:rsidDel="001F0FCD">
                <w:rPr>
                  <w:rFonts w:cs="Arial"/>
                  <w:noProof/>
                  <w:sz w:val="18"/>
                  <w:szCs w:val="18"/>
                  <w:lang w:val="bg-BG"/>
                </w:rPr>
                <w:delText xml:space="preserve"> </w:delText>
              </w:r>
              <w:r w:rsidRPr="00FE3C19" w:rsidDel="001F0FCD">
                <w:rPr>
                  <w:rFonts w:cs="Arial"/>
                  <w:noProof/>
                  <w:sz w:val="18"/>
                  <w:szCs w:val="18"/>
                  <w:lang w:val="sk-SK"/>
                </w:rPr>
                <w:delText>и пощенска</w:delText>
              </w:r>
              <w:r w:rsidRPr="00FE3C19" w:rsidDel="001F0FCD">
                <w:rPr>
                  <w:rFonts w:cs="Arial"/>
                  <w:noProof/>
                  <w:sz w:val="18"/>
                  <w:szCs w:val="18"/>
                  <w:lang w:val="bg-BG"/>
                </w:rPr>
                <w:delText xml:space="preserve"> </w:delText>
              </w:r>
              <w:r w:rsidRPr="00FE3C19" w:rsidDel="001F0FCD">
                <w:rPr>
                  <w:rFonts w:cs="Arial"/>
                  <w:noProof/>
                  <w:sz w:val="18"/>
                  <w:szCs w:val="18"/>
                  <w:lang w:val="sk-SK"/>
                </w:rPr>
                <w:delText xml:space="preserve">кутия номер </w:delText>
              </w:r>
              <w:r w:rsidR="00762E86" w:rsidDel="001F0FCD">
                <w:rPr>
                  <w:rFonts w:cs="Arial"/>
                  <w:noProof/>
                  <w:sz w:val="18"/>
                  <w:szCs w:val="18"/>
                  <w:lang w:val="sk-SK"/>
                </w:rPr>
                <w:delText>5</w:delText>
              </w:r>
            </w:del>
          </w:p>
        </w:tc>
        <w:tc>
          <w:tcPr>
            <w:tcW w:w="900" w:type="dxa"/>
            <w:shd w:val="clear" w:color="auto" w:fill="auto"/>
          </w:tcPr>
          <w:p w14:paraId="295382EE" w14:textId="37147EAF" w:rsidR="00853F03" w:rsidRPr="00FE3C19" w:rsidRDefault="00853F03" w:rsidP="00853F03">
            <w:pPr>
              <w:keepNext/>
              <w:spacing w:before="100" w:beforeAutospacing="1" w:after="100" w:afterAutospacing="1"/>
              <w:jc w:val="both"/>
              <w:rPr>
                <w:rFonts w:cs="Arial"/>
                <w:noProof/>
                <w:sz w:val="18"/>
                <w:szCs w:val="18"/>
                <w:lang w:val="sk-SK"/>
              </w:rPr>
            </w:pPr>
            <w:del w:id="15" w:author="Венцислав Милчов Асенов" w:date="2023-06-30T14:09:00Z">
              <w:r w:rsidRPr="00FE3C19" w:rsidDel="001F0FCD">
                <w:rPr>
                  <w:rFonts w:cs="Arial"/>
                  <w:noProof/>
                  <w:sz w:val="18"/>
                  <w:szCs w:val="18"/>
                  <w:lang w:val="sk-SK"/>
                </w:rPr>
                <w:delText>3042</w:delText>
              </w:r>
            </w:del>
          </w:p>
        </w:tc>
        <w:tc>
          <w:tcPr>
            <w:tcW w:w="3938" w:type="dxa"/>
            <w:shd w:val="clear" w:color="auto" w:fill="auto"/>
          </w:tcPr>
          <w:p w14:paraId="03D2B0AB" w14:textId="5A9F9498" w:rsidR="00853F03" w:rsidRPr="00FE3C19" w:rsidRDefault="00853F03" w:rsidP="00853F03">
            <w:pPr>
              <w:keepNext/>
              <w:spacing w:before="100" w:beforeAutospacing="1" w:after="100" w:afterAutospacing="1"/>
              <w:jc w:val="both"/>
              <w:rPr>
                <w:rFonts w:cs="Arial"/>
                <w:i/>
                <w:noProof/>
                <w:sz w:val="18"/>
                <w:szCs w:val="18"/>
                <w:lang w:val="bg-BG"/>
              </w:rPr>
            </w:pPr>
            <w:del w:id="16" w:author="Венцислав Милчов Асенов" w:date="2023-06-30T14:09:00Z">
              <w:r w:rsidRPr="00FE3C19" w:rsidDel="001F0FCD">
                <w:rPr>
                  <w:rFonts w:cs="Arial"/>
                  <w:i/>
                  <w:noProof/>
                  <w:sz w:val="18"/>
                  <w:szCs w:val="18"/>
                  <w:lang w:val="bg-BG"/>
                </w:rPr>
                <w:delText>Вход</w:delText>
              </w:r>
            </w:del>
          </w:p>
        </w:tc>
        <w:tc>
          <w:tcPr>
            <w:tcW w:w="1559" w:type="dxa"/>
            <w:shd w:val="clear" w:color="auto" w:fill="auto"/>
          </w:tcPr>
          <w:p w14:paraId="44D0392F" w14:textId="77777777" w:rsidR="00853F03" w:rsidRPr="00A978A6" w:rsidRDefault="00853F03" w:rsidP="00853F03">
            <w:pPr>
              <w:spacing w:before="100" w:beforeAutospacing="1" w:after="100" w:afterAutospacing="1"/>
              <w:jc w:val="both"/>
              <w:rPr>
                <w:rFonts w:cs="Arial"/>
                <w:sz w:val="18"/>
                <w:szCs w:val="18"/>
                <w:lang w:val="bg-BG"/>
              </w:rPr>
            </w:pPr>
          </w:p>
        </w:tc>
      </w:tr>
      <w:tr w:rsidR="00853F03" w:rsidRPr="00831B19" w14:paraId="30FD473D" w14:textId="77777777" w:rsidTr="00FD287F">
        <w:tc>
          <w:tcPr>
            <w:tcW w:w="3136" w:type="dxa"/>
            <w:shd w:val="clear" w:color="auto" w:fill="auto"/>
          </w:tcPr>
          <w:p w14:paraId="2B2D1634" w14:textId="435F7AB8" w:rsidR="00853F03" w:rsidRPr="00FE3C19" w:rsidRDefault="00853F03" w:rsidP="00853F03">
            <w:pPr>
              <w:keepNext/>
              <w:spacing w:before="100" w:beforeAutospacing="1" w:after="100" w:afterAutospacing="1"/>
              <w:jc w:val="both"/>
              <w:rPr>
                <w:rFonts w:cs="Arial"/>
                <w:noProof/>
                <w:sz w:val="18"/>
                <w:szCs w:val="18"/>
                <w:lang w:val="sk-SK"/>
              </w:rPr>
            </w:pPr>
            <w:del w:id="17" w:author="Венцислав Милчов Асенов" w:date="2023-06-30T14:09:00Z">
              <w:r w:rsidRPr="00FE3C19" w:rsidDel="001F0FCD">
                <w:rPr>
                  <w:rFonts w:cs="Arial"/>
                  <w:noProof/>
                  <w:sz w:val="18"/>
                  <w:szCs w:val="18"/>
                  <w:lang w:val="sk-SK"/>
                </w:rPr>
                <w:delText>STREET</w:delText>
              </w:r>
              <w:r w:rsidDel="001F0FCD">
                <w:rPr>
                  <w:rFonts w:cs="Arial"/>
                  <w:noProof/>
                  <w:sz w:val="18"/>
                  <w:szCs w:val="18"/>
                  <w:lang w:val="sk-SK"/>
                </w:rPr>
                <w:delText>6</w:delText>
              </w:r>
            </w:del>
          </w:p>
        </w:tc>
        <w:tc>
          <w:tcPr>
            <w:tcW w:w="720" w:type="dxa"/>
            <w:shd w:val="clear" w:color="auto" w:fill="auto"/>
          </w:tcPr>
          <w:p w14:paraId="7BB98967" w14:textId="103237A1" w:rsidR="00853F03" w:rsidRPr="00FE3C19" w:rsidRDefault="00853F03" w:rsidP="00853F03">
            <w:pPr>
              <w:keepNext/>
              <w:spacing w:before="100" w:beforeAutospacing="1" w:after="100" w:afterAutospacing="1"/>
              <w:jc w:val="both"/>
              <w:rPr>
                <w:rFonts w:cs="Arial"/>
                <w:noProof/>
                <w:sz w:val="18"/>
                <w:szCs w:val="18"/>
                <w:lang w:val="bg-BG"/>
              </w:rPr>
            </w:pPr>
            <w:del w:id="18" w:author="Венцислав Милчов Асенов" w:date="2023-06-30T14:09:00Z">
              <w:r w:rsidRPr="00FE3C19" w:rsidDel="001F0FCD">
                <w:rPr>
                  <w:rFonts w:cs="Arial"/>
                  <w:noProof/>
                  <w:sz w:val="18"/>
                  <w:szCs w:val="18"/>
                  <w:lang w:val="bg-BG"/>
                </w:rPr>
                <w:delText>256</w:delText>
              </w:r>
            </w:del>
          </w:p>
        </w:tc>
        <w:tc>
          <w:tcPr>
            <w:tcW w:w="3780" w:type="dxa"/>
            <w:shd w:val="clear" w:color="auto" w:fill="auto"/>
          </w:tcPr>
          <w:p w14:paraId="17D93453" w14:textId="2860448A" w:rsidR="00853F03" w:rsidRPr="00FE3C19" w:rsidRDefault="00853F03" w:rsidP="00853F03">
            <w:pPr>
              <w:keepNext/>
              <w:spacing w:before="100" w:beforeAutospacing="1" w:after="100" w:afterAutospacing="1"/>
              <w:jc w:val="both"/>
              <w:rPr>
                <w:rFonts w:cs="Arial"/>
                <w:noProof/>
                <w:sz w:val="18"/>
                <w:szCs w:val="18"/>
                <w:lang w:val="sk-SK"/>
              </w:rPr>
            </w:pPr>
            <w:del w:id="19" w:author="Венцислав Милчов Асенов" w:date="2023-06-30T14:09:00Z">
              <w:r w:rsidRPr="00FE3C19" w:rsidDel="001F0FCD">
                <w:rPr>
                  <w:rFonts w:cs="Arial"/>
                  <w:noProof/>
                  <w:sz w:val="18"/>
                  <w:szCs w:val="18"/>
                  <w:lang w:val="sk-SK"/>
                </w:rPr>
                <w:delText>Улица</w:delText>
              </w:r>
              <w:r w:rsidRPr="00FE3C19" w:rsidDel="001F0FCD">
                <w:rPr>
                  <w:rFonts w:cs="Arial"/>
                  <w:noProof/>
                  <w:sz w:val="18"/>
                  <w:szCs w:val="18"/>
                  <w:lang w:val="bg-BG"/>
                </w:rPr>
                <w:delText xml:space="preserve"> </w:delText>
              </w:r>
              <w:r w:rsidRPr="00FE3C19" w:rsidDel="001F0FCD">
                <w:rPr>
                  <w:rFonts w:cs="Arial"/>
                  <w:noProof/>
                  <w:sz w:val="18"/>
                  <w:szCs w:val="18"/>
                  <w:lang w:val="sk-SK"/>
                </w:rPr>
                <w:delText>и пощенска</w:delText>
              </w:r>
              <w:r w:rsidRPr="00FE3C19" w:rsidDel="001F0FCD">
                <w:rPr>
                  <w:rFonts w:cs="Arial"/>
                  <w:noProof/>
                  <w:sz w:val="18"/>
                  <w:szCs w:val="18"/>
                  <w:lang w:val="bg-BG"/>
                </w:rPr>
                <w:delText xml:space="preserve"> </w:delText>
              </w:r>
              <w:r w:rsidRPr="00FE3C19" w:rsidDel="001F0FCD">
                <w:rPr>
                  <w:rFonts w:cs="Arial"/>
                  <w:noProof/>
                  <w:sz w:val="18"/>
                  <w:szCs w:val="18"/>
                  <w:lang w:val="sk-SK"/>
                </w:rPr>
                <w:delText xml:space="preserve">кутия номер </w:delText>
              </w:r>
              <w:r w:rsidR="00762E86" w:rsidDel="001F0FCD">
                <w:rPr>
                  <w:rFonts w:cs="Arial"/>
                  <w:noProof/>
                  <w:sz w:val="18"/>
                  <w:szCs w:val="18"/>
                  <w:lang w:val="sk-SK"/>
                </w:rPr>
                <w:delText>6</w:delText>
              </w:r>
            </w:del>
          </w:p>
        </w:tc>
        <w:tc>
          <w:tcPr>
            <w:tcW w:w="900" w:type="dxa"/>
            <w:shd w:val="clear" w:color="auto" w:fill="auto"/>
          </w:tcPr>
          <w:p w14:paraId="02B90A08" w14:textId="6920074B" w:rsidR="00853F03" w:rsidRPr="00FE3C19" w:rsidRDefault="00853F03" w:rsidP="00853F03">
            <w:pPr>
              <w:keepNext/>
              <w:spacing w:before="100" w:beforeAutospacing="1" w:after="100" w:afterAutospacing="1"/>
              <w:jc w:val="both"/>
              <w:rPr>
                <w:rFonts w:cs="Arial"/>
                <w:noProof/>
                <w:sz w:val="18"/>
                <w:szCs w:val="18"/>
                <w:lang w:val="sk-SK"/>
              </w:rPr>
            </w:pPr>
            <w:del w:id="20" w:author="Венцислав Милчов Асенов" w:date="2023-06-30T14:09:00Z">
              <w:r w:rsidRPr="00FE3C19" w:rsidDel="001F0FCD">
                <w:rPr>
                  <w:rFonts w:cs="Arial"/>
                  <w:noProof/>
                  <w:sz w:val="18"/>
                  <w:szCs w:val="18"/>
                  <w:lang w:val="sk-SK"/>
                </w:rPr>
                <w:delText>3042</w:delText>
              </w:r>
            </w:del>
          </w:p>
        </w:tc>
        <w:tc>
          <w:tcPr>
            <w:tcW w:w="3938" w:type="dxa"/>
            <w:shd w:val="clear" w:color="auto" w:fill="auto"/>
          </w:tcPr>
          <w:p w14:paraId="0FC27906" w14:textId="6A26AF4D" w:rsidR="00853F03" w:rsidRPr="00FE3C19" w:rsidRDefault="00853F03" w:rsidP="00853F03">
            <w:pPr>
              <w:keepNext/>
              <w:spacing w:before="100" w:beforeAutospacing="1" w:after="100" w:afterAutospacing="1"/>
              <w:jc w:val="both"/>
              <w:rPr>
                <w:rFonts w:cs="Arial"/>
                <w:i/>
                <w:noProof/>
                <w:sz w:val="18"/>
                <w:szCs w:val="18"/>
                <w:lang w:val="bg-BG"/>
              </w:rPr>
            </w:pPr>
            <w:del w:id="21" w:author="Венцислав Милчов Асенов" w:date="2023-06-30T14:09:00Z">
              <w:r w:rsidRPr="00FE3C19" w:rsidDel="001F0FCD">
                <w:rPr>
                  <w:rFonts w:cs="Arial"/>
                  <w:i/>
                  <w:noProof/>
                  <w:sz w:val="18"/>
                  <w:szCs w:val="18"/>
                  <w:lang w:val="bg-BG"/>
                </w:rPr>
                <w:delText>Етаж</w:delText>
              </w:r>
            </w:del>
          </w:p>
        </w:tc>
        <w:tc>
          <w:tcPr>
            <w:tcW w:w="1559" w:type="dxa"/>
            <w:shd w:val="clear" w:color="auto" w:fill="auto"/>
          </w:tcPr>
          <w:p w14:paraId="32A9A3CA" w14:textId="77777777" w:rsidR="00853F03" w:rsidRPr="00FE3C19" w:rsidRDefault="00853F03" w:rsidP="00853F03">
            <w:pPr>
              <w:spacing w:before="100" w:beforeAutospacing="1" w:after="100" w:afterAutospacing="1"/>
              <w:jc w:val="both"/>
              <w:rPr>
                <w:rFonts w:cs="Arial"/>
                <w:noProof/>
                <w:sz w:val="18"/>
                <w:szCs w:val="18"/>
                <w:lang w:val="sk-SK"/>
              </w:rPr>
            </w:pPr>
          </w:p>
        </w:tc>
      </w:tr>
      <w:tr w:rsidR="00853F03" w:rsidRPr="00831B19" w14:paraId="2C3595D5" w14:textId="77777777" w:rsidTr="00FD287F">
        <w:tc>
          <w:tcPr>
            <w:tcW w:w="3136" w:type="dxa"/>
            <w:shd w:val="clear" w:color="auto" w:fill="auto"/>
          </w:tcPr>
          <w:p w14:paraId="7FA2B43E" w14:textId="19284209" w:rsidR="00853F03" w:rsidRPr="00FE3C19" w:rsidRDefault="00853F03" w:rsidP="00853F03">
            <w:pPr>
              <w:keepNext/>
              <w:spacing w:before="100" w:beforeAutospacing="1" w:after="100" w:afterAutospacing="1"/>
              <w:jc w:val="both"/>
              <w:rPr>
                <w:rFonts w:cs="Arial"/>
                <w:noProof/>
                <w:sz w:val="18"/>
                <w:szCs w:val="18"/>
                <w:lang w:val="sk-SK"/>
              </w:rPr>
            </w:pPr>
            <w:del w:id="22" w:author="Венцислав Милчов Асенов" w:date="2023-06-30T14:09:00Z">
              <w:r w:rsidRPr="00FE3C19" w:rsidDel="001F0FCD">
                <w:rPr>
                  <w:rFonts w:cs="Arial"/>
                  <w:noProof/>
                  <w:sz w:val="18"/>
                  <w:szCs w:val="18"/>
                  <w:lang w:val="sk-SK"/>
                </w:rPr>
                <w:delText>STREET</w:delText>
              </w:r>
              <w:r w:rsidDel="001F0FCD">
                <w:rPr>
                  <w:rFonts w:cs="Arial"/>
                  <w:noProof/>
                  <w:sz w:val="18"/>
                  <w:szCs w:val="18"/>
                  <w:lang w:val="sk-SK"/>
                </w:rPr>
                <w:delText>7</w:delText>
              </w:r>
            </w:del>
          </w:p>
        </w:tc>
        <w:tc>
          <w:tcPr>
            <w:tcW w:w="720" w:type="dxa"/>
            <w:shd w:val="clear" w:color="auto" w:fill="auto"/>
          </w:tcPr>
          <w:p w14:paraId="1FE99A7F" w14:textId="64BD62BC" w:rsidR="00853F03" w:rsidRPr="00FE3C19" w:rsidRDefault="00853F03" w:rsidP="00853F03">
            <w:pPr>
              <w:keepNext/>
              <w:spacing w:before="100" w:beforeAutospacing="1" w:after="100" w:afterAutospacing="1"/>
              <w:jc w:val="both"/>
              <w:rPr>
                <w:rFonts w:cs="Arial"/>
                <w:noProof/>
                <w:sz w:val="18"/>
                <w:szCs w:val="18"/>
                <w:lang w:val="bg-BG"/>
              </w:rPr>
            </w:pPr>
            <w:del w:id="23" w:author="Венцислав Милчов Асенов" w:date="2023-06-30T14:09:00Z">
              <w:r w:rsidRPr="00FE3C19" w:rsidDel="001F0FCD">
                <w:rPr>
                  <w:rFonts w:cs="Arial"/>
                  <w:noProof/>
                  <w:sz w:val="18"/>
                  <w:szCs w:val="18"/>
                  <w:lang w:val="bg-BG"/>
                </w:rPr>
                <w:delText>256</w:delText>
              </w:r>
            </w:del>
          </w:p>
        </w:tc>
        <w:tc>
          <w:tcPr>
            <w:tcW w:w="3780" w:type="dxa"/>
            <w:shd w:val="clear" w:color="auto" w:fill="auto"/>
          </w:tcPr>
          <w:p w14:paraId="5FD8CA3C" w14:textId="3470C189" w:rsidR="00853F03" w:rsidRPr="00FE3C19" w:rsidRDefault="00853F03" w:rsidP="00853F03">
            <w:pPr>
              <w:keepNext/>
              <w:spacing w:before="100" w:beforeAutospacing="1" w:after="100" w:afterAutospacing="1"/>
              <w:jc w:val="both"/>
              <w:rPr>
                <w:rFonts w:cs="Arial"/>
                <w:noProof/>
                <w:sz w:val="18"/>
                <w:szCs w:val="18"/>
                <w:lang w:val="sk-SK"/>
              </w:rPr>
            </w:pPr>
            <w:del w:id="24" w:author="Венцислав Милчов Асенов" w:date="2023-06-30T14:09:00Z">
              <w:r w:rsidRPr="00FE3C19" w:rsidDel="001F0FCD">
                <w:rPr>
                  <w:rFonts w:cs="Arial"/>
                  <w:noProof/>
                  <w:sz w:val="18"/>
                  <w:szCs w:val="18"/>
                  <w:lang w:val="sk-SK"/>
                </w:rPr>
                <w:delText>Улица</w:delText>
              </w:r>
              <w:r w:rsidRPr="00FE3C19" w:rsidDel="001F0FCD">
                <w:rPr>
                  <w:rFonts w:cs="Arial"/>
                  <w:noProof/>
                  <w:sz w:val="18"/>
                  <w:szCs w:val="18"/>
                  <w:lang w:val="bg-BG"/>
                </w:rPr>
                <w:delText xml:space="preserve"> </w:delText>
              </w:r>
              <w:r w:rsidRPr="00FE3C19" w:rsidDel="001F0FCD">
                <w:rPr>
                  <w:rFonts w:cs="Arial"/>
                  <w:noProof/>
                  <w:sz w:val="18"/>
                  <w:szCs w:val="18"/>
                  <w:lang w:val="sk-SK"/>
                </w:rPr>
                <w:delText>и пощенска</w:delText>
              </w:r>
              <w:r w:rsidRPr="00FE3C19" w:rsidDel="001F0FCD">
                <w:rPr>
                  <w:rFonts w:cs="Arial"/>
                  <w:noProof/>
                  <w:sz w:val="18"/>
                  <w:szCs w:val="18"/>
                  <w:lang w:val="bg-BG"/>
                </w:rPr>
                <w:delText xml:space="preserve"> </w:delText>
              </w:r>
              <w:r w:rsidRPr="00FE3C19" w:rsidDel="001F0FCD">
                <w:rPr>
                  <w:rFonts w:cs="Arial"/>
                  <w:noProof/>
                  <w:sz w:val="18"/>
                  <w:szCs w:val="18"/>
                  <w:lang w:val="sk-SK"/>
                </w:rPr>
                <w:delText xml:space="preserve">кутия номер </w:delText>
              </w:r>
              <w:r w:rsidR="00762E86" w:rsidDel="001F0FCD">
                <w:rPr>
                  <w:rFonts w:cs="Arial"/>
                  <w:noProof/>
                  <w:sz w:val="18"/>
                  <w:szCs w:val="18"/>
                  <w:lang w:val="sk-SK"/>
                </w:rPr>
                <w:delText>7</w:delText>
              </w:r>
            </w:del>
          </w:p>
        </w:tc>
        <w:tc>
          <w:tcPr>
            <w:tcW w:w="900" w:type="dxa"/>
            <w:shd w:val="clear" w:color="auto" w:fill="auto"/>
          </w:tcPr>
          <w:p w14:paraId="1AD3404F" w14:textId="62AA8873" w:rsidR="00853F03" w:rsidRPr="00FE3C19" w:rsidRDefault="00853F03" w:rsidP="00853F03">
            <w:pPr>
              <w:keepNext/>
              <w:spacing w:before="100" w:beforeAutospacing="1" w:after="100" w:afterAutospacing="1"/>
              <w:jc w:val="both"/>
              <w:rPr>
                <w:rFonts w:cs="Arial"/>
                <w:noProof/>
                <w:sz w:val="18"/>
                <w:szCs w:val="18"/>
                <w:lang w:val="sk-SK"/>
              </w:rPr>
            </w:pPr>
            <w:del w:id="25" w:author="Венцислав Милчов Асенов" w:date="2023-06-30T14:09:00Z">
              <w:r w:rsidRPr="00FE3C19" w:rsidDel="001F0FCD">
                <w:rPr>
                  <w:rFonts w:cs="Arial"/>
                  <w:noProof/>
                  <w:sz w:val="18"/>
                  <w:szCs w:val="18"/>
                  <w:lang w:val="sk-SK"/>
                </w:rPr>
                <w:delText>3042</w:delText>
              </w:r>
            </w:del>
          </w:p>
        </w:tc>
        <w:tc>
          <w:tcPr>
            <w:tcW w:w="3938" w:type="dxa"/>
            <w:shd w:val="clear" w:color="auto" w:fill="auto"/>
          </w:tcPr>
          <w:p w14:paraId="3556C861" w14:textId="40F3C3C7" w:rsidR="00853F03" w:rsidRPr="00FE3C19" w:rsidRDefault="00853F03" w:rsidP="00853F03">
            <w:pPr>
              <w:keepNext/>
              <w:spacing w:before="100" w:beforeAutospacing="1" w:after="100" w:afterAutospacing="1"/>
              <w:jc w:val="both"/>
              <w:rPr>
                <w:rFonts w:cs="Arial"/>
                <w:i/>
                <w:noProof/>
                <w:sz w:val="18"/>
                <w:szCs w:val="18"/>
                <w:lang w:val="bg-BG"/>
              </w:rPr>
            </w:pPr>
            <w:del w:id="26" w:author="Венцислав Милчов Асенов" w:date="2023-06-30T14:09:00Z">
              <w:r w:rsidRPr="00FE3C19" w:rsidDel="001F0FCD">
                <w:rPr>
                  <w:rFonts w:cs="Arial"/>
                  <w:i/>
                  <w:noProof/>
                  <w:sz w:val="18"/>
                  <w:szCs w:val="18"/>
                  <w:lang w:val="bg-BG"/>
                </w:rPr>
                <w:delText>Номер на апартамент</w:delText>
              </w:r>
            </w:del>
          </w:p>
        </w:tc>
        <w:tc>
          <w:tcPr>
            <w:tcW w:w="1559" w:type="dxa"/>
            <w:shd w:val="clear" w:color="auto" w:fill="auto"/>
          </w:tcPr>
          <w:p w14:paraId="5D51F51F" w14:textId="77777777" w:rsidR="00853F03" w:rsidRPr="00FE3C19" w:rsidRDefault="00853F03" w:rsidP="00853F03">
            <w:pPr>
              <w:spacing w:before="100" w:beforeAutospacing="1" w:after="100" w:afterAutospacing="1"/>
              <w:jc w:val="both"/>
              <w:rPr>
                <w:rFonts w:cs="Arial"/>
                <w:noProof/>
                <w:sz w:val="18"/>
                <w:szCs w:val="18"/>
                <w:lang w:val="sk-SK"/>
              </w:rPr>
            </w:pPr>
          </w:p>
        </w:tc>
      </w:tr>
      <w:tr w:rsidR="00853F03" w:rsidRPr="00831B19" w14:paraId="24C9431E" w14:textId="77777777" w:rsidTr="00FD287F">
        <w:tc>
          <w:tcPr>
            <w:tcW w:w="3136" w:type="dxa"/>
            <w:shd w:val="clear" w:color="auto" w:fill="auto"/>
          </w:tcPr>
          <w:p w14:paraId="1EC1D19D"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CITY</w:t>
            </w:r>
          </w:p>
        </w:tc>
        <w:tc>
          <w:tcPr>
            <w:tcW w:w="720" w:type="dxa"/>
            <w:shd w:val="clear" w:color="auto" w:fill="auto"/>
          </w:tcPr>
          <w:p w14:paraId="0C934795"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shd w:val="clear" w:color="auto" w:fill="auto"/>
          </w:tcPr>
          <w:p w14:paraId="092DE6EA" w14:textId="77777777" w:rsidR="00853F03" w:rsidRPr="00FE3C19" w:rsidRDefault="00853F03" w:rsidP="00853F03">
            <w:pPr>
              <w:keepNext/>
              <w:spacing w:before="100" w:beforeAutospacing="1" w:after="100" w:afterAutospacing="1"/>
              <w:jc w:val="both"/>
              <w:rPr>
                <w:rFonts w:cs="Arial"/>
                <w:noProof/>
                <w:sz w:val="18"/>
                <w:szCs w:val="18"/>
                <w:lang w:val="bg-BG"/>
              </w:rPr>
            </w:pPr>
            <w:r w:rsidRPr="00FE3C19">
              <w:rPr>
                <w:rFonts w:cs="Arial"/>
                <w:noProof/>
                <w:sz w:val="18"/>
                <w:szCs w:val="18"/>
                <w:lang w:val="bg-BG"/>
              </w:rPr>
              <w:t>Населено място</w:t>
            </w:r>
          </w:p>
        </w:tc>
        <w:tc>
          <w:tcPr>
            <w:tcW w:w="900" w:type="dxa"/>
            <w:shd w:val="clear" w:color="auto" w:fill="auto"/>
          </w:tcPr>
          <w:p w14:paraId="410052EF"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3164</w:t>
            </w:r>
          </w:p>
        </w:tc>
        <w:tc>
          <w:tcPr>
            <w:tcW w:w="3938" w:type="dxa"/>
            <w:shd w:val="clear" w:color="auto" w:fill="auto"/>
          </w:tcPr>
          <w:p w14:paraId="447A6FF1" w14:textId="77777777" w:rsidR="00853F03" w:rsidRDefault="00853F03" w:rsidP="00853F03">
            <w:pPr>
              <w:keepNext/>
              <w:spacing w:before="100" w:beforeAutospacing="1" w:after="100" w:afterAutospacing="1"/>
              <w:jc w:val="both"/>
              <w:rPr>
                <w:rFonts w:cs="Arial"/>
                <w:bCs/>
                <w:i/>
                <w:sz w:val="18"/>
                <w:szCs w:val="18"/>
                <w:lang w:val="bg-BG"/>
              </w:rPr>
            </w:pPr>
            <w:r w:rsidRPr="00FE3C19">
              <w:rPr>
                <w:rFonts w:cs="Arial"/>
                <w:bCs/>
                <w:i/>
                <w:sz w:val="18"/>
                <w:szCs w:val="18"/>
                <w:lang w:val="bg-BG"/>
              </w:rPr>
              <w:t>Наименование на населено място</w:t>
            </w:r>
          </w:p>
          <w:p w14:paraId="28255794" w14:textId="77777777" w:rsidR="009A02CF" w:rsidRDefault="009A02CF" w:rsidP="009A02CF">
            <w:pPr>
              <w:keepNext/>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IT</w:t>
            </w:r>
            <w:r>
              <w:rPr>
                <w:rFonts w:cs="Arial"/>
                <w:bCs/>
                <w:i/>
                <w:noProof/>
                <w:sz w:val="18"/>
                <w:szCs w:val="18"/>
                <w:lang w:val="bg-BG"/>
              </w:rPr>
              <w:t>:</w:t>
            </w:r>
          </w:p>
          <w:p w14:paraId="3B9D993D" w14:textId="77777777" w:rsidR="009A02CF" w:rsidRPr="00FE3C19" w:rsidRDefault="009A02CF" w:rsidP="009A02CF">
            <w:pPr>
              <w:keepNext/>
              <w:spacing w:before="100" w:beforeAutospacing="1" w:after="100" w:afterAutospacing="1"/>
              <w:jc w:val="both"/>
              <w:rPr>
                <w:rFonts w:cs="Arial"/>
                <w:bCs/>
                <w:i/>
                <w:sz w:val="18"/>
                <w:szCs w:val="18"/>
                <w:lang w:val="bg-BG"/>
              </w:rPr>
            </w:pPr>
            <w:r>
              <w:rPr>
                <w:rFonts w:cs="Arial"/>
                <w:bCs/>
                <w:i/>
                <w:noProof/>
                <w:sz w:val="18"/>
                <w:szCs w:val="18"/>
                <w:lang w:val="bg-BG"/>
              </w:rPr>
              <w:t xml:space="preserve">За </w:t>
            </w:r>
            <w:r>
              <w:rPr>
                <w:rFonts w:cs="Arial"/>
                <w:bCs/>
                <w:i/>
                <w:noProof/>
                <w:sz w:val="18"/>
                <w:szCs w:val="18"/>
                <w:lang w:val="sk-SK"/>
              </w:rPr>
              <w:t>IV</w:t>
            </w:r>
            <w:r>
              <w:rPr>
                <w:rFonts w:cs="Arial"/>
                <w:bCs/>
                <w:i/>
                <w:noProof/>
                <w:sz w:val="18"/>
                <w:szCs w:val="18"/>
                <w:lang w:val="bg-BG"/>
              </w:rPr>
              <w:t>:</w:t>
            </w:r>
          </w:p>
        </w:tc>
        <w:tc>
          <w:tcPr>
            <w:tcW w:w="1559" w:type="dxa"/>
            <w:shd w:val="clear" w:color="auto" w:fill="auto"/>
          </w:tcPr>
          <w:p w14:paraId="280C9626" w14:textId="77777777" w:rsidR="00853F03" w:rsidRDefault="00853F03" w:rsidP="00853F03">
            <w:pPr>
              <w:spacing w:before="100" w:beforeAutospacing="1" w:after="100" w:afterAutospacing="1"/>
              <w:jc w:val="both"/>
              <w:rPr>
                <w:rFonts w:cs="Arial"/>
                <w:noProof/>
                <w:sz w:val="18"/>
                <w:szCs w:val="18"/>
                <w:lang w:val="sk-SK"/>
              </w:rPr>
            </w:pPr>
          </w:p>
          <w:p w14:paraId="1F379102" w14:textId="3B6E127F" w:rsidR="00571CEB" w:rsidRDefault="0077679A" w:rsidP="009A02CF">
            <w:pPr>
              <w:spacing w:before="100" w:beforeAutospacing="1" w:after="100" w:afterAutospacing="1"/>
              <w:jc w:val="both"/>
              <w:rPr>
                <w:rFonts w:cs="Arial"/>
                <w:sz w:val="18"/>
                <w:szCs w:val="18"/>
                <w:lang w:val="bg-BG"/>
              </w:rPr>
            </w:pPr>
            <w:r>
              <w:rPr>
                <w:rFonts w:cs="Arial"/>
                <w:sz w:val="18"/>
                <w:szCs w:val="18"/>
                <w:lang w:val="bg-BG"/>
              </w:rPr>
              <w:t xml:space="preserve">343, </w:t>
            </w:r>
            <w:r w:rsidR="009A02CF" w:rsidRPr="006F1782">
              <w:rPr>
                <w:rFonts w:cs="Arial"/>
                <w:sz w:val="18"/>
                <w:szCs w:val="18"/>
              </w:rPr>
              <w:t>406,</w:t>
            </w:r>
            <w:r w:rsidR="009A02CF" w:rsidRPr="006F1782">
              <w:rPr>
                <w:rFonts w:cs="Arial"/>
                <w:sz w:val="18"/>
                <w:szCs w:val="18"/>
                <w:lang w:val="bg-BG"/>
              </w:rPr>
              <w:t xml:space="preserve"> </w:t>
            </w:r>
            <w:r>
              <w:rPr>
                <w:rFonts w:cs="Arial"/>
                <w:sz w:val="18"/>
                <w:szCs w:val="18"/>
                <w:lang w:val="bg-BG"/>
              </w:rPr>
              <w:t xml:space="preserve">433 </w:t>
            </w:r>
          </w:p>
          <w:p w14:paraId="54C85748" w14:textId="16E9B7A9" w:rsidR="009A02CF" w:rsidRPr="00A978A6" w:rsidRDefault="009A02CF" w:rsidP="009A02CF">
            <w:pPr>
              <w:spacing w:before="100" w:beforeAutospacing="1" w:after="100" w:afterAutospacing="1"/>
              <w:jc w:val="both"/>
              <w:rPr>
                <w:rFonts w:cs="Arial"/>
                <w:sz w:val="18"/>
                <w:szCs w:val="18"/>
                <w:lang w:val="bg-BG"/>
              </w:rPr>
            </w:pPr>
            <w:r w:rsidRPr="006F1782">
              <w:rPr>
                <w:rFonts w:cs="Arial"/>
                <w:sz w:val="18"/>
                <w:szCs w:val="18"/>
              </w:rPr>
              <w:t>301,</w:t>
            </w:r>
            <w:r w:rsidRPr="006F1782">
              <w:rPr>
                <w:rFonts w:cs="Arial"/>
                <w:sz w:val="18"/>
                <w:szCs w:val="18"/>
                <w:lang w:val="bg-BG"/>
              </w:rPr>
              <w:t xml:space="preserve"> </w:t>
            </w:r>
            <w:r w:rsidRPr="006F1782">
              <w:rPr>
                <w:rFonts w:cs="Arial"/>
                <w:sz w:val="18"/>
                <w:szCs w:val="18"/>
              </w:rPr>
              <w:t>343,</w:t>
            </w:r>
            <w:r w:rsidRPr="006F1782">
              <w:rPr>
                <w:rFonts w:cs="Arial"/>
                <w:sz w:val="18"/>
                <w:szCs w:val="18"/>
                <w:lang w:val="bg-BG"/>
              </w:rPr>
              <w:t xml:space="preserve"> </w:t>
            </w:r>
            <w:r w:rsidR="0077679A">
              <w:rPr>
                <w:rFonts w:cs="Arial"/>
                <w:sz w:val="18"/>
                <w:szCs w:val="18"/>
                <w:lang w:val="bg-BG"/>
              </w:rPr>
              <w:t xml:space="preserve">433, </w:t>
            </w:r>
            <w:r w:rsidRPr="006F1782">
              <w:rPr>
                <w:rFonts w:cs="Arial"/>
                <w:sz w:val="18"/>
                <w:szCs w:val="18"/>
              </w:rPr>
              <w:t>406</w:t>
            </w:r>
          </w:p>
        </w:tc>
      </w:tr>
      <w:tr w:rsidR="00853F03" w:rsidRPr="00831B19" w14:paraId="408C3A78" w14:textId="77777777" w:rsidTr="00FD287F">
        <w:tc>
          <w:tcPr>
            <w:tcW w:w="3136" w:type="dxa"/>
            <w:shd w:val="clear" w:color="auto" w:fill="auto"/>
          </w:tcPr>
          <w:p w14:paraId="5820A732"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ZIPCODE</w:t>
            </w:r>
          </w:p>
        </w:tc>
        <w:tc>
          <w:tcPr>
            <w:tcW w:w="720" w:type="dxa"/>
            <w:shd w:val="clear" w:color="auto" w:fill="auto"/>
          </w:tcPr>
          <w:p w14:paraId="77BB0612"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17</w:t>
            </w:r>
          </w:p>
        </w:tc>
        <w:tc>
          <w:tcPr>
            <w:tcW w:w="3780" w:type="dxa"/>
            <w:shd w:val="clear" w:color="auto" w:fill="auto"/>
          </w:tcPr>
          <w:p w14:paraId="5CE4E9BB" w14:textId="77777777" w:rsidR="00853F03" w:rsidRPr="00FE3C19" w:rsidRDefault="00853F03" w:rsidP="00853F03">
            <w:pPr>
              <w:keepNext/>
              <w:spacing w:before="100" w:beforeAutospacing="1" w:after="100" w:afterAutospacing="1"/>
              <w:jc w:val="both"/>
              <w:rPr>
                <w:rFonts w:cs="Arial"/>
                <w:noProof/>
                <w:sz w:val="18"/>
                <w:szCs w:val="18"/>
                <w:lang w:val="bg-BG"/>
              </w:rPr>
            </w:pPr>
            <w:r w:rsidRPr="00FE3C19">
              <w:rPr>
                <w:rFonts w:cs="Arial"/>
                <w:noProof/>
                <w:sz w:val="18"/>
                <w:szCs w:val="18"/>
                <w:lang w:val="bg-BG"/>
              </w:rPr>
              <w:t>Пощенски код</w:t>
            </w:r>
          </w:p>
        </w:tc>
        <w:tc>
          <w:tcPr>
            <w:tcW w:w="900" w:type="dxa"/>
            <w:shd w:val="clear" w:color="auto" w:fill="auto"/>
          </w:tcPr>
          <w:p w14:paraId="54E79B40"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3251</w:t>
            </w:r>
          </w:p>
        </w:tc>
        <w:tc>
          <w:tcPr>
            <w:tcW w:w="3938" w:type="dxa"/>
            <w:shd w:val="clear" w:color="auto" w:fill="auto"/>
          </w:tcPr>
          <w:p w14:paraId="543BCACE" w14:textId="77777777" w:rsidR="00853F03" w:rsidRDefault="00853F03" w:rsidP="00853F03">
            <w:pPr>
              <w:keepNext/>
              <w:spacing w:before="100" w:beforeAutospacing="1" w:after="100" w:afterAutospacing="1"/>
              <w:jc w:val="both"/>
              <w:rPr>
                <w:rFonts w:cs="Arial"/>
                <w:bCs/>
                <w:sz w:val="18"/>
                <w:szCs w:val="18"/>
                <w:lang w:val="sk-SK"/>
              </w:rPr>
            </w:pPr>
            <w:r w:rsidRPr="00FE3C19">
              <w:rPr>
                <w:rFonts w:cs="Arial"/>
                <w:noProof/>
                <w:sz w:val="18"/>
                <w:szCs w:val="18"/>
                <w:lang w:val="bg-BG"/>
              </w:rPr>
              <w:t>Пощенски код</w:t>
            </w:r>
            <w:r w:rsidRPr="00FE3C19">
              <w:rPr>
                <w:rFonts w:cs="Arial"/>
                <w:bCs/>
                <w:sz w:val="18"/>
                <w:szCs w:val="18"/>
                <w:lang w:val="sk-SK"/>
              </w:rPr>
              <w:t xml:space="preserve"> </w:t>
            </w:r>
          </w:p>
          <w:p w14:paraId="14E01189" w14:textId="77777777" w:rsidR="009A02CF" w:rsidRDefault="009A02CF" w:rsidP="009A02CF">
            <w:pPr>
              <w:keepNext/>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IT</w:t>
            </w:r>
            <w:r>
              <w:rPr>
                <w:rFonts w:cs="Arial"/>
                <w:bCs/>
                <w:i/>
                <w:noProof/>
                <w:sz w:val="18"/>
                <w:szCs w:val="18"/>
                <w:lang w:val="bg-BG"/>
              </w:rPr>
              <w:t>:</w:t>
            </w:r>
          </w:p>
          <w:p w14:paraId="730D804B" w14:textId="77777777" w:rsidR="009A02CF" w:rsidRPr="0087333F" w:rsidRDefault="009A02CF" w:rsidP="009A02CF">
            <w:pPr>
              <w:keepNext/>
              <w:spacing w:before="100" w:beforeAutospacing="1" w:after="100" w:afterAutospacing="1"/>
              <w:jc w:val="both"/>
              <w:rPr>
                <w:rFonts w:cs="Arial"/>
                <w:bCs/>
                <w:sz w:val="18"/>
                <w:szCs w:val="18"/>
                <w:lang w:val="sk-SK"/>
              </w:rPr>
            </w:pPr>
            <w:r>
              <w:rPr>
                <w:rFonts w:cs="Arial"/>
                <w:bCs/>
                <w:i/>
                <w:noProof/>
                <w:sz w:val="18"/>
                <w:szCs w:val="18"/>
                <w:lang w:val="bg-BG"/>
              </w:rPr>
              <w:t xml:space="preserve">За </w:t>
            </w:r>
            <w:r>
              <w:rPr>
                <w:rFonts w:cs="Arial"/>
                <w:bCs/>
                <w:i/>
                <w:noProof/>
                <w:sz w:val="18"/>
                <w:szCs w:val="18"/>
                <w:lang w:val="sk-SK"/>
              </w:rPr>
              <w:t>IV</w:t>
            </w:r>
            <w:r>
              <w:rPr>
                <w:rFonts w:cs="Arial"/>
                <w:bCs/>
                <w:i/>
                <w:noProof/>
                <w:sz w:val="18"/>
                <w:szCs w:val="18"/>
                <w:lang w:val="bg-BG"/>
              </w:rPr>
              <w:t>:</w:t>
            </w:r>
          </w:p>
        </w:tc>
        <w:tc>
          <w:tcPr>
            <w:tcW w:w="1559" w:type="dxa"/>
            <w:shd w:val="clear" w:color="auto" w:fill="auto"/>
          </w:tcPr>
          <w:p w14:paraId="67FFC10B" w14:textId="77777777" w:rsidR="00853F03" w:rsidRDefault="00853F03" w:rsidP="00853F03">
            <w:pPr>
              <w:spacing w:before="100" w:beforeAutospacing="1" w:after="100" w:afterAutospacing="1"/>
              <w:jc w:val="both"/>
              <w:rPr>
                <w:rFonts w:cs="Arial"/>
                <w:noProof/>
                <w:sz w:val="18"/>
                <w:szCs w:val="18"/>
                <w:lang w:val="sk-SK"/>
              </w:rPr>
            </w:pPr>
          </w:p>
          <w:p w14:paraId="247362C9" w14:textId="7E32E944" w:rsidR="00571CEB" w:rsidRDefault="0077679A" w:rsidP="009A02CF">
            <w:pPr>
              <w:spacing w:before="100" w:beforeAutospacing="1" w:after="100" w:afterAutospacing="1"/>
              <w:jc w:val="both"/>
              <w:rPr>
                <w:rFonts w:cs="Arial"/>
                <w:sz w:val="18"/>
                <w:szCs w:val="18"/>
                <w:lang w:val="bg-BG"/>
              </w:rPr>
            </w:pPr>
            <w:r>
              <w:rPr>
                <w:rFonts w:cs="Arial"/>
                <w:sz w:val="18"/>
                <w:szCs w:val="18"/>
                <w:lang w:val="bg-BG"/>
              </w:rPr>
              <w:t xml:space="preserve">343, </w:t>
            </w:r>
            <w:r w:rsidR="009A02CF" w:rsidRPr="006F1782">
              <w:rPr>
                <w:rFonts w:cs="Arial"/>
                <w:sz w:val="18"/>
                <w:szCs w:val="18"/>
              </w:rPr>
              <w:t>406,</w:t>
            </w:r>
            <w:r w:rsidR="009A02CF" w:rsidRPr="006F1782">
              <w:rPr>
                <w:rFonts w:cs="Arial"/>
                <w:sz w:val="18"/>
                <w:szCs w:val="18"/>
                <w:lang w:val="bg-BG"/>
              </w:rPr>
              <w:t xml:space="preserve"> </w:t>
            </w:r>
            <w:r>
              <w:rPr>
                <w:rFonts w:cs="Arial"/>
                <w:sz w:val="18"/>
                <w:szCs w:val="18"/>
                <w:lang w:val="bg-BG"/>
              </w:rPr>
              <w:t xml:space="preserve">433 </w:t>
            </w:r>
          </w:p>
          <w:p w14:paraId="1181EDCB" w14:textId="0738ADE2" w:rsidR="009A02CF" w:rsidRPr="00A978A6" w:rsidRDefault="009A02CF" w:rsidP="009A02CF">
            <w:pPr>
              <w:spacing w:before="100" w:beforeAutospacing="1" w:after="100" w:afterAutospacing="1"/>
              <w:jc w:val="both"/>
              <w:rPr>
                <w:rFonts w:cs="Arial"/>
                <w:sz w:val="18"/>
                <w:szCs w:val="18"/>
                <w:lang w:val="bg-BG"/>
              </w:rPr>
            </w:pPr>
            <w:r w:rsidRPr="006F1782">
              <w:rPr>
                <w:rFonts w:cs="Arial"/>
                <w:sz w:val="18"/>
                <w:szCs w:val="18"/>
              </w:rPr>
              <w:t>301,</w:t>
            </w:r>
            <w:r w:rsidRPr="006F1782">
              <w:rPr>
                <w:rFonts w:cs="Arial"/>
                <w:sz w:val="18"/>
                <w:szCs w:val="18"/>
                <w:lang w:val="bg-BG"/>
              </w:rPr>
              <w:t xml:space="preserve"> </w:t>
            </w:r>
            <w:r w:rsidRPr="006F1782">
              <w:rPr>
                <w:rFonts w:cs="Arial"/>
                <w:sz w:val="18"/>
                <w:szCs w:val="18"/>
              </w:rPr>
              <w:t>343,</w:t>
            </w:r>
            <w:r w:rsidRPr="006F1782">
              <w:rPr>
                <w:rFonts w:cs="Arial"/>
                <w:sz w:val="18"/>
                <w:szCs w:val="18"/>
                <w:lang w:val="bg-BG"/>
              </w:rPr>
              <w:t xml:space="preserve"> </w:t>
            </w:r>
            <w:r w:rsidR="0077679A">
              <w:rPr>
                <w:rFonts w:cs="Arial"/>
                <w:sz w:val="18"/>
                <w:szCs w:val="18"/>
                <w:lang w:val="bg-BG"/>
              </w:rPr>
              <w:t xml:space="preserve">433, </w:t>
            </w:r>
            <w:r w:rsidRPr="006F1782">
              <w:rPr>
                <w:rFonts w:cs="Arial"/>
                <w:sz w:val="18"/>
                <w:szCs w:val="18"/>
              </w:rPr>
              <w:t>406</w:t>
            </w:r>
          </w:p>
        </w:tc>
      </w:tr>
      <w:tr w:rsidR="00853F03" w:rsidRPr="00831B19" w14:paraId="1CDFB08E" w14:textId="77777777" w:rsidTr="00FD287F">
        <w:tc>
          <w:tcPr>
            <w:tcW w:w="3136" w:type="dxa"/>
            <w:tcBorders>
              <w:bottom w:val="single" w:sz="4" w:space="0" w:color="auto"/>
            </w:tcBorders>
            <w:shd w:val="clear" w:color="auto" w:fill="auto"/>
          </w:tcPr>
          <w:p w14:paraId="5EABF07F" w14:textId="77777777" w:rsidR="00853F03" w:rsidRPr="00FE3C19" w:rsidRDefault="00853F03" w:rsidP="00853F03">
            <w:pPr>
              <w:spacing w:before="100" w:beforeAutospacing="1" w:after="100" w:afterAutospacing="1"/>
              <w:jc w:val="both"/>
              <w:rPr>
                <w:rFonts w:cs="Arial"/>
                <w:noProof/>
                <w:sz w:val="18"/>
                <w:szCs w:val="18"/>
                <w:lang w:val="sk-SK"/>
              </w:rPr>
            </w:pPr>
            <w:r w:rsidRPr="00FE3C19">
              <w:rPr>
                <w:rFonts w:cs="Arial"/>
                <w:noProof/>
                <w:sz w:val="18"/>
                <w:szCs w:val="18"/>
                <w:lang w:val="sk-SK"/>
              </w:rPr>
              <w:t>COUNTRY</w:t>
            </w:r>
          </w:p>
        </w:tc>
        <w:tc>
          <w:tcPr>
            <w:tcW w:w="720" w:type="dxa"/>
            <w:tcBorders>
              <w:bottom w:val="single" w:sz="4" w:space="0" w:color="auto"/>
            </w:tcBorders>
            <w:shd w:val="clear" w:color="auto" w:fill="auto"/>
          </w:tcPr>
          <w:p w14:paraId="05362F5A" w14:textId="77777777" w:rsidR="00853F03" w:rsidRPr="00FE3C19" w:rsidRDefault="00853F03" w:rsidP="00853F03">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shd w:val="clear" w:color="auto" w:fill="auto"/>
          </w:tcPr>
          <w:p w14:paraId="0AC342CD" w14:textId="77777777" w:rsidR="00853F03" w:rsidRPr="00FE3C19" w:rsidRDefault="00853F03" w:rsidP="00853F03">
            <w:pPr>
              <w:spacing w:before="100" w:beforeAutospacing="1" w:after="100" w:afterAutospacing="1"/>
              <w:jc w:val="both"/>
              <w:rPr>
                <w:rFonts w:cs="Arial"/>
                <w:noProof/>
                <w:sz w:val="18"/>
                <w:szCs w:val="18"/>
                <w:lang w:val="bg-BG"/>
              </w:rPr>
            </w:pPr>
            <w:r w:rsidRPr="00FE3C19">
              <w:rPr>
                <w:rFonts w:cs="Arial"/>
                <w:noProof/>
                <w:sz w:val="18"/>
                <w:szCs w:val="18"/>
                <w:lang w:val="bg-BG"/>
              </w:rPr>
              <w:t>Страна</w:t>
            </w:r>
          </w:p>
        </w:tc>
        <w:tc>
          <w:tcPr>
            <w:tcW w:w="900" w:type="dxa"/>
            <w:tcBorders>
              <w:bottom w:val="single" w:sz="4" w:space="0" w:color="auto"/>
            </w:tcBorders>
            <w:shd w:val="clear" w:color="auto" w:fill="auto"/>
          </w:tcPr>
          <w:p w14:paraId="7FE6614D" w14:textId="77777777" w:rsidR="00853F03" w:rsidRPr="00FE3C19" w:rsidRDefault="00853F03" w:rsidP="00853F03">
            <w:pPr>
              <w:spacing w:before="100" w:beforeAutospacing="1" w:after="100" w:afterAutospacing="1"/>
              <w:jc w:val="both"/>
              <w:rPr>
                <w:rFonts w:cs="Arial"/>
                <w:noProof/>
                <w:sz w:val="18"/>
                <w:szCs w:val="18"/>
                <w:lang w:val="sk-SK"/>
              </w:rPr>
            </w:pPr>
            <w:r w:rsidRPr="00FE3C19">
              <w:rPr>
                <w:rFonts w:cs="Arial"/>
                <w:noProof/>
                <w:sz w:val="18"/>
                <w:szCs w:val="18"/>
                <w:lang w:val="sk-SK"/>
              </w:rPr>
              <w:t>3207</w:t>
            </w:r>
          </w:p>
        </w:tc>
        <w:tc>
          <w:tcPr>
            <w:tcW w:w="3938" w:type="dxa"/>
            <w:tcBorders>
              <w:bottom w:val="single" w:sz="4" w:space="0" w:color="auto"/>
            </w:tcBorders>
            <w:shd w:val="clear" w:color="auto" w:fill="auto"/>
          </w:tcPr>
          <w:p w14:paraId="442FB4F8" w14:textId="77777777" w:rsidR="00853F03" w:rsidRDefault="00853F03" w:rsidP="00853F03">
            <w:pPr>
              <w:spacing w:before="100" w:beforeAutospacing="1" w:after="100" w:afterAutospacing="1"/>
              <w:jc w:val="both"/>
              <w:rPr>
                <w:rFonts w:cs="Arial"/>
                <w:bCs/>
                <w:sz w:val="18"/>
                <w:szCs w:val="18"/>
                <w:lang w:val="en-US"/>
              </w:rPr>
            </w:pPr>
            <w:r w:rsidRPr="00FE3C19">
              <w:rPr>
                <w:rFonts w:cs="Arial"/>
                <w:bCs/>
                <w:sz w:val="18"/>
                <w:szCs w:val="18"/>
                <w:lang w:val="en-US"/>
              </w:rPr>
              <w:t xml:space="preserve">BG </w:t>
            </w:r>
          </w:p>
          <w:p w14:paraId="753E5A71" w14:textId="77777777" w:rsidR="009A02CF" w:rsidRDefault="009A02CF" w:rsidP="009A02CF">
            <w:pPr>
              <w:keepNext/>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IT</w:t>
            </w:r>
            <w:r>
              <w:rPr>
                <w:rFonts w:cs="Arial"/>
                <w:bCs/>
                <w:i/>
                <w:noProof/>
                <w:sz w:val="18"/>
                <w:szCs w:val="18"/>
                <w:lang w:val="bg-BG"/>
              </w:rPr>
              <w:t>:</w:t>
            </w:r>
          </w:p>
          <w:p w14:paraId="16ADF272" w14:textId="77777777" w:rsidR="002048F9" w:rsidRDefault="002048F9" w:rsidP="009A02CF">
            <w:pPr>
              <w:spacing w:before="100" w:beforeAutospacing="1" w:after="100" w:afterAutospacing="1"/>
              <w:jc w:val="both"/>
              <w:rPr>
                <w:rFonts w:cs="Arial"/>
                <w:bCs/>
                <w:i/>
                <w:noProof/>
                <w:sz w:val="18"/>
                <w:szCs w:val="18"/>
                <w:lang w:val="bg-BG"/>
              </w:rPr>
            </w:pPr>
          </w:p>
          <w:p w14:paraId="7420A4C6" w14:textId="24BD8BEE" w:rsidR="009A02CF" w:rsidRPr="00FE3C19" w:rsidRDefault="009A02CF" w:rsidP="009A02CF">
            <w:pPr>
              <w:spacing w:before="100" w:beforeAutospacing="1" w:after="100" w:afterAutospacing="1"/>
              <w:jc w:val="both"/>
              <w:rPr>
                <w:rFonts w:cs="Arial"/>
                <w:bCs/>
                <w:i/>
                <w:noProof/>
                <w:sz w:val="18"/>
                <w:szCs w:val="18"/>
                <w:lang w:val="en-US"/>
              </w:rPr>
            </w:pPr>
            <w:r>
              <w:rPr>
                <w:rFonts w:cs="Arial"/>
                <w:bCs/>
                <w:i/>
                <w:noProof/>
                <w:sz w:val="18"/>
                <w:szCs w:val="18"/>
                <w:lang w:val="bg-BG"/>
              </w:rPr>
              <w:t xml:space="preserve">За </w:t>
            </w:r>
            <w:r>
              <w:rPr>
                <w:rFonts w:cs="Arial"/>
                <w:bCs/>
                <w:i/>
                <w:noProof/>
                <w:sz w:val="18"/>
                <w:szCs w:val="18"/>
                <w:lang w:val="sk-SK"/>
              </w:rPr>
              <w:t>IV</w:t>
            </w:r>
            <w:r>
              <w:rPr>
                <w:rFonts w:cs="Arial"/>
                <w:bCs/>
                <w:i/>
                <w:noProof/>
                <w:sz w:val="18"/>
                <w:szCs w:val="18"/>
                <w:lang w:val="bg-BG"/>
              </w:rPr>
              <w:t>:</w:t>
            </w:r>
          </w:p>
        </w:tc>
        <w:tc>
          <w:tcPr>
            <w:tcW w:w="1559" w:type="dxa"/>
            <w:tcBorders>
              <w:bottom w:val="single" w:sz="4" w:space="0" w:color="auto"/>
            </w:tcBorders>
            <w:shd w:val="clear" w:color="auto" w:fill="auto"/>
          </w:tcPr>
          <w:p w14:paraId="5C0E1EB9" w14:textId="77777777" w:rsidR="002048F9" w:rsidRDefault="002048F9" w:rsidP="003B0140">
            <w:pPr>
              <w:spacing w:before="100" w:beforeAutospacing="1" w:after="100" w:afterAutospacing="1"/>
              <w:jc w:val="both"/>
              <w:rPr>
                <w:rFonts w:cs="Arial"/>
                <w:noProof/>
                <w:sz w:val="18"/>
                <w:szCs w:val="18"/>
                <w:lang w:val="sk-SK"/>
              </w:rPr>
            </w:pPr>
          </w:p>
          <w:p w14:paraId="28D8B576" w14:textId="77777777" w:rsidR="00571CEB" w:rsidRDefault="00853F03" w:rsidP="003B0140">
            <w:pPr>
              <w:spacing w:before="100" w:beforeAutospacing="1" w:after="100" w:afterAutospacing="1"/>
              <w:jc w:val="both"/>
              <w:rPr>
                <w:rFonts w:cs="Arial"/>
                <w:noProof/>
                <w:sz w:val="18"/>
                <w:szCs w:val="18"/>
                <w:lang w:val="bg-BG"/>
              </w:rPr>
            </w:pPr>
            <w:r w:rsidRPr="00FE3C19">
              <w:rPr>
                <w:rFonts w:cs="Arial"/>
                <w:noProof/>
                <w:sz w:val="18"/>
                <w:szCs w:val="18"/>
                <w:lang w:val="sk-SK"/>
              </w:rPr>
              <w:t xml:space="preserve">343, </w:t>
            </w:r>
            <w:r w:rsidR="0077679A">
              <w:rPr>
                <w:rFonts w:cs="Arial"/>
                <w:noProof/>
                <w:sz w:val="18"/>
                <w:szCs w:val="18"/>
                <w:lang w:val="bg-BG"/>
              </w:rPr>
              <w:t xml:space="preserve">433, </w:t>
            </w:r>
            <w:r>
              <w:rPr>
                <w:rFonts w:cs="Arial"/>
                <w:noProof/>
                <w:sz w:val="18"/>
                <w:szCs w:val="18"/>
                <w:lang w:val="bg-BG"/>
              </w:rPr>
              <w:t>406</w:t>
            </w:r>
          </w:p>
          <w:p w14:paraId="6DF25695" w14:textId="6EED8373" w:rsidR="009A02CF" w:rsidRDefault="003B0140" w:rsidP="003B0140">
            <w:pPr>
              <w:spacing w:before="100" w:beforeAutospacing="1" w:after="100" w:afterAutospacing="1"/>
              <w:jc w:val="both"/>
              <w:rPr>
                <w:rFonts w:cs="Arial"/>
                <w:sz w:val="18"/>
                <w:szCs w:val="18"/>
              </w:rPr>
            </w:pPr>
            <w:r>
              <w:rPr>
                <w:rFonts w:cs="Arial"/>
                <w:noProof/>
                <w:sz w:val="18"/>
                <w:szCs w:val="18"/>
                <w:lang w:val="bg-BG"/>
              </w:rPr>
              <w:t xml:space="preserve"> </w:t>
            </w:r>
          </w:p>
          <w:p w14:paraId="04F0970E" w14:textId="587A6F89" w:rsidR="009A02CF" w:rsidRPr="00A978A6" w:rsidRDefault="009A02CF" w:rsidP="009A02CF">
            <w:pPr>
              <w:spacing w:before="100" w:beforeAutospacing="1" w:after="100" w:afterAutospacing="1"/>
              <w:jc w:val="both"/>
              <w:rPr>
                <w:rFonts w:cs="Arial"/>
                <w:sz w:val="18"/>
                <w:szCs w:val="18"/>
                <w:lang w:val="bg-BG"/>
              </w:rPr>
            </w:pPr>
            <w:r w:rsidRPr="006F1782">
              <w:rPr>
                <w:rFonts w:cs="Arial"/>
                <w:sz w:val="18"/>
                <w:szCs w:val="18"/>
              </w:rPr>
              <w:t>301,</w:t>
            </w:r>
            <w:r w:rsidRPr="006F1782">
              <w:rPr>
                <w:rFonts w:cs="Arial"/>
                <w:sz w:val="18"/>
                <w:szCs w:val="18"/>
                <w:lang w:val="bg-BG"/>
              </w:rPr>
              <w:t xml:space="preserve"> </w:t>
            </w:r>
            <w:r w:rsidRPr="006F1782">
              <w:rPr>
                <w:rFonts w:cs="Arial"/>
                <w:sz w:val="18"/>
                <w:szCs w:val="18"/>
              </w:rPr>
              <w:t>343,</w:t>
            </w:r>
            <w:r w:rsidRPr="006F1782">
              <w:rPr>
                <w:rFonts w:cs="Arial"/>
                <w:sz w:val="18"/>
                <w:szCs w:val="18"/>
                <w:lang w:val="bg-BG"/>
              </w:rPr>
              <w:t xml:space="preserve"> </w:t>
            </w:r>
            <w:r w:rsidR="003B0140">
              <w:rPr>
                <w:rFonts w:cs="Arial"/>
                <w:sz w:val="18"/>
                <w:szCs w:val="18"/>
                <w:lang w:val="bg-BG"/>
              </w:rPr>
              <w:t xml:space="preserve">433, </w:t>
            </w:r>
            <w:r w:rsidRPr="006F1782">
              <w:rPr>
                <w:rFonts w:cs="Arial"/>
                <w:sz w:val="18"/>
                <w:szCs w:val="18"/>
              </w:rPr>
              <w:t>406</w:t>
            </w:r>
          </w:p>
        </w:tc>
      </w:tr>
      <w:tr w:rsidR="00853F03" w:rsidRPr="00831B19" w14:paraId="44576AFE" w14:textId="77777777" w:rsidTr="00FD287F">
        <w:tc>
          <w:tcPr>
            <w:tcW w:w="3136" w:type="dxa"/>
            <w:tcBorders>
              <w:right w:val="single" w:sz="4" w:space="0" w:color="auto"/>
            </w:tcBorders>
            <w:shd w:val="clear" w:color="auto" w:fill="BFBFBF"/>
          </w:tcPr>
          <w:p w14:paraId="4C850177"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b/>
                <w:noProof/>
                <w:sz w:val="18"/>
                <w:szCs w:val="18"/>
                <w:lang w:val="sk-SK"/>
              </w:rPr>
              <w:t>&gt;</w:t>
            </w:r>
            <w:r w:rsidRPr="00FE3C19">
              <w:rPr>
                <w:rFonts w:cs="Arial"/>
                <w:noProof/>
                <w:sz w:val="18"/>
                <w:szCs w:val="18"/>
                <w:lang w:val="sk-SK"/>
              </w:rPr>
              <w:t xml:space="preserve"> UNT</w:t>
            </w:r>
          </w:p>
        </w:tc>
        <w:tc>
          <w:tcPr>
            <w:tcW w:w="720" w:type="dxa"/>
            <w:tcBorders>
              <w:left w:val="single" w:sz="4" w:space="0" w:color="auto"/>
              <w:right w:val="single" w:sz="4" w:space="0" w:color="auto"/>
            </w:tcBorders>
            <w:shd w:val="clear" w:color="auto" w:fill="BFBFBF"/>
          </w:tcPr>
          <w:p w14:paraId="25960FD1"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1-1</w:t>
            </w:r>
          </w:p>
        </w:tc>
        <w:tc>
          <w:tcPr>
            <w:tcW w:w="3780" w:type="dxa"/>
            <w:tcBorders>
              <w:left w:val="single" w:sz="4" w:space="0" w:color="auto"/>
              <w:right w:val="single" w:sz="4" w:space="0" w:color="auto"/>
            </w:tcBorders>
            <w:shd w:val="clear" w:color="auto" w:fill="BFBFBF"/>
          </w:tcPr>
          <w:p w14:paraId="08E999C0" w14:textId="77777777" w:rsidR="00853F03" w:rsidRPr="00FE3C19" w:rsidRDefault="00853F03" w:rsidP="00853F03">
            <w:pPr>
              <w:keepNext/>
              <w:spacing w:before="100" w:beforeAutospacing="1" w:after="100" w:afterAutospacing="1"/>
              <w:jc w:val="both"/>
              <w:rPr>
                <w:rFonts w:cs="Arial"/>
                <w:noProof/>
                <w:sz w:val="18"/>
                <w:szCs w:val="18"/>
                <w:lang w:val="bg-BG"/>
              </w:rPr>
            </w:pPr>
            <w:r w:rsidRPr="00FE3C19">
              <w:rPr>
                <w:rFonts w:cs="Arial"/>
                <w:b/>
                <w:noProof/>
                <w:sz w:val="18"/>
                <w:szCs w:val="18"/>
                <w:lang w:val="bg-BG"/>
              </w:rPr>
              <w:t>Обобщена информация за съобщението</w:t>
            </w:r>
          </w:p>
        </w:tc>
        <w:tc>
          <w:tcPr>
            <w:tcW w:w="900" w:type="dxa"/>
            <w:tcBorders>
              <w:left w:val="single" w:sz="4" w:space="0" w:color="auto"/>
              <w:right w:val="single" w:sz="4" w:space="0" w:color="auto"/>
            </w:tcBorders>
            <w:shd w:val="clear" w:color="auto" w:fill="BFBFBF"/>
          </w:tcPr>
          <w:p w14:paraId="04BBFF8B"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sz w:val="18"/>
                <w:szCs w:val="18"/>
                <w:lang w:val="sk-SK"/>
              </w:rPr>
              <w:t>UNT</w:t>
            </w:r>
          </w:p>
        </w:tc>
        <w:tc>
          <w:tcPr>
            <w:tcW w:w="3938" w:type="dxa"/>
            <w:tcBorders>
              <w:left w:val="single" w:sz="4" w:space="0" w:color="auto"/>
              <w:right w:val="single" w:sz="4" w:space="0" w:color="auto"/>
            </w:tcBorders>
            <w:shd w:val="clear" w:color="auto" w:fill="BFBFBF"/>
          </w:tcPr>
          <w:p w14:paraId="3B473217" w14:textId="77777777" w:rsidR="00853F03" w:rsidRPr="00FE3C19" w:rsidRDefault="00853F03" w:rsidP="00853F03">
            <w:pPr>
              <w:keepNext/>
              <w:spacing w:before="100" w:beforeAutospacing="1" w:after="100" w:afterAutospacing="1"/>
              <w:jc w:val="both"/>
              <w:rPr>
                <w:rFonts w:cs="Arial"/>
                <w:noProof/>
                <w:sz w:val="18"/>
                <w:szCs w:val="18"/>
                <w:lang w:val="sk-SK"/>
              </w:rPr>
            </w:pPr>
          </w:p>
        </w:tc>
        <w:tc>
          <w:tcPr>
            <w:tcW w:w="1559" w:type="dxa"/>
            <w:tcBorders>
              <w:left w:val="single" w:sz="4" w:space="0" w:color="auto"/>
            </w:tcBorders>
            <w:shd w:val="clear" w:color="auto" w:fill="BFBFBF"/>
          </w:tcPr>
          <w:p w14:paraId="355977D8" w14:textId="77777777" w:rsidR="00853F03" w:rsidRPr="00FE3C19" w:rsidRDefault="00853F03" w:rsidP="00853F03">
            <w:pPr>
              <w:keepNext/>
              <w:spacing w:before="100" w:beforeAutospacing="1" w:after="100" w:afterAutospacing="1"/>
              <w:jc w:val="both"/>
              <w:rPr>
                <w:rFonts w:cs="Arial"/>
                <w:noProof/>
                <w:sz w:val="18"/>
                <w:szCs w:val="18"/>
                <w:lang w:val="sk-SK"/>
              </w:rPr>
            </w:pPr>
          </w:p>
        </w:tc>
      </w:tr>
      <w:tr w:rsidR="00853F03" w:rsidRPr="00831B19" w14:paraId="3466096C" w14:textId="77777777" w:rsidTr="00581944">
        <w:tc>
          <w:tcPr>
            <w:tcW w:w="3136" w:type="dxa"/>
          </w:tcPr>
          <w:p w14:paraId="68B05DB9" w14:textId="77777777" w:rsidR="00853F03" w:rsidRPr="00FE3C19" w:rsidRDefault="00853F03" w:rsidP="00853F03">
            <w:pPr>
              <w:keepNext/>
              <w:rPr>
                <w:rFonts w:cs="Arial"/>
                <w:sz w:val="18"/>
                <w:szCs w:val="18"/>
                <w:lang w:val="sk-SK"/>
              </w:rPr>
            </w:pPr>
            <w:r w:rsidRPr="00FE3C19">
              <w:rPr>
                <w:rFonts w:cs="Arial"/>
                <w:sz w:val="18"/>
                <w:szCs w:val="18"/>
                <w:lang w:val="sk-SK"/>
              </w:rPr>
              <w:t>NUMSEG</w:t>
            </w:r>
          </w:p>
        </w:tc>
        <w:tc>
          <w:tcPr>
            <w:tcW w:w="720" w:type="dxa"/>
          </w:tcPr>
          <w:p w14:paraId="51087F09" w14:textId="77777777" w:rsidR="00853F03" w:rsidRPr="00FE3C19" w:rsidRDefault="00853F03" w:rsidP="00853F03">
            <w:pPr>
              <w:keepNext/>
              <w:rPr>
                <w:rFonts w:cs="Arial"/>
                <w:sz w:val="18"/>
                <w:szCs w:val="18"/>
                <w:lang w:val="bg-BG"/>
              </w:rPr>
            </w:pPr>
            <w:r w:rsidRPr="00FE3C19">
              <w:rPr>
                <w:rFonts w:cs="Arial"/>
                <w:sz w:val="18"/>
                <w:szCs w:val="18"/>
                <w:lang w:val="bg-BG"/>
              </w:rPr>
              <w:t>10</w:t>
            </w:r>
          </w:p>
        </w:tc>
        <w:tc>
          <w:tcPr>
            <w:tcW w:w="3780" w:type="dxa"/>
          </w:tcPr>
          <w:p w14:paraId="4DFE6DA3" w14:textId="77777777" w:rsidR="00853F03" w:rsidRPr="00581944" w:rsidRDefault="00853F03" w:rsidP="00853F03">
            <w:pPr>
              <w:keepNext/>
              <w:rPr>
                <w:rFonts w:cs="Arial"/>
                <w:sz w:val="18"/>
                <w:szCs w:val="18"/>
                <w:lang w:val="bg-BG"/>
              </w:rPr>
            </w:pPr>
            <w:r w:rsidRPr="00581944">
              <w:rPr>
                <w:rFonts w:cs="Arial"/>
                <w:sz w:val="18"/>
                <w:szCs w:val="18"/>
                <w:lang w:val="bg-BG"/>
              </w:rPr>
              <w:t>Брой сегменти в съобщението</w:t>
            </w:r>
          </w:p>
        </w:tc>
        <w:tc>
          <w:tcPr>
            <w:tcW w:w="900" w:type="dxa"/>
          </w:tcPr>
          <w:p w14:paraId="34C0D93D" w14:textId="77777777" w:rsidR="00853F03" w:rsidRPr="00FE3C19" w:rsidRDefault="00853F03" w:rsidP="00853F03">
            <w:pPr>
              <w:keepNext/>
              <w:rPr>
                <w:rFonts w:cs="Arial"/>
                <w:sz w:val="18"/>
                <w:szCs w:val="18"/>
                <w:lang w:val="sk-SK"/>
              </w:rPr>
            </w:pPr>
            <w:r w:rsidRPr="00FE3C19">
              <w:rPr>
                <w:rFonts w:cs="Arial"/>
                <w:sz w:val="18"/>
                <w:szCs w:val="18"/>
                <w:lang w:val="sk-SK"/>
              </w:rPr>
              <w:t>0074</w:t>
            </w:r>
          </w:p>
        </w:tc>
        <w:tc>
          <w:tcPr>
            <w:tcW w:w="3938" w:type="dxa"/>
            <w:shd w:val="clear" w:color="auto" w:fill="auto"/>
          </w:tcPr>
          <w:p w14:paraId="655AB686" w14:textId="77777777" w:rsidR="00853F03" w:rsidRPr="00581944" w:rsidRDefault="00853F03" w:rsidP="00853F03">
            <w:pPr>
              <w:keepNext/>
              <w:rPr>
                <w:rFonts w:cs="Arial"/>
                <w:i/>
                <w:sz w:val="18"/>
                <w:szCs w:val="18"/>
                <w:lang w:val="bg-BG"/>
              </w:rPr>
            </w:pPr>
            <w:r w:rsidRPr="00581944">
              <w:rPr>
                <w:rFonts w:cs="Arial"/>
                <w:i/>
                <w:sz w:val="18"/>
                <w:szCs w:val="18"/>
                <w:lang w:val="bg-BG"/>
              </w:rPr>
              <w:t>Брой сегменти в съобщението</w:t>
            </w:r>
          </w:p>
        </w:tc>
        <w:tc>
          <w:tcPr>
            <w:tcW w:w="1559" w:type="dxa"/>
          </w:tcPr>
          <w:p w14:paraId="641929D0"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853F03" w:rsidRPr="00831B19" w14:paraId="4A36663E" w14:textId="77777777" w:rsidTr="00581944">
        <w:tc>
          <w:tcPr>
            <w:tcW w:w="3136" w:type="dxa"/>
          </w:tcPr>
          <w:p w14:paraId="49844D8C" w14:textId="77777777" w:rsidR="00853F03" w:rsidRPr="00FE3C19" w:rsidRDefault="00853F03" w:rsidP="00853F03">
            <w:pPr>
              <w:rPr>
                <w:rFonts w:cs="Arial"/>
                <w:sz w:val="18"/>
                <w:szCs w:val="18"/>
                <w:lang w:val="sk-SK"/>
              </w:rPr>
            </w:pPr>
            <w:r w:rsidRPr="00FE3C19">
              <w:rPr>
                <w:rFonts w:cs="Arial"/>
                <w:sz w:val="18"/>
                <w:szCs w:val="18"/>
                <w:lang w:val="sk-SK"/>
              </w:rPr>
              <w:t>REFNUM</w:t>
            </w:r>
          </w:p>
        </w:tc>
        <w:tc>
          <w:tcPr>
            <w:tcW w:w="720" w:type="dxa"/>
          </w:tcPr>
          <w:p w14:paraId="739FE17A" w14:textId="77777777" w:rsidR="00853F03" w:rsidRPr="00FE3C19" w:rsidRDefault="00853F03" w:rsidP="00853F03">
            <w:pPr>
              <w:rPr>
                <w:rFonts w:cs="Arial"/>
                <w:sz w:val="18"/>
                <w:szCs w:val="18"/>
                <w:lang w:val="sk-SK"/>
              </w:rPr>
            </w:pPr>
            <w:r w:rsidRPr="00FE3C19">
              <w:rPr>
                <w:rFonts w:cs="Arial"/>
                <w:sz w:val="18"/>
                <w:szCs w:val="18"/>
                <w:lang w:val="sk-SK"/>
              </w:rPr>
              <w:t>14</w:t>
            </w:r>
          </w:p>
        </w:tc>
        <w:tc>
          <w:tcPr>
            <w:tcW w:w="3780" w:type="dxa"/>
          </w:tcPr>
          <w:p w14:paraId="5799FB8E" w14:textId="77777777" w:rsidR="00853F03" w:rsidRPr="00FE3C19" w:rsidRDefault="00853F03" w:rsidP="00853F03">
            <w:pPr>
              <w:rPr>
                <w:rFonts w:cs="Arial"/>
                <w:sz w:val="18"/>
                <w:szCs w:val="18"/>
                <w:lang w:val="sk-SK"/>
              </w:rPr>
            </w:pPr>
            <w:r w:rsidRPr="00FE3C19">
              <w:rPr>
                <w:rFonts w:cs="Arial"/>
                <w:sz w:val="18"/>
                <w:szCs w:val="18"/>
                <w:lang w:val="bg-BG"/>
              </w:rPr>
              <w:t>Номер съобщение</w:t>
            </w:r>
          </w:p>
        </w:tc>
        <w:tc>
          <w:tcPr>
            <w:tcW w:w="900" w:type="dxa"/>
          </w:tcPr>
          <w:p w14:paraId="495468B4" w14:textId="77777777" w:rsidR="00853F03" w:rsidRPr="00FE3C19" w:rsidRDefault="00853F03" w:rsidP="00853F03">
            <w:pPr>
              <w:rPr>
                <w:rFonts w:cs="Arial"/>
                <w:sz w:val="18"/>
                <w:szCs w:val="18"/>
                <w:lang w:val="sk-SK"/>
              </w:rPr>
            </w:pPr>
            <w:r w:rsidRPr="00FE3C19">
              <w:rPr>
                <w:rFonts w:cs="Arial"/>
                <w:sz w:val="18"/>
                <w:szCs w:val="18"/>
                <w:lang w:val="sk-SK"/>
              </w:rPr>
              <w:t>0062</w:t>
            </w:r>
          </w:p>
        </w:tc>
        <w:tc>
          <w:tcPr>
            <w:tcW w:w="3938" w:type="dxa"/>
            <w:shd w:val="clear" w:color="auto" w:fill="auto"/>
          </w:tcPr>
          <w:p w14:paraId="46418D5E" w14:textId="77777777" w:rsidR="00853F03" w:rsidRPr="00581944" w:rsidRDefault="00853F03" w:rsidP="00853F03">
            <w:pPr>
              <w:keepNext/>
              <w:rPr>
                <w:rFonts w:cs="Arial"/>
                <w:i/>
                <w:sz w:val="18"/>
                <w:szCs w:val="18"/>
                <w:lang w:val="bg-BG"/>
              </w:rPr>
            </w:pPr>
            <w:r w:rsidRPr="00581944">
              <w:rPr>
                <w:rFonts w:cs="Arial"/>
                <w:i/>
                <w:sz w:val="18"/>
                <w:szCs w:val="18"/>
                <w:lang w:val="bg-BG"/>
              </w:rPr>
              <w:t xml:space="preserve">Уникален номер на съобщение. </w:t>
            </w:r>
          </w:p>
          <w:p w14:paraId="5BD93008" w14:textId="77777777" w:rsidR="00853F03" w:rsidRPr="00FE3C19" w:rsidRDefault="00853F03" w:rsidP="00853F03">
            <w:pPr>
              <w:rPr>
                <w:rFonts w:cs="Arial"/>
                <w:b/>
                <w:bCs/>
                <w:i/>
                <w:sz w:val="18"/>
                <w:szCs w:val="18"/>
                <w:lang w:val="sk-SK"/>
              </w:rPr>
            </w:pPr>
            <w:r w:rsidRPr="00581944">
              <w:rPr>
                <w:rFonts w:cs="Arial"/>
                <w:i/>
                <w:sz w:val="18"/>
                <w:szCs w:val="18"/>
                <w:lang w:val="bg-BG"/>
              </w:rPr>
              <w:t>Съдържанието е идентично на сегмент: UNH, Поле:  REFERENCENUMBER</w:t>
            </w:r>
          </w:p>
        </w:tc>
        <w:tc>
          <w:tcPr>
            <w:tcW w:w="1559" w:type="dxa"/>
          </w:tcPr>
          <w:p w14:paraId="3614776D"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bookmarkEnd w:id="3"/>
      <w:bookmarkEnd w:id="4"/>
      <w:bookmarkEnd w:id="5"/>
      <w:bookmarkEnd w:id="6"/>
    </w:tbl>
    <w:p w14:paraId="23FD239B" w14:textId="77777777" w:rsidR="00E33602" w:rsidRPr="00831B19" w:rsidRDefault="00E33602" w:rsidP="0079755C">
      <w:pPr>
        <w:pStyle w:val="Heading2"/>
        <w:spacing w:before="100" w:beforeAutospacing="1" w:after="100" w:afterAutospacing="1"/>
        <w:jc w:val="both"/>
        <w:rPr>
          <w:rFonts w:ascii="Times New Roman" w:hAnsi="Times New Roman" w:cs="Times New Roman"/>
          <w:color w:val="auto"/>
          <w:lang w:val="sk-SK"/>
        </w:rPr>
        <w:sectPr w:rsidR="00E33602" w:rsidRPr="00831B19" w:rsidSect="006F0C23">
          <w:pgSz w:w="16838" w:h="11906" w:orient="landscape" w:code="9"/>
          <w:pgMar w:top="1134" w:right="1701" w:bottom="1134" w:left="1134" w:header="567" w:footer="567" w:gutter="0"/>
          <w:cols w:space="708"/>
          <w:docGrid w:linePitch="360"/>
        </w:sectPr>
      </w:pPr>
    </w:p>
    <w:p w14:paraId="414BA4EF" w14:textId="77777777" w:rsidR="003E5336" w:rsidRDefault="003E5336" w:rsidP="000E22C8">
      <w:pPr>
        <w:pStyle w:val="Heading1"/>
        <w:pageBreakBefore w:val="0"/>
        <w:numPr>
          <w:ilvl w:val="0"/>
          <w:numId w:val="1"/>
        </w:numPr>
        <w:rPr>
          <w:color w:val="auto"/>
          <w:lang w:val="bg-BG"/>
        </w:rPr>
      </w:pPr>
      <w:r w:rsidRPr="003E5336">
        <w:rPr>
          <w:color w:val="auto"/>
          <w:lang w:val="bg-BG"/>
        </w:rPr>
        <w:lastRenderedPageBreak/>
        <w:t>СПИСЪК НА ПРИЛОЖЕНИЯТА</w:t>
      </w:r>
    </w:p>
    <w:p w14:paraId="0E034470" w14:textId="77777777" w:rsidR="003E5336" w:rsidRPr="003E5336" w:rsidRDefault="003E5336" w:rsidP="003E5336">
      <w:pPr>
        <w:rPr>
          <w:lang w:val="bg-BG"/>
        </w:rPr>
      </w:pPr>
    </w:p>
    <w:tbl>
      <w:tblPr>
        <w:tblW w:w="9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3186"/>
        <w:gridCol w:w="4205"/>
      </w:tblGrid>
      <w:tr w:rsidR="003E5336" w:rsidRPr="00833C7E" w14:paraId="77D1A4F9" w14:textId="77777777" w:rsidTr="00FC23D2">
        <w:tc>
          <w:tcPr>
            <w:tcW w:w="1668" w:type="dxa"/>
            <w:shd w:val="clear" w:color="auto" w:fill="BFBFBF"/>
          </w:tcPr>
          <w:p w14:paraId="2E652779" w14:textId="77777777" w:rsidR="003E5336" w:rsidRPr="00FC23D2" w:rsidRDefault="003E5336" w:rsidP="00063C91">
            <w:pPr>
              <w:keepNext/>
              <w:spacing w:before="60" w:after="60"/>
              <w:rPr>
                <w:rFonts w:cs="Arial"/>
                <w:b/>
                <w:sz w:val="18"/>
                <w:szCs w:val="18"/>
                <w:lang w:val="bg-BG"/>
              </w:rPr>
            </w:pPr>
            <w:r w:rsidRPr="00FC23D2">
              <w:rPr>
                <w:rFonts w:cs="Arial"/>
                <w:b/>
                <w:sz w:val="18"/>
                <w:szCs w:val="18"/>
                <w:lang w:val="bg-BG"/>
              </w:rPr>
              <w:t>Прилож</w:t>
            </w:r>
            <w:r w:rsidRPr="00FC23D2">
              <w:rPr>
                <w:rFonts w:cs="Arial"/>
                <w:b/>
                <w:sz w:val="18"/>
                <w:szCs w:val="18"/>
                <w:lang w:val="en-US"/>
              </w:rPr>
              <w:t>e</w:t>
            </w:r>
            <w:r w:rsidR="006D697F">
              <w:rPr>
                <w:rFonts w:cs="Arial"/>
                <w:b/>
                <w:sz w:val="18"/>
                <w:szCs w:val="18"/>
                <w:lang w:val="bg-BG"/>
              </w:rPr>
              <w:t>ние</w:t>
            </w:r>
            <w:r w:rsidRPr="00FC23D2">
              <w:rPr>
                <w:rFonts w:cs="Arial"/>
                <w:b/>
                <w:sz w:val="18"/>
                <w:szCs w:val="18"/>
                <w:lang w:val="bg-BG"/>
              </w:rPr>
              <w:t xml:space="preserve"> №</w:t>
            </w:r>
          </w:p>
        </w:tc>
        <w:tc>
          <w:tcPr>
            <w:tcW w:w="3186" w:type="dxa"/>
            <w:shd w:val="clear" w:color="auto" w:fill="BFBFBF"/>
          </w:tcPr>
          <w:p w14:paraId="79A81BEE" w14:textId="77777777" w:rsidR="003E5336" w:rsidRPr="00FC23D2" w:rsidRDefault="003E5336" w:rsidP="00063C91">
            <w:pPr>
              <w:keepNext/>
              <w:spacing w:before="60" w:after="60"/>
              <w:rPr>
                <w:rFonts w:cs="Arial"/>
                <w:b/>
                <w:sz w:val="18"/>
                <w:szCs w:val="18"/>
                <w:lang w:val="bg-BG"/>
              </w:rPr>
            </w:pPr>
            <w:r w:rsidRPr="00FC23D2">
              <w:rPr>
                <w:rFonts w:cs="Arial"/>
                <w:b/>
                <w:sz w:val="18"/>
                <w:szCs w:val="18"/>
                <w:lang w:val="bg-BG"/>
              </w:rPr>
              <w:t>Описание</w:t>
            </w:r>
          </w:p>
        </w:tc>
        <w:tc>
          <w:tcPr>
            <w:tcW w:w="4205" w:type="dxa"/>
            <w:shd w:val="clear" w:color="auto" w:fill="BFBFBF"/>
          </w:tcPr>
          <w:p w14:paraId="41446489" w14:textId="77777777" w:rsidR="003E5336" w:rsidRPr="00FC23D2" w:rsidRDefault="003E5336" w:rsidP="00063C91">
            <w:pPr>
              <w:keepNext/>
              <w:spacing w:before="60" w:after="60"/>
              <w:rPr>
                <w:rFonts w:cs="Arial"/>
                <w:b/>
                <w:sz w:val="18"/>
                <w:szCs w:val="18"/>
                <w:lang w:val="bg-BG"/>
              </w:rPr>
            </w:pPr>
            <w:r w:rsidRPr="00FC23D2">
              <w:rPr>
                <w:rFonts w:cs="Arial"/>
                <w:b/>
                <w:sz w:val="18"/>
                <w:szCs w:val="18"/>
                <w:lang w:val="bg-BG"/>
              </w:rPr>
              <w:t>Име на файл</w:t>
            </w:r>
          </w:p>
        </w:tc>
      </w:tr>
      <w:tr w:rsidR="003E5336" w:rsidRPr="00833C7E" w14:paraId="34A09324" w14:textId="77777777" w:rsidTr="00FC23D2">
        <w:tc>
          <w:tcPr>
            <w:tcW w:w="1668" w:type="dxa"/>
          </w:tcPr>
          <w:p w14:paraId="40B2D00E" w14:textId="77777777" w:rsidR="003E5336" w:rsidRPr="00E47734" w:rsidRDefault="003E5336" w:rsidP="00063C91">
            <w:pPr>
              <w:keepNext/>
              <w:spacing w:before="60" w:after="60"/>
              <w:jc w:val="center"/>
              <w:rPr>
                <w:rFonts w:cs="Arial"/>
                <w:sz w:val="20"/>
                <w:szCs w:val="20"/>
                <w:lang w:val="sk-SK"/>
              </w:rPr>
            </w:pPr>
            <w:r w:rsidRPr="00E47734">
              <w:rPr>
                <w:rFonts w:cs="Arial"/>
                <w:sz w:val="20"/>
                <w:szCs w:val="20"/>
                <w:lang w:val="sk-SK"/>
              </w:rPr>
              <w:t>1</w:t>
            </w:r>
          </w:p>
        </w:tc>
        <w:tc>
          <w:tcPr>
            <w:tcW w:w="3186" w:type="dxa"/>
          </w:tcPr>
          <w:p w14:paraId="26E47CA2" w14:textId="77777777" w:rsidR="003E5336" w:rsidRPr="00952E08" w:rsidRDefault="003E5336" w:rsidP="00063C91">
            <w:pPr>
              <w:keepNext/>
              <w:spacing w:before="60" w:after="60"/>
              <w:rPr>
                <w:rFonts w:cs="Arial"/>
                <w:sz w:val="20"/>
                <w:szCs w:val="20"/>
                <w:lang w:val="en-US"/>
              </w:rPr>
            </w:pPr>
            <w:r>
              <w:rPr>
                <w:rFonts w:cs="Arial"/>
                <w:sz w:val="20"/>
                <w:szCs w:val="20"/>
                <w:lang w:val="bg-BG"/>
              </w:rPr>
              <w:t xml:space="preserve">Техническо описание </w:t>
            </w:r>
          </w:p>
        </w:tc>
        <w:tc>
          <w:tcPr>
            <w:tcW w:w="4205" w:type="dxa"/>
          </w:tcPr>
          <w:p w14:paraId="268E1AA2" w14:textId="77777777" w:rsidR="003E5336" w:rsidRPr="005C500D" w:rsidRDefault="0004634D" w:rsidP="00187438">
            <w:pPr>
              <w:keepNext/>
              <w:spacing w:before="60" w:after="60"/>
              <w:rPr>
                <w:rFonts w:cs="Arial"/>
                <w:sz w:val="20"/>
                <w:szCs w:val="20"/>
                <w:lang w:val="en-US"/>
              </w:rPr>
            </w:pPr>
            <w:r>
              <w:rPr>
                <w:rFonts w:cs="Arial"/>
                <w:sz w:val="20"/>
                <w:szCs w:val="20"/>
                <w:lang w:val="bg-BG"/>
              </w:rPr>
              <w:t xml:space="preserve">Приложение </w:t>
            </w:r>
            <w:r w:rsidR="003E5336">
              <w:rPr>
                <w:rFonts w:cs="Arial"/>
                <w:sz w:val="20"/>
                <w:szCs w:val="20"/>
                <w:lang w:val="en-US"/>
              </w:rPr>
              <w:t>UTILMD.xls</w:t>
            </w:r>
            <w:r w:rsidR="005C500D">
              <w:rPr>
                <w:rFonts w:cs="Arial"/>
                <w:sz w:val="20"/>
                <w:szCs w:val="20"/>
                <w:lang w:val="en-US"/>
              </w:rPr>
              <w:t>x</w:t>
            </w:r>
          </w:p>
        </w:tc>
      </w:tr>
      <w:tr w:rsidR="003E5336" w:rsidRPr="00833C7E" w14:paraId="20D6546B" w14:textId="77777777" w:rsidTr="00FC23D2">
        <w:tc>
          <w:tcPr>
            <w:tcW w:w="1668" w:type="dxa"/>
          </w:tcPr>
          <w:p w14:paraId="0F39A133" w14:textId="77777777" w:rsidR="003E5336" w:rsidRPr="00707D1E" w:rsidRDefault="003E5336" w:rsidP="00063C91">
            <w:pPr>
              <w:keepNext/>
              <w:spacing w:before="60" w:after="60"/>
              <w:jc w:val="center"/>
              <w:rPr>
                <w:rFonts w:cs="Arial"/>
                <w:sz w:val="20"/>
                <w:szCs w:val="20"/>
                <w:lang w:val="bg-BG"/>
              </w:rPr>
            </w:pPr>
            <w:r w:rsidRPr="00707D1E">
              <w:rPr>
                <w:rFonts w:cs="Arial"/>
                <w:sz w:val="20"/>
                <w:szCs w:val="20"/>
                <w:lang w:val="bg-BG"/>
              </w:rPr>
              <w:t>2</w:t>
            </w:r>
          </w:p>
        </w:tc>
        <w:tc>
          <w:tcPr>
            <w:tcW w:w="3186" w:type="dxa"/>
          </w:tcPr>
          <w:p w14:paraId="30E9E231" w14:textId="77777777" w:rsidR="003E5336" w:rsidRPr="00707D1E" w:rsidRDefault="003E5336" w:rsidP="00063C91">
            <w:pPr>
              <w:keepNext/>
              <w:spacing w:before="60" w:after="60"/>
              <w:rPr>
                <w:rFonts w:cs="Arial"/>
                <w:sz w:val="20"/>
                <w:szCs w:val="20"/>
                <w:lang w:val="bg-BG"/>
              </w:rPr>
            </w:pPr>
            <w:r w:rsidRPr="00707D1E">
              <w:rPr>
                <w:rFonts w:cs="Arial"/>
                <w:sz w:val="20"/>
                <w:szCs w:val="20"/>
                <w:lang w:val="bg-BG"/>
              </w:rPr>
              <w:t>Използвани класификатори</w:t>
            </w:r>
          </w:p>
        </w:tc>
        <w:tc>
          <w:tcPr>
            <w:tcW w:w="4205" w:type="dxa"/>
          </w:tcPr>
          <w:p w14:paraId="17974247" w14:textId="0A62147D" w:rsidR="003E5336" w:rsidRPr="00707D1E" w:rsidRDefault="003E5336" w:rsidP="003B7F8F">
            <w:pPr>
              <w:keepNext/>
              <w:spacing w:before="60" w:after="60"/>
              <w:rPr>
                <w:rFonts w:cs="Arial"/>
                <w:sz w:val="20"/>
                <w:szCs w:val="20"/>
                <w:lang w:val="en-US"/>
              </w:rPr>
            </w:pPr>
            <w:r w:rsidRPr="00707D1E">
              <w:rPr>
                <w:rFonts w:cs="Arial"/>
                <w:sz w:val="20"/>
                <w:szCs w:val="20"/>
                <w:lang w:val="bg-BG"/>
              </w:rPr>
              <w:t>Класификатори</w:t>
            </w:r>
            <w:r w:rsidRPr="00707D1E">
              <w:rPr>
                <w:rFonts w:cs="Arial"/>
                <w:sz w:val="20"/>
                <w:szCs w:val="20"/>
                <w:lang w:val="en-US"/>
              </w:rPr>
              <w:t>.xls</w:t>
            </w:r>
            <w:r w:rsidR="00A133DC">
              <w:rPr>
                <w:rFonts w:cs="Arial"/>
                <w:sz w:val="20"/>
                <w:szCs w:val="20"/>
                <w:lang w:val="en-US"/>
              </w:rPr>
              <w:t>x</w:t>
            </w:r>
          </w:p>
        </w:tc>
      </w:tr>
      <w:tr w:rsidR="002120F7" w:rsidRPr="00833C7E" w14:paraId="0382C0AE" w14:textId="77777777" w:rsidTr="00FC23D2">
        <w:tc>
          <w:tcPr>
            <w:tcW w:w="1668" w:type="dxa"/>
          </w:tcPr>
          <w:p w14:paraId="5971504E" w14:textId="77777777" w:rsidR="002120F7" w:rsidRPr="00F94FF9" w:rsidRDefault="002120F7" w:rsidP="00874823">
            <w:pPr>
              <w:spacing w:before="60" w:after="60"/>
              <w:jc w:val="center"/>
              <w:rPr>
                <w:rFonts w:cs="Arial"/>
                <w:lang w:val="en-US"/>
              </w:rPr>
            </w:pPr>
            <w:r>
              <w:rPr>
                <w:rFonts w:cs="Arial"/>
                <w:lang w:val="en-US"/>
              </w:rPr>
              <w:t>3</w:t>
            </w:r>
          </w:p>
        </w:tc>
        <w:tc>
          <w:tcPr>
            <w:tcW w:w="3186" w:type="dxa"/>
          </w:tcPr>
          <w:p w14:paraId="6B22AC75" w14:textId="77777777" w:rsidR="002120F7" w:rsidRPr="006F60FD" w:rsidRDefault="002120F7" w:rsidP="006F60FD">
            <w:pPr>
              <w:keepNext/>
              <w:spacing w:before="60" w:after="60"/>
              <w:rPr>
                <w:rFonts w:cs="Arial"/>
                <w:sz w:val="20"/>
                <w:szCs w:val="20"/>
                <w:lang w:val="bg-BG"/>
              </w:rPr>
            </w:pPr>
            <w:r>
              <w:rPr>
                <w:rFonts w:cs="Arial"/>
                <w:sz w:val="20"/>
                <w:szCs w:val="20"/>
                <w:lang w:val="en-US"/>
              </w:rPr>
              <w:t>XSD</w:t>
            </w:r>
            <w:r w:rsidR="006F60FD">
              <w:rPr>
                <w:rFonts w:cs="Arial"/>
                <w:sz w:val="20"/>
                <w:szCs w:val="20"/>
                <w:lang w:val="en-US"/>
              </w:rPr>
              <w:t xml:space="preserve"> структура на съобщението</w:t>
            </w:r>
          </w:p>
        </w:tc>
        <w:tc>
          <w:tcPr>
            <w:tcW w:w="4205" w:type="dxa"/>
          </w:tcPr>
          <w:p w14:paraId="2C3EE277" w14:textId="602EC667" w:rsidR="002120F7" w:rsidRPr="00F94FF9" w:rsidRDefault="002120F7" w:rsidP="00DD46CD">
            <w:pPr>
              <w:keepNext/>
              <w:spacing w:before="60" w:after="60"/>
              <w:rPr>
                <w:rFonts w:cs="Arial"/>
                <w:sz w:val="20"/>
                <w:szCs w:val="20"/>
                <w:lang w:val="en-US"/>
              </w:rPr>
            </w:pPr>
            <w:r>
              <w:rPr>
                <w:rFonts w:cs="Arial"/>
                <w:sz w:val="20"/>
                <w:szCs w:val="20"/>
                <w:lang w:val="en-US"/>
              </w:rPr>
              <w:t>UTILMD_v</w:t>
            </w:r>
            <w:r w:rsidR="003B7F8F">
              <w:rPr>
                <w:rFonts w:cs="Arial"/>
                <w:sz w:val="20"/>
                <w:szCs w:val="20"/>
                <w:lang w:val="en-US"/>
              </w:rPr>
              <w:t>0</w:t>
            </w:r>
            <w:r w:rsidR="00903377">
              <w:rPr>
                <w:rFonts w:cs="Arial"/>
                <w:sz w:val="20"/>
                <w:szCs w:val="20"/>
                <w:lang w:val="bg-BG"/>
              </w:rPr>
              <w:t>2</w:t>
            </w:r>
            <w:r>
              <w:rPr>
                <w:rFonts w:cs="Arial"/>
                <w:sz w:val="20"/>
                <w:szCs w:val="20"/>
                <w:lang w:val="bg-BG"/>
              </w:rPr>
              <w:t>.</w:t>
            </w:r>
            <w:r>
              <w:rPr>
                <w:rFonts w:cs="Arial"/>
                <w:sz w:val="20"/>
                <w:szCs w:val="20"/>
                <w:lang w:val="en-US"/>
              </w:rPr>
              <w:t>xsd</w:t>
            </w:r>
          </w:p>
        </w:tc>
      </w:tr>
      <w:tr w:rsidR="003E5336" w:rsidRPr="00833C7E" w14:paraId="11E27B12" w14:textId="77777777" w:rsidTr="00FC23D2">
        <w:tc>
          <w:tcPr>
            <w:tcW w:w="1668" w:type="dxa"/>
          </w:tcPr>
          <w:p w14:paraId="4A2697B2" w14:textId="77777777" w:rsidR="00874823" w:rsidRPr="00F94FF9" w:rsidRDefault="002120F7" w:rsidP="00874823">
            <w:pPr>
              <w:spacing w:before="60" w:after="60"/>
              <w:jc w:val="center"/>
              <w:rPr>
                <w:rFonts w:cs="Arial"/>
                <w:lang w:val="en-US"/>
              </w:rPr>
            </w:pPr>
            <w:r>
              <w:rPr>
                <w:rFonts w:cs="Arial"/>
                <w:lang w:val="en-US"/>
              </w:rPr>
              <w:t>4</w:t>
            </w:r>
          </w:p>
        </w:tc>
        <w:tc>
          <w:tcPr>
            <w:tcW w:w="3186" w:type="dxa"/>
          </w:tcPr>
          <w:p w14:paraId="45966241" w14:textId="77777777" w:rsidR="003E5336" w:rsidRPr="00F94FF9" w:rsidRDefault="00326F21" w:rsidP="006F60FD">
            <w:pPr>
              <w:keepNext/>
              <w:spacing w:before="60" w:after="60"/>
              <w:rPr>
                <w:rFonts w:cs="Arial"/>
                <w:lang w:val="bg-BG"/>
              </w:rPr>
            </w:pPr>
            <w:r>
              <w:rPr>
                <w:rFonts w:cs="Arial"/>
                <w:sz w:val="20"/>
                <w:szCs w:val="20"/>
                <w:lang w:val="bg-BG"/>
              </w:rPr>
              <w:t>Пример</w:t>
            </w:r>
            <w:r w:rsidR="006F60FD">
              <w:rPr>
                <w:rFonts w:cs="Arial"/>
                <w:sz w:val="20"/>
                <w:szCs w:val="20"/>
                <w:lang w:val="bg-BG"/>
              </w:rPr>
              <w:t xml:space="preserve">но съобщение транзакция </w:t>
            </w:r>
            <w:r w:rsidR="00874823" w:rsidRPr="00F94FF9">
              <w:rPr>
                <w:rFonts w:cs="Arial"/>
                <w:sz w:val="20"/>
                <w:szCs w:val="20"/>
                <w:lang w:val="bg-BG"/>
              </w:rPr>
              <w:t>343</w:t>
            </w:r>
          </w:p>
        </w:tc>
        <w:tc>
          <w:tcPr>
            <w:tcW w:w="4205" w:type="dxa"/>
          </w:tcPr>
          <w:p w14:paraId="3544223E" w14:textId="5CA52F1C" w:rsidR="003E5336" w:rsidRPr="00F94FF9" w:rsidRDefault="00874823" w:rsidP="00F94FF9">
            <w:pPr>
              <w:keepNext/>
              <w:spacing w:before="60" w:after="60"/>
              <w:rPr>
                <w:rFonts w:cs="Arial"/>
                <w:sz w:val="20"/>
                <w:szCs w:val="20"/>
                <w:lang w:val="bg-BG"/>
              </w:rPr>
            </w:pPr>
            <w:r w:rsidRPr="00F94FF9">
              <w:rPr>
                <w:rFonts w:cs="Arial"/>
                <w:sz w:val="20"/>
                <w:szCs w:val="20"/>
                <w:lang w:val="bg-BG"/>
              </w:rPr>
              <w:t>UTILMD_343</w:t>
            </w:r>
            <w:r w:rsidR="003B7F8F">
              <w:rPr>
                <w:rFonts w:cs="Arial"/>
                <w:sz w:val="20"/>
                <w:szCs w:val="20"/>
                <w:lang w:val="bg-BG"/>
              </w:rPr>
              <w:t>_</w:t>
            </w:r>
            <w:r w:rsidR="003B7F8F">
              <w:rPr>
                <w:rFonts w:cs="Arial"/>
                <w:sz w:val="20"/>
                <w:szCs w:val="20"/>
                <w:lang w:val="en-US"/>
              </w:rPr>
              <w:t>v0</w:t>
            </w:r>
            <w:r w:rsidR="00903377">
              <w:rPr>
                <w:rFonts w:cs="Arial"/>
                <w:sz w:val="20"/>
                <w:szCs w:val="20"/>
                <w:lang w:val="bg-BG"/>
              </w:rPr>
              <w:t>2</w:t>
            </w:r>
            <w:r w:rsidRPr="00F94FF9">
              <w:rPr>
                <w:rFonts w:cs="Arial"/>
                <w:sz w:val="20"/>
                <w:szCs w:val="20"/>
                <w:lang w:val="bg-BG"/>
              </w:rPr>
              <w:t>.xml</w:t>
            </w:r>
          </w:p>
        </w:tc>
      </w:tr>
      <w:tr w:rsidR="007B60BB" w:rsidRPr="00833C7E" w14:paraId="497835CF" w14:textId="77777777" w:rsidTr="00FC23D2">
        <w:tc>
          <w:tcPr>
            <w:tcW w:w="1668" w:type="dxa"/>
          </w:tcPr>
          <w:p w14:paraId="4F79BD38" w14:textId="42B90138" w:rsidR="007B60BB" w:rsidRPr="00083E1C" w:rsidRDefault="00083E1C" w:rsidP="00063C91">
            <w:pPr>
              <w:spacing w:before="60" w:after="60"/>
              <w:jc w:val="center"/>
              <w:rPr>
                <w:rFonts w:cs="Arial"/>
                <w:lang w:val="bg-BG"/>
              </w:rPr>
            </w:pPr>
            <w:r>
              <w:rPr>
                <w:rFonts w:cs="Arial"/>
                <w:lang w:val="bg-BG"/>
              </w:rPr>
              <w:t>5</w:t>
            </w:r>
          </w:p>
        </w:tc>
        <w:tc>
          <w:tcPr>
            <w:tcW w:w="3186" w:type="dxa"/>
          </w:tcPr>
          <w:p w14:paraId="0C5CE889" w14:textId="77777777" w:rsidR="007B60BB" w:rsidRPr="00833C7E" w:rsidRDefault="00326F21" w:rsidP="00063C91">
            <w:pPr>
              <w:spacing w:before="60" w:after="60"/>
              <w:rPr>
                <w:rFonts w:cs="Arial"/>
                <w:lang w:val="sk-SK"/>
              </w:rPr>
            </w:pPr>
            <w:r>
              <w:rPr>
                <w:rFonts w:cs="Arial"/>
                <w:sz w:val="20"/>
                <w:szCs w:val="20"/>
                <w:lang w:val="bg-BG"/>
              </w:rPr>
              <w:t>Пример</w:t>
            </w:r>
            <w:r w:rsidR="006F60FD">
              <w:rPr>
                <w:rFonts w:cs="Arial"/>
                <w:sz w:val="20"/>
                <w:szCs w:val="20"/>
                <w:lang w:val="bg-BG"/>
              </w:rPr>
              <w:t xml:space="preserve">но съобщение транзакция </w:t>
            </w:r>
            <w:r w:rsidR="00874823">
              <w:rPr>
                <w:rFonts w:cs="Arial"/>
                <w:sz w:val="20"/>
                <w:szCs w:val="20"/>
                <w:lang w:val="bg-BG"/>
              </w:rPr>
              <w:t>521</w:t>
            </w:r>
          </w:p>
        </w:tc>
        <w:tc>
          <w:tcPr>
            <w:tcW w:w="4205" w:type="dxa"/>
          </w:tcPr>
          <w:p w14:paraId="6351856B" w14:textId="72FFF842" w:rsidR="007B60BB" w:rsidRPr="00F94FF9" w:rsidRDefault="00874823" w:rsidP="00F94FF9">
            <w:pPr>
              <w:keepNext/>
              <w:spacing w:before="60" w:after="60"/>
              <w:rPr>
                <w:rFonts w:cs="Arial"/>
                <w:sz w:val="20"/>
                <w:szCs w:val="20"/>
                <w:lang w:val="bg-BG"/>
              </w:rPr>
            </w:pPr>
            <w:r w:rsidRPr="00F94FF9">
              <w:rPr>
                <w:rFonts w:cs="Arial"/>
                <w:sz w:val="20"/>
                <w:szCs w:val="20"/>
                <w:lang w:val="bg-BG"/>
              </w:rPr>
              <w:t>UTILMD_521</w:t>
            </w:r>
            <w:r w:rsidR="003B7F8F">
              <w:rPr>
                <w:rFonts w:cs="Arial"/>
                <w:sz w:val="20"/>
                <w:szCs w:val="20"/>
                <w:lang w:val="bg-BG"/>
              </w:rPr>
              <w:t>_</w:t>
            </w:r>
            <w:r w:rsidR="003B7F8F">
              <w:rPr>
                <w:rFonts w:cs="Arial"/>
                <w:sz w:val="20"/>
                <w:szCs w:val="20"/>
                <w:lang w:val="en-US"/>
              </w:rPr>
              <w:t>v0</w:t>
            </w:r>
            <w:r w:rsidR="00903377">
              <w:rPr>
                <w:rFonts w:cs="Arial"/>
                <w:sz w:val="20"/>
                <w:szCs w:val="20"/>
                <w:lang w:val="bg-BG"/>
              </w:rPr>
              <w:t>2</w:t>
            </w:r>
            <w:r w:rsidRPr="00F94FF9">
              <w:rPr>
                <w:rFonts w:cs="Arial"/>
                <w:sz w:val="20"/>
                <w:szCs w:val="20"/>
                <w:lang w:val="bg-BG"/>
              </w:rPr>
              <w:t>.xml</w:t>
            </w:r>
          </w:p>
        </w:tc>
      </w:tr>
      <w:tr w:rsidR="00874823" w:rsidRPr="00833C7E" w14:paraId="139C4E9E" w14:textId="77777777" w:rsidTr="00FC23D2">
        <w:tc>
          <w:tcPr>
            <w:tcW w:w="1668" w:type="dxa"/>
          </w:tcPr>
          <w:p w14:paraId="23B51B2C" w14:textId="4E709689" w:rsidR="00874823" w:rsidRPr="00083E1C" w:rsidRDefault="00083E1C" w:rsidP="00063C91">
            <w:pPr>
              <w:spacing w:before="60" w:after="60"/>
              <w:jc w:val="center"/>
              <w:rPr>
                <w:rFonts w:cs="Arial"/>
                <w:lang w:val="bg-BG"/>
              </w:rPr>
            </w:pPr>
            <w:r>
              <w:rPr>
                <w:rFonts w:cs="Arial"/>
                <w:lang w:val="bg-BG"/>
              </w:rPr>
              <w:t>6</w:t>
            </w:r>
          </w:p>
        </w:tc>
        <w:tc>
          <w:tcPr>
            <w:tcW w:w="3186" w:type="dxa"/>
          </w:tcPr>
          <w:p w14:paraId="75E019B5" w14:textId="77777777" w:rsidR="00874823" w:rsidRPr="00833C7E" w:rsidRDefault="00326F21" w:rsidP="00063C91">
            <w:pPr>
              <w:spacing w:before="60" w:after="60"/>
              <w:rPr>
                <w:rFonts w:cs="Arial"/>
                <w:lang w:val="sk-SK"/>
              </w:rPr>
            </w:pPr>
            <w:r>
              <w:rPr>
                <w:rFonts w:cs="Arial"/>
                <w:sz w:val="20"/>
                <w:szCs w:val="20"/>
                <w:lang w:val="bg-BG"/>
              </w:rPr>
              <w:t>Пример</w:t>
            </w:r>
            <w:r w:rsidR="006F60FD">
              <w:rPr>
                <w:rFonts w:cs="Arial"/>
                <w:sz w:val="20"/>
                <w:szCs w:val="20"/>
                <w:lang w:val="bg-BG"/>
              </w:rPr>
              <w:t xml:space="preserve">но съобщение транзакция </w:t>
            </w:r>
            <w:r w:rsidR="00874823">
              <w:rPr>
                <w:rFonts w:cs="Arial"/>
                <w:sz w:val="20"/>
                <w:szCs w:val="20"/>
                <w:lang w:val="bg-BG"/>
              </w:rPr>
              <w:t>523</w:t>
            </w:r>
          </w:p>
        </w:tc>
        <w:tc>
          <w:tcPr>
            <w:tcW w:w="4205" w:type="dxa"/>
          </w:tcPr>
          <w:p w14:paraId="314733D5" w14:textId="60E4022C" w:rsidR="00874823" w:rsidRPr="00F94FF9" w:rsidRDefault="00874823" w:rsidP="00903377">
            <w:pPr>
              <w:keepNext/>
              <w:spacing w:before="60" w:after="60"/>
              <w:rPr>
                <w:rFonts w:cs="Arial"/>
                <w:sz w:val="20"/>
                <w:szCs w:val="20"/>
                <w:lang w:val="bg-BG"/>
              </w:rPr>
            </w:pPr>
            <w:r w:rsidRPr="00F94FF9">
              <w:rPr>
                <w:rFonts w:cs="Arial"/>
                <w:sz w:val="20"/>
                <w:szCs w:val="20"/>
                <w:lang w:val="bg-BG"/>
              </w:rPr>
              <w:t>UTILMD_523</w:t>
            </w:r>
            <w:r w:rsidR="003B7F8F">
              <w:rPr>
                <w:rFonts w:cs="Arial"/>
                <w:sz w:val="20"/>
                <w:szCs w:val="20"/>
                <w:lang w:val="bg-BG"/>
              </w:rPr>
              <w:t>_</w:t>
            </w:r>
            <w:r w:rsidR="003B7F8F">
              <w:rPr>
                <w:rFonts w:cs="Arial"/>
                <w:sz w:val="20"/>
                <w:szCs w:val="20"/>
                <w:lang w:val="en-US"/>
              </w:rPr>
              <w:t>v0</w:t>
            </w:r>
            <w:r w:rsidR="00903377">
              <w:rPr>
                <w:rFonts w:cs="Arial"/>
                <w:sz w:val="20"/>
                <w:szCs w:val="20"/>
                <w:lang w:val="bg-BG"/>
              </w:rPr>
              <w:t>2</w:t>
            </w:r>
            <w:r w:rsidRPr="00F94FF9">
              <w:rPr>
                <w:rFonts w:cs="Arial"/>
                <w:sz w:val="20"/>
                <w:szCs w:val="20"/>
                <w:lang w:val="bg-BG"/>
              </w:rPr>
              <w:t>.xml</w:t>
            </w:r>
          </w:p>
        </w:tc>
      </w:tr>
      <w:tr w:rsidR="000A2F99" w:rsidRPr="00833C7E" w14:paraId="7E9FD4FA" w14:textId="77777777" w:rsidTr="00FC23D2">
        <w:tc>
          <w:tcPr>
            <w:tcW w:w="1668" w:type="dxa"/>
          </w:tcPr>
          <w:p w14:paraId="79335248" w14:textId="504BF3C3" w:rsidR="000A2F99" w:rsidRPr="0087333F" w:rsidRDefault="00083E1C" w:rsidP="000A2F99">
            <w:pPr>
              <w:spacing w:before="60" w:after="60"/>
              <w:jc w:val="center"/>
              <w:rPr>
                <w:rFonts w:cs="Arial"/>
                <w:lang w:val="bg-BG"/>
              </w:rPr>
            </w:pPr>
            <w:r>
              <w:rPr>
                <w:rFonts w:cs="Arial"/>
                <w:lang w:val="bg-BG"/>
              </w:rPr>
              <w:t xml:space="preserve">7 </w:t>
            </w:r>
          </w:p>
        </w:tc>
        <w:tc>
          <w:tcPr>
            <w:tcW w:w="3186" w:type="dxa"/>
          </w:tcPr>
          <w:p w14:paraId="40E8945C" w14:textId="5AD780F7" w:rsidR="000A2F99" w:rsidRDefault="000A2F99" w:rsidP="000A2F99">
            <w:pPr>
              <w:spacing w:before="60" w:after="60"/>
              <w:rPr>
                <w:rFonts w:cs="Arial"/>
                <w:sz w:val="20"/>
                <w:szCs w:val="20"/>
                <w:lang w:val="bg-BG"/>
              </w:rPr>
            </w:pPr>
            <w:r>
              <w:rPr>
                <w:rFonts w:cs="Arial"/>
                <w:sz w:val="20"/>
                <w:szCs w:val="20"/>
                <w:lang w:val="bg-BG"/>
              </w:rPr>
              <w:t>Примерно съобщение транзакция 524</w:t>
            </w:r>
          </w:p>
        </w:tc>
        <w:tc>
          <w:tcPr>
            <w:tcW w:w="4205" w:type="dxa"/>
          </w:tcPr>
          <w:p w14:paraId="35905F2B" w14:textId="2634381D" w:rsidR="000A2F99" w:rsidRPr="00F94FF9" w:rsidRDefault="000A2F99" w:rsidP="000A2F99">
            <w:pPr>
              <w:keepNext/>
              <w:spacing w:before="60" w:after="60"/>
              <w:rPr>
                <w:rFonts w:cs="Arial"/>
                <w:sz w:val="20"/>
                <w:szCs w:val="20"/>
                <w:lang w:val="bg-BG"/>
              </w:rPr>
            </w:pPr>
            <w:r>
              <w:rPr>
                <w:rFonts w:cs="Arial"/>
                <w:sz w:val="20"/>
                <w:szCs w:val="20"/>
                <w:lang w:val="bg-BG"/>
              </w:rPr>
              <w:t>UTILMD_524</w:t>
            </w:r>
            <w:r w:rsidR="003B7F8F">
              <w:rPr>
                <w:rFonts w:cs="Arial"/>
                <w:sz w:val="20"/>
                <w:szCs w:val="20"/>
                <w:lang w:val="bg-BG"/>
              </w:rPr>
              <w:t>_</w:t>
            </w:r>
            <w:r w:rsidR="003B7F8F">
              <w:rPr>
                <w:rFonts w:cs="Arial"/>
                <w:sz w:val="20"/>
                <w:szCs w:val="20"/>
                <w:lang w:val="en-US"/>
              </w:rPr>
              <w:t>v0</w:t>
            </w:r>
            <w:r w:rsidR="00903377">
              <w:rPr>
                <w:rFonts w:cs="Arial"/>
                <w:sz w:val="20"/>
                <w:szCs w:val="20"/>
                <w:lang w:val="bg-BG"/>
              </w:rPr>
              <w:t>2</w:t>
            </w:r>
            <w:r w:rsidRPr="00F94FF9">
              <w:rPr>
                <w:rFonts w:cs="Arial"/>
                <w:sz w:val="20"/>
                <w:szCs w:val="20"/>
                <w:lang w:val="bg-BG"/>
              </w:rPr>
              <w:t>.xml</w:t>
            </w:r>
          </w:p>
        </w:tc>
      </w:tr>
      <w:tr w:rsidR="000A2F99" w:rsidRPr="00833C7E" w14:paraId="3CB6DC18" w14:textId="77777777" w:rsidTr="00FC23D2">
        <w:tc>
          <w:tcPr>
            <w:tcW w:w="1668" w:type="dxa"/>
          </w:tcPr>
          <w:p w14:paraId="6E80CDE0" w14:textId="0CD3728F" w:rsidR="000A2F99" w:rsidRPr="00F94FF9" w:rsidRDefault="00083E1C" w:rsidP="000A2F99">
            <w:pPr>
              <w:spacing w:before="60" w:after="60"/>
              <w:jc w:val="center"/>
              <w:rPr>
                <w:rFonts w:cs="Arial"/>
                <w:lang w:val="en-US"/>
              </w:rPr>
            </w:pPr>
            <w:r>
              <w:rPr>
                <w:rFonts w:cs="Arial"/>
                <w:lang w:val="bg-BG"/>
              </w:rPr>
              <w:t>8</w:t>
            </w:r>
          </w:p>
        </w:tc>
        <w:tc>
          <w:tcPr>
            <w:tcW w:w="3186" w:type="dxa"/>
          </w:tcPr>
          <w:p w14:paraId="5E66F958" w14:textId="77777777" w:rsidR="000A2F99" w:rsidRPr="00833C7E" w:rsidRDefault="000A2F99" w:rsidP="000A2F99">
            <w:pPr>
              <w:spacing w:before="60" w:after="60"/>
              <w:rPr>
                <w:rFonts w:cs="Arial"/>
                <w:lang w:val="sk-SK"/>
              </w:rPr>
            </w:pPr>
            <w:r>
              <w:rPr>
                <w:rFonts w:cs="Arial"/>
                <w:sz w:val="20"/>
                <w:szCs w:val="20"/>
                <w:lang w:val="bg-BG"/>
              </w:rPr>
              <w:t>Примерно съобщение транзакция 525</w:t>
            </w:r>
          </w:p>
        </w:tc>
        <w:tc>
          <w:tcPr>
            <w:tcW w:w="4205" w:type="dxa"/>
          </w:tcPr>
          <w:p w14:paraId="2F787F42" w14:textId="3C597A1E" w:rsidR="000A2F99" w:rsidRPr="00F94FF9" w:rsidRDefault="000A2F99" w:rsidP="000A2F99">
            <w:pPr>
              <w:keepNext/>
              <w:spacing w:before="60" w:after="60"/>
              <w:rPr>
                <w:rFonts w:cs="Arial"/>
                <w:sz w:val="20"/>
                <w:szCs w:val="20"/>
                <w:lang w:val="bg-BG"/>
              </w:rPr>
            </w:pPr>
            <w:r w:rsidRPr="00F94FF9">
              <w:rPr>
                <w:rFonts w:cs="Arial"/>
                <w:sz w:val="20"/>
                <w:szCs w:val="20"/>
                <w:lang w:val="bg-BG"/>
              </w:rPr>
              <w:t>UTILMD_525</w:t>
            </w:r>
            <w:r w:rsidR="003B7F8F">
              <w:rPr>
                <w:rFonts w:cs="Arial"/>
                <w:sz w:val="20"/>
                <w:szCs w:val="20"/>
                <w:lang w:val="bg-BG"/>
              </w:rPr>
              <w:t>_</w:t>
            </w:r>
            <w:r w:rsidR="003B7F8F">
              <w:rPr>
                <w:rFonts w:cs="Arial"/>
                <w:sz w:val="20"/>
                <w:szCs w:val="20"/>
                <w:lang w:val="en-US"/>
              </w:rPr>
              <w:t>v0</w:t>
            </w:r>
            <w:r w:rsidR="00903377">
              <w:rPr>
                <w:rFonts w:cs="Arial"/>
                <w:sz w:val="20"/>
                <w:szCs w:val="20"/>
                <w:lang w:val="bg-BG"/>
              </w:rPr>
              <w:t>2</w:t>
            </w:r>
            <w:r w:rsidRPr="00F94FF9">
              <w:rPr>
                <w:rFonts w:cs="Arial"/>
                <w:sz w:val="20"/>
                <w:szCs w:val="20"/>
                <w:lang w:val="bg-BG"/>
              </w:rPr>
              <w:t>.xml</w:t>
            </w:r>
          </w:p>
        </w:tc>
      </w:tr>
    </w:tbl>
    <w:p w14:paraId="4E266BBF" w14:textId="77777777" w:rsidR="003E5336" w:rsidRPr="00833C7E" w:rsidRDefault="003E5336" w:rsidP="003E5336">
      <w:pPr>
        <w:rPr>
          <w:lang w:val="sk-SK"/>
        </w:rPr>
      </w:pPr>
    </w:p>
    <w:p w14:paraId="33004EDC" w14:textId="77777777" w:rsidR="0016454C" w:rsidRPr="00831B19" w:rsidRDefault="0016454C" w:rsidP="002C6C64">
      <w:pPr>
        <w:pStyle w:val="Heading3"/>
        <w:spacing w:before="100" w:beforeAutospacing="1" w:after="100" w:afterAutospacing="1"/>
        <w:jc w:val="both"/>
        <w:rPr>
          <w:rFonts w:ascii="Times New Roman" w:hAnsi="Times New Roman" w:cs="Times New Roman"/>
          <w:noProof/>
          <w:color w:val="auto"/>
          <w:lang w:val="sk-SK"/>
        </w:rPr>
      </w:pPr>
    </w:p>
    <w:sectPr w:rsidR="0016454C" w:rsidRPr="00831B19" w:rsidSect="00063C91">
      <w:pgSz w:w="11906" w:h="16838" w:code="9"/>
      <w:pgMar w:top="1701"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C70F4" w14:textId="77777777" w:rsidR="006E2A0E" w:rsidRDefault="006E2A0E" w:rsidP="00506702">
      <w:r>
        <w:separator/>
      </w:r>
    </w:p>
  </w:endnote>
  <w:endnote w:type="continuationSeparator" w:id="0">
    <w:p w14:paraId="29F814ED" w14:textId="77777777" w:rsidR="006E2A0E" w:rsidRDefault="006E2A0E" w:rsidP="00506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imesNewRomanPSMT">
    <w:charset w:val="00"/>
    <w:family w:val="auto"/>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ucida Console">
    <w:panose1 w:val="020B0609040504020204"/>
    <w:charset w:val="CC"/>
    <w:family w:val="modern"/>
    <w:pitch w:val="fixed"/>
    <w:sig w:usb0="8000028F" w:usb1="00001800" w:usb2="00000000" w:usb3="00000000" w:csb0="0000001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3E610" w14:textId="77777777" w:rsidR="009355C9" w:rsidRDefault="009355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1E0" w:firstRow="1" w:lastRow="1" w:firstColumn="1" w:lastColumn="1" w:noHBand="0" w:noVBand="0"/>
    </w:tblPr>
    <w:tblGrid>
      <w:gridCol w:w="1134"/>
      <w:gridCol w:w="7314"/>
      <w:gridCol w:w="1380"/>
    </w:tblGrid>
    <w:tr w:rsidR="00571CEB" w:rsidRPr="0055692E" w14:paraId="3D6BC79F" w14:textId="77777777" w:rsidTr="0055692E">
      <w:tc>
        <w:tcPr>
          <w:tcW w:w="1134" w:type="dxa"/>
          <w:tcBorders>
            <w:top w:val="single" w:sz="4" w:space="0" w:color="auto"/>
          </w:tcBorders>
        </w:tcPr>
        <w:p w14:paraId="57422521" w14:textId="77777777" w:rsidR="00571CEB" w:rsidRPr="0055692E" w:rsidRDefault="00571CEB" w:rsidP="0055692E">
          <w:pPr>
            <w:pStyle w:val="Footer"/>
            <w:tabs>
              <w:tab w:val="clear" w:pos="4536"/>
              <w:tab w:val="clear" w:pos="9072"/>
            </w:tabs>
            <w:spacing w:before="120" w:after="0"/>
            <w:rPr>
              <w:rFonts w:cs="Arial"/>
              <w:sz w:val="20"/>
              <w:szCs w:val="20"/>
              <w:lang w:val="en-US"/>
            </w:rPr>
          </w:pPr>
        </w:p>
      </w:tc>
      <w:tc>
        <w:tcPr>
          <w:tcW w:w="7314" w:type="dxa"/>
          <w:tcBorders>
            <w:top w:val="single" w:sz="4" w:space="0" w:color="auto"/>
          </w:tcBorders>
        </w:tcPr>
        <w:p w14:paraId="1F97528F" w14:textId="77777777" w:rsidR="00571CEB" w:rsidRPr="00441688" w:rsidRDefault="00571CEB" w:rsidP="00441688">
          <w:pPr>
            <w:pStyle w:val="Footer"/>
            <w:tabs>
              <w:tab w:val="clear" w:pos="4536"/>
              <w:tab w:val="clear" w:pos="9072"/>
            </w:tabs>
            <w:spacing w:before="120" w:after="0"/>
            <w:rPr>
              <w:rFonts w:cs="Arial"/>
              <w:sz w:val="20"/>
              <w:szCs w:val="20"/>
              <w:lang w:val="bg-BG"/>
            </w:rPr>
          </w:pPr>
        </w:p>
      </w:tc>
      <w:tc>
        <w:tcPr>
          <w:tcW w:w="1380" w:type="dxa"/>
          <w:tcBorders>
            <w:top w:val="single" w:sz="4" w:space="0" w:color="auto"/>
          </w:tcBorders>
        </w:tcPr>
        <w:p w14:paraId="0B46FD30" w14:textId="33ACB5F1" w:rsidR="00571CEB" w:rsidRPr="0055692E" w:rsidRDefault="00571CEB" w:rsidP="0055692E">
          <w:pPr>
            <w:pStyle w:val="Footer"/>
            <w:tabs>
              <w:tab w:val="clear" w:pos="4536"/>
              <w:tab w:val="clear" w:pos="9072"/>
            </w:tabs>
            <w:spacing w:before="120" w:after="0"/>
            <w:jc w:val="right"/>
            <w:rPr>
              <w:rFonts w:cs="Arial"/>
              <w:sz w:val="20"/>
              <w:szCs w:val="20"/>
              <w:lang w:val="en-US"/>
            </w:rPr>
          </w:pPr>
          <w:r w:rsidRPr="0055692E">
            <w:rPr>
              <w:rStyle w:val="PageNumber"/>
              <w:rFonts w:cs="Arial"/>
              <w:sz w:val="20"/>
              <w:szCs w:val="20"/>
              <w:lang w:val="en-US"/>
            </w:rPr>
            <w:fldChar w:fldCharType="begin"/>
          </w:r>
          <w:r w:rsidRPr="0055692E">
            <w:rPr>
              <w:rStyle w:val="PageNumber"/>
              <w:rFonts w:cs="Arial"/>
              <w:sz w:val="20"/>
              <w:szCs w:val="20"/>
              <w:lang w:val="en-US"/>
            </w:rPr>
            <w:instrText xml:space="preserve"> PAGE </w:instrText>
          </w:r>
          <w:r w:rsidRPr="0055692E">
            <w:rPr>
              <w:rStyle w:val="PageNumber"/>
              <w:rFonts w:cs="Arial"/>
              <w:sz w:val="20"/>
              <w:szCs w:val="20"/>
              <w:lang w:val="en-US"/>
            </w:rPr>
            <w:fldChar w:fldCharType="separate"/>
          </w:r>
          <w:r w:rsidR="00C11627">
            <w:rPr>
              <w:rStyle w:val="PageNumber"/>
              <w:rFonts w:cs="Arial"/>
              <w:noProof/>
              <w:sz w:val="20"/>
              <w:szCs w:val="20"/>
              <w:lang w:val="en-US"/>
            </w:rPr>
            <w:t>4</w:t>
          </w:r>
          <w:r w:rsidRPr="0055692E">
            <w:rPr>
              <w:rStyle w:val="PageNumber"/>
              <w:rFonts w:cs="Arial"/>
              <w:sz w:val="20"/>
              <w:szCs w:val="20"/>
              <w:lang w:val="en-US"/>
            </w:rPr>
            <w:fldChar w:fldCharType="end"/>
          </w:r>
        </w:p>
      </w:tc>
    </w:tr>
    <w:tr w:rsidR="00571CEB" w:rsidRPr="0055692E" w14:paraId="1AACC59D" w14:textId="77777777" w:rsidTr="0055692E">
      <w:tc>
        <w:tcPr>
          <w:tcW w:w="1134" w:type="dxa"/>
        </w:tcPr>
        <w:p w14:paraId="6AD5E68A" w14:textId="77777777" w:rsidR="00571CEB" w:rsidRPr="0055692E" w:rsidRDefault="00571CEB" w:rsidP="0055692E">
          <w:pPr>
            <w:pStyle w:val="Footer"/>
            <w:tabs>
              <w:tab w:val="clear" w:pos="4536"/>
              <w:tab w:val="clear" w:pos="9072"/>
            </w:tabs>
            <w:spacing w:before="120" w:after="0"/>
            <w:rPr>
              <w:rFonts w:cs="Arial"/>
              <w:sz w:val="20"/>
              <w:szCs w:val="20"/>
              <w:lang w:val="en-US"/>
            </w:rPr>
          </w:pPr>
        </w:p>
      </w:tc>
      <w:tc>
        <w:tcPr>
          <w:tcW w:w="7314" w:type="dxa"/>
        </w:tcPr>
        <w:p w14:paraId="2AFA3CC9" w14:textId="77777777" w:rsidR="00571CEB" w:rsidRPr="0055692E" w:rsidRDefault="00571CEB" w:rsidP="001E5E00">
          <w:pPr>
            <w:pStyle w:val="Footer"/>
            <w:tabs>
              <w:tab w:val="clear" w:pos="4536"/>
              <w:tab w:val="clear" w:pos="9072"/>
            </w:tabs>
            <w:spacing w:before="120" w:after="0"/>
            <w:rPr>
              <w:rFonts w:cs="Arial"/>
              <w:sz w:val="20"/>
              <w:szCs w:val="20"/>
              <w:lang w:val="en-US"/>
            </w:rPr>
          </w:pPr>
        </w:p>
      </w:tc>
      <w:tc>
        <w:tcPr>
          <w:tcW w:w="1380" w:type="dxa"/>
        </w:tcPr>
        <w:p w14:paraId="5CFAC036" w14:textId="77777777" w:rsidR="00571CEB" w:rsidRPr="0055692E" w:rsidRDefault="00571CEB" w:rsidP="0055692E">
          <w:pPr>
            <w:pStyle w:val="Footer"/>
            <w:tabs>
              <w:tab w:val="clear" w:pos="4536"/>
              <w:tab w:val="clear" w:pos="9072"/>
            </w:tabs>
            <w:spacing w:before="120" w:after="0"/>
            <w:jc w:val="right"/>
            <w:rPr>
              <w:rFonts w:cs="Arial"/>
              <w:sz w:val="20"/>
              <w:szCs w:val="20"/>
              <w:lang w:val="en-US"/>
            </w:rPr>
          </w:pPr>
        </w:p>
      </w:tc>
    </w:tr>
  </w:tbl>
  <w:p w14:paraId="7125E462" w14:textId="77777777" w:rsidR="00571CEB" w:rsidRPr="008753A4" w:rsidRDefault="00571CEB" w:rsidP="00B71E56">
    <w:pPr>
      <w:pStyle w:val="Foo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952"/>
      <w:gridCol w:w="4680"/>
      <w:gridCol w:w="4006"/>
    </w:tblGrid>
    <w:tr w:rsidR="00571CEB" w:rsidRPr="0055692E" w14:paraId="33F67DBD" w14:textId="77777777" w:rsidTr="0055692E">
      <w:tc>
        <w:tcPr>
          <w:tcW w:w="1008" w:type="dxa"/>
          <w:tcBorders>
            <w:top w:val="single" w:sz="4" w:space="0" w:color="auto"/>
          </w:tcBorders>
        </w:tcPr>
        <w:p w14:paraId="6014B65E" w14:textId="77777777" w:rsidR="00571CEB" w:rsidRPr="0055692E" w:rsidRDefault="00571CEB" w:rsidP="0055692E">
          <w:pPr>
            <w:pStyle w:val="Footer"/>
            <w:tabs>
              <w:tab w:val="clear" w:pos="4536"/>
              <w:tab w:val="clear" w:pos="9072"/>
            </w:tabs>
            <w:spacing w:before="120" w:after="0"/>
            <w:rPr>
              <w:rFonts w:cs="Arial"/>
              <w:sz w:val="20"/>
              <w:szCs w:val="20"/>
            </w:rPr>
          </w:pPr>
          <w:r w:rsidRPr="0055692E">
            <w:rPr>
              <w:rFonts w:cs="Arial"/>
              <w:sz w:val="20"/>
              <w:szCs w:val="20"/>
            </w:rPr>
            <w:t>Verzia:</w:t>
          </w:r>
        </w:p>
      </w:tc>
      <w:tc>
        <w:tcPr>
          <w:tcW w:w="6840" w:type="dxa"/>
          <w:tcBorders>
            <w:top w:val="single" w:sz="4" w:space="0" w:color="auto"/>
          </w:tcBorders>
        </w:tcPr>
        <w:p w14:paraId="15A50DD7" w14:textId="77777777" w:rsidR="00571CEB" w:rsidRPr="0055692E" w:rsidRDefault="00571CEB" w:rsidP="0055692E">
          <w:pPr>
            <w:pStyle w:val="Footer"/>
            <w:tabs>
              <w:tab w:val="clear" w:pos="4536"/>
              <w:tab w:val="clear" w:pos="9072"/>
            </w:tabs>
            <w:spacing w:before="120" w:after="0"/>
            <w:rPr>
              <w:rFonts w:cs="Arial"/>
              <w:sz w:val="20"/>
              <w:szCs w:val="20"/>
            </w:rPr>
          </w:pPr>
          <w:r w:rsidRPr="0055692E">
            <w:rPr>
              <w:rFonts w:cs="Arial"/>
              <w:sz w:val="20"/>
              <w:szCs w:val="20"/>
            </w:rPr>
            <w:t>1.0.0</w:t>
          </w:r>
        </w:p>
      </w:tc>
      <w:tc>
        <w:tcPr>
          <w:tcW w:w="6300" w:type="dxa"/>
          <w:tcBorders>
            <w:top w:val="single" w:sz="4" w:space="0" w:color="auto"/>
          </w:tcBorders>
        </w:tcPr>
        <w:p w14:paraId="7810B4D6" w14:textId="77777777" w:rsidR="00571CEB" w:rsidRPr="0055692E" w:rsidRDefault="00571CEB" w:rsidP="0055692E">
          <w:pPr>
            <w:pStyle w:val="Footer"/>
            <w:tabs>
              <w:tab w:val="clear" w:pos="4536"/>
              <w:tab w:val="clear" w:pos="9072"/>
            </w:tabs>
            <w:spacing w:before="120" w:after="0"/>
            <w:jc w:val="right"/>
            <w:rPr>
              <w:rFonts w:cs="Arial"/>
              <w:sz w:val="20"/>
              <w:szCs w:val="20"/>
            </w:rPr>
          </w:pPr>
          <w:r w:rsidRPr="0055692E">
            <w:rPr>
              <w:rStyle w:val="PageNumber"/>
              <w:rFonts w:cs="Arial"/>
              <w:sz w:val="20"/>
              <w:szCs w:val="20"/>
            </w:rPr>
            <w:fldChar w:fldCharType="begin"/>
          </w:r>
          <w:r w:rsidRPr="0055692E">
            <w:rPr>
              <w:rStyle w:val="PageNumber"/>
              <w:rFonts w:cs="Arial"/>
              <w:sz w:val="20"/>
              <w:szCs w:val="20"/>
            </w:rPr>
            <w:instrText xml:space="preserve"> PAGE </w:instrText>
          </w:r>
          <w:r w:rsidRPr="0055692E">
            <w:rPr>
              <w:rStyle w:val="PageNumber"/>
              <w:rFonts w:cs="Arial"/>
              <w:sz w:val="20"/>
              <w:szCs w:val="20"/>
            </w:rPr>
            <w:fldChar w:fldCharType="separate"/>
          </w:r>
          <w:r w:rsidRPr="0055692E">
            <w:rPr>
              <w:rStyle w:val="PageNumber"/>
              <w:rFonts w:cs="Arial"/>
              <w:noProof/>
              <w:sz w:val="20"/>
              <w:szCs w:val="20"/>
            </w:rPr>
            <w:t>1</w:t>
          </w:r>
          <w:r w:rsidRPr="0055692E">
            <w:rPr>
              <w:rStyle w:val="PageNumber"/>
              <w:rFonts w:cs="Arial"/>
              <w:sz w:val="20"/>
              <w:szCs w:val="20"/>
            </w:rPr>
            <w:fldChar w:fldCharType="end"/>
          </w:r>
        </w:p>
      </w:tc>
    </w:tr>
    <w:tr w:rsidR="00571CEB" w:rsidRPr="0055692E" w14:paraId="51E2C5D8" w14:textId="77777777" w:rsidTr="0055692E">
      <w:tc>
        <w:tcPr>
          <w:tcW w:w="1008" w:type="dxa"/>
        </w:tcPr>
        <w:p w14:paraId="12428937" w14:textId="77777777" w:rsidR="00571CEB" w:rsidRPr="0055692E" w:rsidRDefault="00571CEB" w:rsidP="0055692E">
          <w:pPr>
            <w:pStyle w:val="Footer"/>
            <w:tabs>
              <w:tab w:val="clear" w:pos="4536"/>
              <w:tab w:val="clear" w:pos="9072"/>
            </w:tabs>
            <w:spacing w:before="120" w:after="0"/>
            <w:rPr>
              <w:rFonts w:cs="Arial"/>
              <w:sz w:val="20"/>
              <w:szCs w:val="20"/>
            </w:rPr>
          </w:pPr>
          <w:r w:rsidRPr="0055692E">
            <w:rPr>
              <w:rFonts w:cs="Arial"/>
              <w:sz w:val="20"/>
              <w:szCs w:val="20"/>
            </w:rPr>
            <w:t>Dátum:</w:t>
          </w:r>
        </w:p>
      </w:tc>
      <w:tc>
        <w:tcPr>
          <w:tcW w:w="6840" w:type="dxa"/>
        </w:tcPr>
        <w:p w14:paraId="1D96B662" w14:textId="77777777" w:rsidR="00571CEB" w:rsidRPr="0055692E" w:rsidRDefault="00571CEB" w:rsidP="0055692E">
          <w:pPr>
            <w:pStyle w:val="Footer"/>
            <w:tabs>
              <w:tab w:val="clear" w:pos="4536"/>
              <w:tab w:val="clear" w:pos="9072"/>
            </w:tabs>
            <w:spacing w:before="120" w:after="0"/>
            <w:rPr>
              <w:rFonts w:cs="Arial"/>
              <w:sz w:val="20"/>
              <w:szCs w:val="20"/>
            </w:rPr>
          </w:pPr>
          <w:r w:rsidRPr="0055692E">
            <w:rPr>
              <w:rFonts w:cs="Arial"/>
              <w:sz w:val="20"/>
              <w:szCs w:val="20"/>
            </w:rPr>
            <w:t>27.10.2005</w:t>
          </w:r>
        </w:p>
      </w:tc>
      <w:tc>
        <w:tcPr>
          <w:tcW w:w="6300" w:type="dxa"/>
        </w:tcPr>
        <w:p w14:paraId="39DF984E" w14:textId="77777777" w:rsidR="00571CEB" w:rsidRPr="0055692E" w:rsidRDefault="00571CEB" w:rsidP="0055692E">
          <w:pPr>
            <w:pStyle w:val="Footer"/>
            <w:tabs>
              <w:tab w:val="clear" w:pos="4536"/>
              <w:tab w:val="clear" w:pos="9072"/>
            </w:tabs>
            <w:spacing w:before="120" w:after="0"/>
            <w:jc w:val="right"/>
            <w:rPr>
              <w:rFonts w:cs="Arial"/>
              <w:sz w:val="20"/>
              <w:szCs w:val="20"/>
            </w:rPr>
          </w:pPr>
        </w:p>
      </w:tc>
    </w:tr>
  </w:tbl>
  <w:p w14:paraId="03CCE3B0" w14:textId="77777777" w:rsidR="00571CEB" w:rsidRPr="00885FAE" w:rsidRDefault="00571CEB" w:rsidP="00B6748C">
    <w:pPr>
      <w:pStyle w:val="Footer"/>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6661B" w14:textId="77777777" w:rsidR="006E2A0E" w:rsidRDefault="006E2A0E" w:rsidP="00506702">
      <w:r>
        <w:separator/>
      </w:r>
    </w:p>
  </w:footnote>
  <w:footnote w:type="continuationSeparator" w:id="0">
    <w:p w14:paraId="12135E6D" w14:textId="77777777" w:rsidR="006E2A0E" w:rsidRDefault="006E2A0E" w:rsidP="00506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83AEE" w14:textId="77777777" w:rsidR="009355C9" w:rsidRDefault="009355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FC941" w14:textId="73F6491B" w:rsidR="00571CEB" w:rsidRPr="008B229F" w:rsidRDefault="00571CEB" w:rsidP="007B3B49">
    <w:pPr>
      <w:pStyle w:val="Header"/>
      <w:jc w:val="center"/>
      <w:rPr>
        <w:szCs w:val="18"/>
      </w:rPr>
    </w:pPr>
    <w:r>
      <w:rPr>
        <w:rFonts w:cs="Arial"/>
        <w:noProof/>
        <w:szCs w:val="18"/>
        <w:lang w:val="bg-BG" w:eastAsia="bg-BG"/>
      </w:rPr>
      <mc:AlternateContent>
        <mc:Choice Requires="wps">
          <w:drawing>
            <wp:anchor distT="0" distB="0" distL="114300" distR="114300" simplePos="0" relativeHeight="251659264" behindDoc="0" locked="0" layoutInCell="0" allowOverlap="1" wp14:anchorId="4A5F93F8" wp14:editId="54FFC6DD">
              <wp:simplePos x="0" y="0"/>
              <wp:positionH relativeFrom="page">
                <wp:align>center</wp:align>
              </wp:positionH>
              <wp:positionV relativeFrom="page">
                <wp:align>top</wp:align>
              </wp:positionV>
              <wp:extent cx="7772400" cy="463550"/>
              <wp:effectExtent l="0" t="0" r="0" b="12700"/>
              <wp:wrapNone/>
              <wp:docPr id="1" name="MSIPCM41fb493e8c8ffc20b84a8911" descr="{&quot;HashCode&quot;:1590556173,&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0559A88" w14:textId="260001AC" w:rsidR="00571CEB" w:rsidRPr="009355C9" w:rsidRDefault="009355C9" w:rsidP="009355C9">
                          <w:pPr>
                            <w:spacing w:after="0"/>
                            <w:jc w:val="center"/>
                            <w:rPr>
                              <w:rFonts w:ascii="Calibri" w:hAnsi="Calibri" w:cs="Calibri"/>
                              <w:color w:val="000000"/>
                              <w:sz w:val="20"/>
                            </w:rPr>
                          </w:pPr>
                          <w:r w:rsidRPr="009355C9">
                            <w:rPr>
                              <w:rFonts w:ascii="Calibri" w:hAnsi="Calibri" w:cs="Calibri"/>
                              <w:color w:val="000000"/>
                              <w:sz w:val="20"/>
                            </w:rPr>
                            <w:t>Restricted / Ограничено</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4A5F93F8" id="_x0000_t202" coordsize="21600,21600" o:spt="202" path="m,l,21600r21600,l21600,xe">
              <v:stroke joinstyle="miter"/>
              <v:path gradientshapeok="t" o:connecttype="rect"/>
            </v:shapetype>
            <v:shape id="MSIPCM41fb493e8c8ffc20b84a8911" o:spid="_x0000_s1026" type="#_x0000_t202" alt="{&quot;HashCode&quot;:1590556173,&quot;Height&quot;:9999999.0,&quot;Width&quot;:9999999.0,&quot;Placement&quot;:&quot;Header&quot;,&quot;Index&quot;:&quot;Primary&quot;,&quot;Section&quot;:1,&quot;Top&quot;:0.0,&quot;Left&quot;:0.0}" style="position:absolute;left:0;text-align:left;margin-left:0;margin-top:0;width:612pt;height:36.5pt;z-index:251659264;visibility:visible;mso-wrap-style:square;mso-wrap-distance-left:9pt;mso-wrap-distance-top:0;mso-wrap-distance-right:9pt;mso-wrap-distance-bottom:0;mso-position-horizontal:center;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" o:allowincell="f" filled="f" stroked="f" strokeweight=".5pt">
              <v:textbox inset=",0,,0">
                <w:txbxContent>
                  <w:p w14:paraId="00559A88" w14:textId="260001AC" w:rsidR="00571CEB" w:rsidRPr="009355C9" w:rsidRDefault="009355C9" w:rsidP="009355C9">
                    <w:pPr>
                      <w:spacing w:after="0"/>
                      <w:jc w:val="center"/>
                      <w:rPr>
                        <w:rFonts w:ascii="Calibri" w:hAnsi="Calibri" w:cs="Calibri"/>
                        <w:color w:val="000000"/>
                        <w:sz w:val="20"/>
                      </w:rPr>
                    </w:pPr>
                    <w:r w:rsidRPr="009355C9">
                      <w:rPr>
                        <w:rFonts w:ascii="Calibri" w:hAnsi="Calibri" w:cs="Calibri"/>
                        <w:color w:val="000000"/>
                        <w:sz w:val="20"/>
                      </w:rPr>
                      <w:t>Restricted / Ограничено</w:t>
                    </w:r>
                  </w:p>
                </w:txbxContent>
              </v:textbox>
              <w10:wrap anchorx="page" anchory="page"/>
            </v:shape>
          </w:pict>
        </mc:Fallback>
      </mc:AlternateContent>
    </w:r>
    <w:r w:rsidRPr="008B229F">
      <w:rPr>
        <w:rFonts w:cs="Arial"/>
        <w:szCs w:val="18"/>
        <w:lang w:val="sk-SK"/>
      </w:rPr>
      <w:t xml:space="preserve">Техническа спецификация за обмен на данни между участници на </w:t>
    </w:r>
    <w:r w:rsidRPr="008B229F">
      <w:rPr>
        <w:rFonts w:cs="Arial"/>
        <w:szCs w:val="18"/>
        <w:lang w:val="bg-BG"/>
      </w:rPr>
      <w:t>пазара на електрическа енергия</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F6193" w14:textId="77777777" w:rsidR="00571CEB" w:rsidRPr="00B92473" w:rsidRDefault="00571CEB" w:rsidP="00885FAE">
    <w:pPr>
      <w:pStyle w:val="Header"/>
      <w:pBdr>
        <w:bottom w:val="single" w:sz="4" w:space="1" w:color="auto"/>
      </w:pBdr>
      <w:tabs>
        <w:tab w:val="clear" w:pos="4536"/>
      </w:tabs>
      <w:spacing w:after="0" w:line="360" w:lineRule="auto"/>
      <w:rPr>
        <w:rFonts w:cs="Arial"/>
        <w:sz w:val="20"/>
        <w:lang w:val="sk-SK"/>
      </w:rPr>
    </w:pPr>
    <w:r w:rsidRPr="00B92473">
      <w:rPr>
        <w:rFonts w:cs="Arial"/>
        <w:sz w:val="20"/>
        <w:lang w:val="sk-SK"/>
      </w:rPr>
      <w:t>Technická špecifikácia pre výmenu dát s prevádzkovateľom distribučnej sústavy</w:t>
    </w:r>
  </w:p>
  <w:p w14:paraId="3ADF5038" w14:textId="77777777" w:rsidR="00571CEB" w:rsidRPr="00AE3EB8" w:rsidRDefault="00571CEB">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3C4E68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1C4D2F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628CBE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5D65CF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AA428F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146FE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1700C9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34986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432B8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1C0F4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CB1E5F"/>
    <w:multiLevelType w:val="hybridMultilevel"/>
    <w:tmpl w:val="BDC2501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471F07"/>
    <w:multiLevelType w:val="hybridMultilevel"/>
    <w:tmpl w:val="F2E4AAE2"/>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897091"/>
    <w:multiLevelType w:val="multilevel"/>
    <w:tmpl w:val="A9DAA6B8"/>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146"/>
        </w:tabs>
        <w:ind w:left="1146"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3" w15:restartNumberingAfterBreak="0">
    <w:nsid w:val="1BCB6318"/>
    <w:multiLevelType w:val="hybridMultilevel"/>
    <w:tmpl w:val="8436B454"/>
    <w:lvl w:ilvl="0" w:tplc="BEA8A780">
      <w:start w:val="1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0F92488"/>
    <w:multiLevelType w:val="hybridMultilevel"/>
    <w:tmpl w:val="46C2D082"/>
    <w:lvl w:ilvl="0" w:tplc="9ADC94CC">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Marlett" w:hAnsi="Marlett"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Marlett" w:hAnsi="Marlett"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Marlett" w:hAnsi="Marlett" w:hint="default"/>
      </w:rPr>
    </w:lvl>
  </w:abstractNum>
  <w:abstractNum w:abstractNumId="15" w15:restartNumberingAfterBreak="0">
    <w:nsid w:val="255C7E2C"/>
    <w:multiLevelType w:val="hybridMultilevel"/>
    <w:tmpl w:val="7AD80E2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971F67"/>
    <w:multiLevelType w:val="hybridMultilevel"/>
    <w:tmpl w:val="F146C5E4"/>
    <w:lvl w:ilvl="0" w:tplc="3642F094">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C2C4517"/>
    <w:multiLevelType w:val="hybridMultilevel"/>
    <w:tmpl w:val="C0FC161A"/>
    <w:lvl w:ilvl="0" w:tplc="A2D070E0">
      <w:numFmt w:val="bullet"/>
      <w:lvlText w:val="–"/>
      <w:lvlJc w:val="left"/>
      <w:pPr>
        <w:tabs>
          <w:tab w:val="num" w:pos="1050"/>
        </w:tabs>
        <w:ind w:left="1050" w:hanging="360"/>
      </w:pPr>
      <w:rPr>
        <w:rFonts w:ascii="TimesNewRomanPSMT" w:eastAsia="Times New Roman" w:hAnsi="TimesNewRomanPSMT" w:cs="TimesNewRomanPSMT" w:hint="default"/>
      </w:rPr>
    </w:lvl>
    <w:lvl w:ilvl="1" w:tplc="041B0003" w:tentative="1">
      <w:start w:val="1"/>
      <w:numFmt w:val="bullet"/>
      <w:lvlText w:val="o"/>
      <w:lvlJc w:val="left"/>
      <w:pPr>
        <w:tabs>
          <w:tab w:val="num" w:pos="1770"/>
        </w:tabs>
        <w:ind w:left="1770" w:hanging="360"/>
      </w:pPr>
      <w:rPr>
        <w:rFonts w:ascii="Courier New" w:hAnsi="Courier New" w:cs="Courier New" w:hint="default"/>
      </w:rPr>
    </w:lvl>
    <w:lvl w:ilvl="2" w:tplc="041B0005" w:tentative="1">
      <w:start w:val="1"/>
      <w:numFmt w:val="bullet"/>
      <w:lvlText w:val=""/>
      <w:lvlJc w:val="left"/>
      <w:pPr>
        <w:tabs>
          <w:tab w:val="num" w:pos="2490"/>
        </w:tabs>
        <w:ind w:left="2490" w:hanging="360"/>
      </w:pPr>
      <w:rPr>
        <w:rFonts w:ascii="Wingdings" w:hAnsi="Wingdings" w:hint="default"/>
      </w:rPr>
    </w:lvl>
    <w:lvl w:ilvl="3" w:tplc="041B0001" w:tentative="1">
      <w:start w:val="1"/>
      <w:numFmt w:val="bullet"/>
      <w:lvlText w:val=""/>
      <w:lvlJc w:val="left"/>
      <w:pPr>
        <w:tabs>
          <w:tab w:val="num" w:pos="3210"/>
        </w:tabs>
        <w:ind w:left="3210" w:hanging="360"/>
      </w:pPr>
      <w:rPr>
        <w:rFonts w:ascii="Symbol" w:hAnsi="Symbol" w:hint="default"/>
      </w:rPr>
    </w:lvl>
    <w:lvl w:ilvl="4" w:tplc="041B0003" w:tentative="1">
      <w:start w:val="1"/>
      <w:numFmt w:val="bullet"/>
      <w:lvlText w:val="o"/>
      <w:lvlJc w:val="left"/>
      <w:pPr>
        <w:tabs>
          <w:tab w:val="num" w:pos="3930"/>
        </w:tabs>
        <w:ind w:left="3930" w:hanging="360"/>
      </w:pPr>
      <w:rPr>
        <w:rFonts w:ascii="Courier New" w:hAnsi="Courier New" w:cs="Courier New" w:hint="default"/>
      </w:rPr>
    </w:lvl>
    <w:lvl w:ilvl="5" w:tplc="041B0005" w:tentative="1">
      <w:start w:val="1"/>
      <w:numFmt w:val="bullet"/>
      <w:lvlText w:val=""/>
      <w:lvlJc w:val="left"/>
      <w:pPr>
        <w:tabs>
          <w:tab w:val="num" w:pos="4650"/>
        </w:tabs>
        <w:ind w:left="4650" w:hanging="360"/>
      </w:pPr>
      <w:rPr>
        <w:rFonts w:ascii="Wingdings" w:hAnsi="Wingdings" w:hint="default"/>
      </w:rPr>
    </w:lvl>
    <w:lvl w:ilvl="6" w:tplc="041B0001" w:tentative="1">
      <w:start w:val="1"/>
      <w:numFmt w:val="bullet"/>
      <w:lvlText w:val=""/>
      <w:lvlJc w:val="left"/>
      <w:pPr>
        <w:tabs>
          <w:tab w:val="num" w:pos="5370"/>
        </w:tabs>
        <w:ind w:left="5370" w:hanging="360"/>
      </w:pPr>
      <w:rPr>
        <w:rFonts w:ascii="Symbol" w:hAnsi="Symbol" w:hint="default"/>
      </w:rPr>
    </w:lvl>
    <w:lvl w:ilvl="7" w:tplc="041B0003" w:tentative="1">
      <w:start w:val="1"/>
      <w:numFmt w:val="bullet"/>
      <w:lvlText w:val="o"/>
      <w:lvlJc w:val="left"/>
      <w:pPr>
        <w:tabs>
          <w:tab w:val="num" w:pos="6090"/>
        </w:tabs>
        <w:ind w:left="6090" w:hanging="360"/>
      </w:pPr>
      <w:rPr>
        <w:rFonts w:ascii="Courier New" w:hAnsi="Courier New" w:cs="Courier New" w:hint="default"/>
      </w:rPr>
    </w:lvl>
    <w:lvl w:ilvl="8" w:tplc="041B0005" w:tentative="1">
      <w:start w:val="1"/>
      <w:numFmt w:val="bullet"/>
      <w:lvlText w:val=""/>
      <w:lvlJc w:val="left"/>
      <w:pPr>
        <w:tabs>
          <w:tab w:val="num" w:pos="6810"/>
        </w:tabs>
        <w:ind w:left="6810" w:hanging="360"/>
      </w:pPr>
      <w:rPr>
        <w:rFonts w:ascii="Wingdings" w:hAnsi="Wingdings" w:hint="default"/>
      </w:rPr>
    </w:lvl>
  </w:abstractNum>
  <w:abstractNum w:abstractNumId="18" w15:restartNumberingAfterBreak="0">
    <w:nsid w:val="2DF95BE4"/>
    <w:multiLevelType w:val="hybridMultilevel"/>
    <w:tmpl w:val="BBC02F7A"/>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323C5D7F"/>
    <w:multiLevelType w:val="hybridMultilevel"/>
    <w:tmpl w:val="E77ACC86"/>
    <w:lvl w:ilvl="0" w:tplc="EF2AC826">
      <w:start w:val="34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4EE3CDA"/>
    <w:multiLevelType w:val="multilevel"/>
    <w:tmpl w:val="A9DAA6B8"/>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1" w15:restartNumberingAfterBreak="0">
    <w:nsid w:val="4AEC06CB"/>
    <w:multiLevelType w:val="multilevel"/>
    <w:tmpl w:val="A9DAA6B8"/>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2" w15:restartNumberingAfterBreak="0">
    <w:nsid w:val="4F646264"/>
    <w:multiLevelType w:val="hybridMultilevel"/>
    <w:tmpl w:val="1DA6AAE6"/>
    <w:lvl w:ilvl="0" w:tplc="9ADC94CC">
      <w:start w:val="5"/>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Marlett" w:hAnsi="Marlett"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Marlett" w:hAnsi="Marlett"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Marlett" w:hAnsi="Marlett" w:hint="default"/>
      </w:rPr>
    </w:lvl>
  </w:abstractNum>
  <w:abstractNum w:abstractNumId="23" w15:restartNumberingAfterBreak="0">
    <w:nsid w:val="5275241D"/>
    <w:multiLevelType w:val="multilevel"/>
    <w:tmpl w:val="2F8EC86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4" w15:restartNumberingAfterBreak="0">
    <w:nsid w:val="52D16C15"/>
    <w:multiLevelType w:val="hybridMultilevel"/>
    <w:tmpl w:val="7E0E6A9A"/>
    <w:lvl w:ilvl="0" w:tplc="2BE44E90">
      <w:start w:val="4"/>
      <w:numFmt w:val="bullet"/>
      <w:lvlText w:val="-"/>
      <w:lvlJc w:val="left"/>
      <w:pPr>
        <w:ind w:left="720" w:hanging="360"/>
      </w:pPr>
      <w:rPr>
        <w:rFonts w:ascii="Arial" w:eastAsia="MS Mincho" w:hAnsi="Arial" w:cs="Aria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8D646C9"/>
    <w:multiLevelType w:val="hybridMultilevel"/>
    <w:tmpl w:val="65B42BF8"/>
    <w:lvl w:ilvl="0" w:tplc="A68CEBA8">
      <w:start w:val="1"/>
      <w:numFmt w:val="decimal"/>
      <w:lvlText w:val="%1."/>
      <w:lvlJc w:val="left"/>
      <w:pPr>
        <w:tabs>
          <w:tab w:val="num" w:pos="720"/>
        </w:tabs>
        <w:ind w:left="720" w:hanging="360"/>
      </w:pPr>
      <w:rPr>
        <w:rFonts w:hint="default"/>
      </w:rPr>
    </w:lvl>
    <w:lvl w:ilvl="1" w:tplc="4D8449DE" w:tentative="1">
      <w:start w:val="1"/>
      <w:numFmt w:val="lowerLetter"/>
      <w:lvlText w:val="%2."/>
      <w:lvlJc w:val="left"/>
      <w:pPr>
        <w:tabs>
          <w:tab w:val="num" w:pos="1440"/>
        </w:tabs>
        <w:ind w:left="1440" w:hanging="360"/>
      </w:pPr>
    </w:lvl>
    <w:lvl w:ilvl="2" w:tplc="3AA660FC" w:tentative="1">
      <w:start w:val="1"/>
      <w:numFmt w:val="lowerRoman"/>
      <w:lvlText w:val="%3."/>
      <w:lvlJc w:val="right"/>
      <w:pPr>
        <w:tabs>
          <w:tab w:val="num" w:pos="2160"/>
        </w:tabs>
        <w:ind w:left="2160" w:hanging="180"/>
      </w:pPr>
    </w:lvl>
    <w:lvl w:ilvl="3" w:tplc="0E4E2458" w:tentative="1">
      <w:start w:val="1"/>
      <w:numFmt w:val="decimal"/>
      <w:lvlText w:val="%4."/>
      <w:lvlJc w:val="left"/>
      <w:pPr>
        <w:tabs>
          <w:tab w:val="num" w:pos="2880"/>
        </w:tabs>
        <w:ind w:left="2880" w:hanging="360"/>
      </w:pPr>
    </w:lvl>
    <w:lvl w:ilvl="4" w:tplc="BDB4351C" w:tentative="1">
      <w:start w:val="1"/>
      <w:numFmt w:val="lowerLetter"/>
      <w:lvlText w:val="%5."/>
      <w:lvlJc w:val="left"/>
      <w:pPr>
        <w:tabs>
          <w:tab w:val="num" w:pos="3600"/>
        </w:tabs>
        <w:ind w:left="3600" w:hanging="360"/>
      </w:pPr>
    </w:lvl>
    <w:lvl w:ilvl="5" w:tplc="DFF65FF8" w:tentative="1">
      <w:start w:val="1"/>
      <w:numFmt w:val="lowerRoman"/>
      <w:lvlText w:val="%6."/>
      <w:lvlJc w:val="right"/>
      <w:pPr>
        <w:tabs>
          <w:tab w:val="num" w:pos="4320"/>
        </w:tabs>
        <w:ind w:left="4320" w:hanging="180"/>
      </w:pPr>
    </w:lvl>
    <w:lvl w:ilvl="6" w:tplc="25B88308" w:tentative="1">
      <w:start w:val="1"/>
      <w:numFmt w:val="decimal"/>
      <w:lvlText w:val="%7."/>
      <w:lvlJc w:val="left"/>
      <w:pPr>
        <w:tabs>
          <w:tab w:val="num" w:pos="5040"/>
        </w:tabs>
        <w:ind w:left="5040" w:hanging="360"/>
      </w:pPr>
    </w:lvl>
    <w:lvl w:ilvl="7" w:tplc="2F764378" w:tentative="1">
      <w:start w:val="1"/>
      <w:numFmt w:val="lowerLetter"/>
      <w:lvlText w:val="%8."/>
      <w:lvlJc w:val="left"/>
      <w:pPr>
        <w:tabs>
          <w:tab w:val="num" w:pos="5760"/>
        </w:tabs>
        <w:ind w:left="5760" w:hanging="360"/>
      </w:pPr>
    </w:lvl>
    <w:lvl w:ilvl="8" w:tplc="ACA85E7C" w:tentative="1">
      <w:start w:val="1"/>
      <w:numFmt w:val="lowerRoman"/>
      <w:lvlText w:val="%9."/>
      <w:lvlJc w:val="right"/>
      <w:pPr>
        <w:tabs>
          <w:tab w:val="num" w:pos="6480"/>
        </w:tabs>
        <w:ind w:left="6480" w:hanging="180"/>
      </w:pPr>
    </w:lvl>
  </w:abstractNum>
  <w:abstractNum w:abstractNumId="26" w15:restartNumberingAfterBreak="0">
    <w:nsid w:val="617E700C"/>
    <w:multiLevelType w:val="hybridMultilevel"/>
    <w:tmpl w:val="0D2EE000"/>
    <w:lvl w:ilvl="0" w:tplc="7786BEB8">
      <w:start w:val="34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56177AA"/>
    <w:multiLevelType w:val="hybridMultilevel"/>
    <w:tmpl w:val="2F763A92"/>
    <w:lvl w:ilvl="0" w:tplc="041B000F">
      <w:start w:val="1"/>
      <w:numFmt w:val="bullet"/>
      <w:lvlText w:val=""/>
      <w:lvlJc w:val="left"/>
      <w:pPr>
        <w:tabs>
          <w:tab w:val="num" w:pos="720"/>
        </w:tabs>
        <w:ind w:left="720" w:hanging="360"/>
      </w:pPr>
      <w:rPr>
        <w:rFonts w:ascii="Symbol" w:hAnsi="Symbol" w:hint="default"/>
      </w:rPr>
    </w:lvl>
    <w:lvl w:ilvl="1" w:tplc="041B0019" w:tentative="1">
      <w:start w:val="1"/>
      <w:numFmt w:val="bullet"/>
      <w:lvlText w:val="o"/>
      <w:lvlJc w:val="left"/>
      <w:pPr>
        <w:tabs>
          <w:tab w:val="num" w:pos="1440"/>
        </w:tabs>
        <w:ind w:left="1440" w:hanging="360"/>
      </w:pPr>
      <w:rPr>
        <w:rFonts w:ascii="Courier New" w:hAnsi="Courier New" w:cs="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D4465F"/>
    <w:multiLevelType w:val="hybridMultilevel"/>
    <w:tmpl w:val="FCBC5E9A"/>
    <w:lvl w:ilvl="0" w:tplc="041B000F">
      <w:start w:val="1"/>
      <w:numFmt w:val="decimal"/>
      <w:lvlText w:val="%1."/>
      <w:lvlJc w:val="left"/>
      <w:pPr>
        <w:tabs>
          <w:tab w:val="num" w:pos="720"/>
        </w:tabs>
        <w:ind w:left="720" w:hanging="360"/>
      </w:pPr>
      <w:rPr>
        <w:rFonts w:hint="default"/>
      </w:rPr>
    </w:lvl>
    <w:lvl w:ilvl="1" w:tplc="D48A6D2E">
      <w:start w:val="1"/>
      <w:numFmt w:val="bullet"/>
      <w:lvlText w:val="-"/>
      <w:lvlJc w:val="left"/>
      <w:pPr>
        <w:tabs>
          <w:tab w:val="num" w:pos="1440"/>
        </w:tabs>
        <w:ind w:left="1440" w:hanging="360"/>
      </w:pPr>
      <w:rPr>
        <w:rFonts w:ascii="Arial" w:eastAsia="Times New Roman" w:hAnsi="Arial" w:cs="Arial" w:hint="default"/>
        <w:sz w:val="22"/>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6B364F61"/>
    <w:multiLevelType w:val="hybridMultilevel"/>
    <w:tmpl w:val="8D46411A"/>
    <w:lvl w:ilvl="0" w:tplc="39D28390">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E36561C"/>
    <w:multiLevelType w:val="hybridMultilevel"/>
    <w:tmpl w:val="D7F0BD70"/>
    <w:lvl w:ilvl="0" w:tplc="7AB27E1E">
      <w:start w:val="42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F056FE9"/>
    <w:multiLevelType w:val="hybridMultilevel"/>
    <w:tmpl w:val="1A06D998"/>
    <w:lvl w:ilvl="0" w:tplc="7646F9EA">
      <w:start w:val="1"/>
      <w:numFmt w:val="bullet"/>
      <w:lvlText w:val=""/>
      <w:lvlJc w:val="left"/>
      <w:pPr>
        <w:tabs>
          <w:tab w:val="num" w:pos="720"/>
        </w:tabs>
        <w:ind w:left="720" w:hanging="360"/>
      </w:pPr>
      <w:rPr>
        <w:rFonts w:ascii="Symbol" w:hAnsi="Symbol" w:hint="default"/>
      </w:rPr>
    </w:lvl>
    <w:lvl w:ilvl="1" w:tplc="3DF66626" w:tentative="1">
      <w:start w:val="1"/>
      <w:numFmt w:val="bullet"/>
      <w:lvlText w:val="o"/>
      <w:lvlJc w:val="left"/>
      <w:pPr>
        <w:tabs>
          <w:tab w:val="num" w:pos="1440"/>
        </w:tabs>
        <w:ind w:left="1440" w:hanging="360"/>
      </w:pPr>
      <w:rPr>
        <w:rFonts w:ascii="Courier New" w:hAnsi="Courier New" w:cs="Courier New" w:hint="default"/>
      </w:rPr>
    </w:lvl>
    <w:lvl w:ilvl="2" w:tplc="3B8488D0" w:tentative="1">
      <w:start w:val="1"/>
      <w:numFmt w:val="bullet"/>
      <w:lvlText w:val=""/>
      <w:lvlJc w:val="left"/>
      <w:pPr>
        <w:tabs>
          <w:tab w:val="num" w:pos="2160"/>
        </w:tabs>
        <w:ind w:left="2160" w:hanging="360"/>
      </w:pPr>
      <w:rPr>
        <w:rFonts w:ascii="Wingdings" w:hAnsi="Wingdings" w:hint="default"/>
      </w:rPr>
    </w:lvl>
    <w:lvl w:ilvl="3" w:tplc="3C5C0A88" w:tentative="1">
      <w:start w:val="1"/>
      <w:numFmt w:val="bullet"/>
      <w:lvlText w:val=""/>
      <w:lvlJc w:val="left"/>
      <w:pPr>
        <w:tabs>
          <w:tab w:val="num" w:pos="2880"/>
        </w:tabs>
        <w:ind w:left="2880" w:hanging="360"/>
      </w:pPr>
      <w:rPr>
        <w:rFonts w:ascii="Symbol" w:hAnsi="Symbol" w:hint="default"/>
      </w:rPr>
    </w:lvl>
    <w:lvl w:ilvl="4" w:tplc="71C0648E" w:tentative="1">
      <w:start w:val="1"/>
      <w:numFmt w:val="bullet"/>
      <w:lvlText w:val="o"/>
      <w:lvlJc w:val="left"/>
      <w:pPr>
        <w:tabs>
          <w:tab w:val="num" w:pos="3600"/>
        </w:tabs>
        <w:ind w:left="3600" w:hanging="360"/>
      </w:pPr>
      <w:rPr>
        <w:rFonts w:ascii="Courier New" w:hAnsi="Courier New" w:cs="Courier New" w:hint="default"/>
      </w:rPr>
    </w:lvl>
    <w:lvl w:ilvl="5" w:tplc="0A0CC03A" w:tentative="1">
      <w:start w:val="1"/>
      <w:numFmt w:val="bullet"/>
      <w:lvlText w:val=""/>
      <w:lvlJc w:val="left"/>
      <w:pPr>
        <w:tabs>
          <w:tab w:val="num" w:pos="4320"/>
        </w:tabs>
        <w:ind w:left="4320" w:hanging="360"/>
      </w:pPr>
      <w:rPr>
        <w:rFonts w:ascii="Wingdings" w:hAnsi="Wingdings" w:hint="default"/>
      </w:rPr>
    </w:lvl>
    <w:lvl w:ilvl="6" w:tplc="F66ACE48" w:tentative="1">
      <w:start w:val="1"/>
      <w:numFmt w:val="bullet"/>
      <w:lvlText w:val=""/>
      <w:lvlJc w:val="left"/>
      <w:pPr>
        <w:tabs>
          <w:tab w:val="num" w:pos="5040"/>
        </w:tabs>
        <w:ind w:left="5040" w:hanging="360"/>
      </w:pPr>
      <w:rPr>
        <w:rFonts w:ascii="Symbol" w:hAnsi="Symbol" w:hint="default"/>
      </w:rPr>
    </w:lvl>
    <w:lvl w:ilvl="7" w:tplc="2298A610" w:tentative="1">
      <w:start w:val="1"/>
      <w:numFmt w:val="bullet"/>
      <w:lvlText w:val="o"/>
      <w:lvlJc w:val="left"/>
      <w:pPr>
        <w:tabs>
          <w:tab w:val="num" w:pos="5760"/>
        </w:tabs>
        <w:ind w:left="5760" w:hanging="360"/>
      </w:pPr>
      <w:rPr>
        <w:rFonts w:ascii="Courier New" w:hAnsi="Courier New" w:cs="Courier New" w:hint="default"/>
      </w:rPr>
    </w:lvl>
    <w:lvl w:ilvl="8" w:tplc="2E480DF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A52D0E"/>
    <w:multiLevelType w:val="multilevel"/>
    <w:tmpl w:val="C0FC161A"/>
    <w:lvl w:ilvl="0">
      <w:numFmt w:val="bullet"/>
      <w:lvlText w:val="–"/>
      <w:lvlJc w:val="left"/>
      <w:pPr>
        <w:tabs>
          <w:tab w:val="num" w:pos="1050"/>
        </w:tabs>
        <w:ind w:left="1050" w:hanging="360"/>
      </w:pPr>
      <w:rPr>
        <w:rFonts w:ascii="TimesNewRomanPSMT" w:eastAsia="Times New Roman" w:hAnsi="TimesNewRomanPSMT" w:cs="TimesNewRomanPSMT" w:hint="default"/>
      </w:rPr>
    </w:lvl>
    <w:lvl w:ilvl="1">
      <w:start w:val="1"/>
      <w:numFmt w:val="bullet"/>
      <w:lvlText w:val="o"/>
      <w:lvlJc w:val="left"/>
      <w:pPr>
        <w:tabs>
          <w:tab w:val="num" w:pos="1770"/>
        </w:tabs>
        <w:ind w:left="1770" w:hanging="360"/>
      </w:pPr>
      <w:rPr>
        <w:rFonts w:ascii="Courier New" w:hAnsi="Courier New" w:cs="Courier New" w:hint="default"/>
      </w:rPr>
    </w:lvl>
    <w:lvl w:ilvl="2">
      <w:start w:val="1"/>
      <w:numFmt w:val="bullet"/>
      <w:lvlText w:val=""/>
      <w:lvlJc w:val="left"/>
      <w:pPr>
        <w:tabs>
          <w:tab w:val="num" w:pos="2490"/>
        </w:tabs>
        <w:ind w:left="2490" w:hanging="360"/>
      </w:pPr>
      <w:rPr>
        <w:rFonts w:ascii="Wingdings" w:hAnsi="Wingdings" w:hint="default"/>
      </w:rPr>
    </w:lvl>
    <w:lvl w:ilvl="3">
      <w:start w:val="1"/>
      <w:numFmt w:val="bullet"/>
      <w:lvlText w:val=""/>
      <w:lvlJc w:val="left"/>
      <w:pPr>
        <w:tabs>
          <w:tab w:val="num" w:pos="3210"/>
        </w:tabs>
        <w:ind w:left="3210" w:hanging="360"/>
      </w:pPr>
      <w:rPr>
        <w:rFonts w:ascii="Symbol" w:hAnsi="Symbol" w:hint="default"/>
      </w:rPr>
    </w:lvl>
    <w:lvl w:ilvl="4">
      <w:start w:val="1"/>
      <w:numFmt w:val="bullet"/>
      <w:lvlText w:val="o"/>
      <w:lvlJc w:val="left"/>
      <w:pPr>
        <w:tabs>
          <w:tab w:val="num" w:pos="3930"/>
        </w:tabs>
        <w:ind w:left="3930" w:hanging="360"/>
      </w:pPr>
      <w:rPr>
        <w:rFonts w:ascii="Courier New" w:hAnsi="Courier New" w:cs="Courier New" w:hint="default"/>
      </w:rPr>
    </w:lvl>
    <w:lvl w:ilvl="5">
      <w:start w:val="1"/>
      <w:numFmt w:val="bullet"/>
      <w:lvlText w:val=""/>
      <w:lvlJc w:val="left"/>
      <w:pPr>
        <w:tabs>
          <w:tab w:val="num" w:pos="4650"/>
        </w:tabs>
        <w:ind w:left="4650" w:hanging="360"/>
      </w:pPr>
      <w:rPr>
        <w:rFonts w:ascii="Wingdings" w:hAnsi="Wingdings" w:hint="default"/>
      </w:rPr>
    </w:lvl>
    <w:lvl w:ilvl="6">
      <w:start w:val="1"/>
      <w:numFmt w:val="bullet"/>
      <w:lvlText w:val=""/>
      <w:lvlJc w:val="left"/>
      <w:pPr>
        <w:tabs>
          <w:tab w:val="num" w:pos="5370"/>
        </w:tabs>
        <w:ind w:left="5370" w:hanging="360"/>
      </w:pPr>
      <w:rPr>
        <w:rFonts w:ascii="Symbol" w:hAnsi="Symbol" w:hint="default"/>
      </w:rPr>
    </w:lvl>
    <w:lvl w:ilvl="7">
      <w:start w:val="1"/>
      <w:numFmt w:val="bullet"/>
      <w:lvlText w:val="o"/>
      <w:lvlJc w:val="left"/>
      <w:pPr>
        <w:tabs>
          <w:tab w:val="num" w:pos="6090"/>
        </w:tabs>
        <w:ind w:left="6090" w:hanging="360"/>
      </w:pPr>
      <w:rPr>
        <w:rFonts w:ascii="Courier New" w:hAnsi="Courier New" w:cs="Courier New" w:hint="default"/>
      </w:rPr>
    </w:lvl>
    <w:lvl w:ilvl="8">
      <w:start w:val="1"/>
      <w:numFmt w:val="bullet"/>
      <w:lvlText w:val=""/>
      <w:lvlJc w:val="left"/>
      <w:pPr>
        <w:tabs>
          <w:tab w:val="num" w:pos="6810"/>
        </w:tabs>
        <w:ind w:left="6810" w:hanging="360"/>
      </w:pPr>
      <w:rPr>
        <w:rFonts w:ascii="Wingdings" w:hAnsi="Wingdings" w:hint="default"/>
      </w:rPr>
    </w:lvl>
  </w:abstractNum>
  <w:num w:numId="1" w16cid:durableId="1052197984">
    <w:abstractNumId w:val="12"/>
  </w:num>
  <w:num w:numId="2" w16cid:durableId="1265650901">
    <w:abstractNumId w:val="31"/>
  </w:num>
  <w:num w:numId="3" w16cid:durableId="1361930300">
    <w:abstractNumId w:val="10"/>
  </w:num>
  <w:num w:numId="4" w16cid:durableId="1130168633">
    <w:abstractNumId w:val="27"/>
  </w:num>
  <w:num w:numId="5" w16cid:durableId="728112299">
    <w:abstractNumId w:val="15"/>
  </w:num>
  <w:num w:numId="6" w16cid:durableId="488598767">
    <w:abstractNumId w:val="11"/>
  </w:num>
  <w:num w:numId="7" w16cid:durableId="265189383">
    <w:abstractNumId w:val="23"/>
  </w:num>
  <w:num w:numId="8" w16cid:durableId="1857379055">
    <w:abstractNumId w:val="9"/>
  </w:num>
  <w:num w:numId="9" w16cid:durableId="1468474230">
    <w:abstractNumId w:val="8"/>
  </w:num>
  <w:num w:numId="10" w16cid:durableId="757485761">
    <w:abstractNumId w:val="7"/>
  </w:num>
  <w:num w:numId="11" w16cid:durableId="587234160">
    <w:abstractNumId w:val="6"/>
  </w:num>
  <w:num w:numId="12" w16cid:durableId="48652819">
    <w:abstractNumId w:val="5"/>
  </w:num>
  <w:num w:numId="13" w16cid:durableId="1431272625">
    <w:abstractNumId w:val="4"/>
  </w:num>
  <w:num w:numId="14" w16cid:durableId="7408354">
    <w:abstractNumId w:val="3"/>
  </w:num>
  <w:num w:numId="15" w16cid:durableId="324434192">
    <w:abstractNumId w:val="2"/>
  </w:num>
  <w:num w:numId="16" w16cid:durableId="1708096673">
    <w:abstractNumId w:val="1"/>
  </w:num>
  <w:num w:numId="17" w16cid:durableId="2078435697">
    <w:abstractNumId w:val="0"/>
  </w:num>
  <w:num w:numId="18" w16cid:durableId="839154507">
    <w:abstractNumId w:val="25"/>
  </w:num>
  <w:num w:numId="19" w16cid:durableId="1693533128">
    <w:abstractNumId w:val="18"/>
  </w:num>
  <w:num w:numId="20" w16cid:durableId="892304204">
    <w:abstractNumId w:val="28"/>
  </w:num>
  <w:num w:numId="21" w16cid:durableId="198932281">
    <w:abstractNumId w:val="22"/>
  </w:num>
  <w:num w:numId="22" w16cid:durableId="1444570917">
    <w:abstractNumId w:val="14"/>
  </w:num>
  <w:num w:numId="23" w16cid:durableId="1258752420">
    <w:abstractNumId w:val="17"/>
  </w:num>
  <w:num w:numId="24" w16cid:durableId="1073506438">
    <w:abstractNumId w:val="32"/>
  </w:num>
  <w:num w:numId="25" w16cid:durableId="1625698259">
    <w:abstractNumId w:val="20"/>
  </w:num>
  <w:num w:numId="26" w16cid:durableId="1756123428">
    <w:abstractNumId w:val="21"/>
  </w:num>
  <w:num w:numId="27" w16cid:durableId="92559734">
    <w:abstractNumId w:val="13"/>
  </w:num>
  <w:num w:numId="28" w16cid:durableId="1245455756">
    <w:abstractNumId w:val="30"/>
  </w:num>
  <w:num w:numId="29" w16cid:durableId="697850916">
    <w:abstractNumId w:val="16"/>
  </w:num>
  <w:num w:numId="30" w16cid:durableId="1335643455">
    <w:abstractNumId w:val="12"/>
  </w:num>
  <w:num w:numId="31" w16cid:durableId="1161627619">
    <w:abstractNumId w:val="24"/>
  </w:num>
  <w:num w:numId="32" w16cid:durableId="1165902816">
    <w:abstractNumId w:val="29"/>
  </w:num>
  <w:num w:numId="33" w16cid:durableId="665862995">
    <w:abstractNumId w:val="19"/>
  </w:num>
  <w:num w:numId="34" w16cid:durableId="1630089111">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Венцислав Милчов Асенов">
    <w15:presenceInfo w15:providerId="AD" w15:userId="S::vencislav.asenov@electrohold.bg::58a45a14-57e1-4ca0-b4d7-f10e659a43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WfAttributes" w:val="1"/>
    <w:docVar w:name="WfBmTagged" w:val="0"/>
    <w:docVar w:name="WfColors" w:val="1"/>
    <w:docVar w:name="WfJumps" w:val="no"/>
    <w:docVar w:name="WfLastSegment" w:val=" 10822"/>
    <w:docVar w:name="WfRevTM" w:val="O:\10000_Sprava_predstavenstva\10400_Tim_preklad_tlmoc_sluzieb\EN pAMAŤ\Pamäť SK-EN.txt"/>
    <w:docVar w:name="WfStyleNames" w:val=",1 / 1.1 / 1.1.1,1 / a / i,Adresa HTML,Adresa na obálku,Akronym HTML,Barevná tabulka 1,Barevná tabulka 2,Barevná tabulka 3,Bez seznamu,Citát HTML,Číslo řádku,Číslo stránky,Číslovaný seznam,Číslovaný seznam 2,Číslovaný seznam 3,Číslovaný seznam 4,Číslovaný seznam 5,Článek/oddíl,Datum,Definice HTML,Elegantní tabulka,Formátovaný v HTML,Hlavička obsahu,Hlavička rejstříku,Hypertextový odkaz,Jednoduchá tabulka 1,Jednoduchá tabulka 2,Jednoduchá tabulka 3,Klasická tabulka 1,Klasická tabulka 2,Klasická tabulka 3,Klasická tabulka 4,Klávesnice HTML,Kód HTML,Moderní tabulka,Motiv tabulky,Mřížka tabulky,Mřížka tabulky 1,Mřížka tabulky 2,Mřížka tabulky 3,Mřížka tabulky 4,Mřížka tabulky 5,Mřížka tabulky 6,Mřížka tabulky 7,Mřížka tabulky 8,Nadpis 1,Nadpis 2,Nadpis 3,Nadpis 4,Nadpis 5,Nadpis 6,Nadpis 7,Nadpis 8,Nadpis 9,Nadpis poznámky,Název,Normální,Normální (web),Normální odsazený,Normální tabulka,Obsah 1,Obsah 2,Obsah 3,Obsah 4,Obsah 5,Obsah 6,Obsah 7,Obsah 8,Obsah 9,Odkaz na komentář,Odkaz na vysvětlivky,Oslovení,Podpis,Podpis e-mailu,Podtitul,Pokračování seznamu,Pokračování seznamu 2,Pokračování seznamu 3,Pokračování seznamu 4,Pokračování seznamu 5,Profesionální tabulka,Proměnná HTML,Prostý text,Předmět komentáře,Psací stroj HTML,Rejstřík 1,Rejstřík 2,Rejstřík 3,Rejstřík 4,Rejstřík 5,Rejstřík 6,Rejstřík 7,Rejstřík 8,Rejstřík 9,Rozvržení dokumentu,Seznam,Seznam 2,Seznam 3,Seznam 4,Seznam 5,Seznam citací,Seznam obrázků,Seznam s odrážkami,Seznam s odrážkami 2,Seznam s odrážkami 3,Seznam s odrážkami 4,Seznam s odrážkami 5,Silné,Sledovaný odkaz,Sloupce tabulky 1,Sloupce tabulky 2,Sloupce tabulky 3,Sloupce tabulky 4,Sloupce tabulky 5,Standardní písmo odstavce,Tabulka jako seznam 1,Tabulka jako seznam 2,Tabulka jako seznam 3,Tabulka jako seznam 4,Tabulka jako seznam 5,Tabulka jako seznam 6,Tabulka jako seznam 7,Tabulka jako seznam 8,Tabulka s prostorovými efekty 1,Tabulka s prostorovými efekty 2,Tabulka s prostorovými efekty 3,Tabulka s tlumenými barvami 1,Tabulka s tlumenými barvami 2,Text bubliny,Text komentáře,Text makra,Text pozn. pod čarou,Text v bloku,Text vysvětlivek,Titulek,tw4winMark,Ukázka HTML,Webová tabulka 1,Webová tabulka 2,Webová tabulka 3,Záhlaví,Záhlaví zprávy,Základní text,Základní text - první odsazený,Základní text - první odsazený 2,Základní text 2,Základní text 3,Základní text odsazený,Základní text odsazený 2,Základní text odsazený 3,Zápatí,Závěr,Značka pozn. pod čarou,Zpáteční adresa na obálku,Zvýraznění,"/>
    <w:docVar w:name="WfStyles" w:val="155"/>
    <w:docVar w:name="WfTags" w:val="no00"/>
  </w:docVars>
  <w:rsids>
    <w:rsidRoot w:val="002336BA"/>
    <w:rsid w:val="00000223"/>
    <w:rsid w:val="00001784"/>
    <w:rsid w:val="000046C4"/>
    <w:rsid w:val="00004775"/>
    <w:rsid w:val="00004AB5"/>
    <w:rsid w:val="00005E12"/>
    <w:rsid w:val="000064BF"/>
    <w:rsid w:val="00006DD2"/>
    <w:rsid w:val="00010293"/>
    <w:rsid w:val="00010374"/>
    <w:rsid w:val="000104D5"/>
    <w:rsid w:val="000108AA"/>
    <w:rsid w:val="000127FA"/>
    <w:rsid w:val="00013C8C"/>
    <w:rsid w:val="00013DDB"/>
    <w:rsid w:val="00014190"/>
    <w:rsid w:val="00014EAC"/>
    <w:rsid w:val="00020798"/>
    <w:rsid w:val="00020A89"/>
    <w:rsid w:val="00021D41"/>
    <w:rsid w:val="00022339"/>
    <w:rsid w:val="00022B4E"/>
    <w:rsid w:val="000242B6"/>
    <w:rsid w:val="0002439F"/>
    <w:rsid w:val="000249B0"/>
    <w:rsid w:val="00025C9E"/>
    <w:rsid w:val="00026D3F"/>
    <w:rsid w:val="00027A57"/>
    <w:rsid w:val="00027B96"/>
    <w:rsid w:val="0003022C"/>
    <w:rsid w:val="0003363B"/>
    <w:rsid w:val="000341F9"/>
    <w:rsid w:val="00034809"/>
    <w:rsid w:val="00035028"/>
    <w:rsid w:val="00035768"/>
    <w:rsid w:val="0003638C"/>
    <w:rsid w:val="000371B5"/>
    <w:rsid w:val="00037972"/>
    <w:rsid w:val="00042A1B"/>
    <w:rsid w:val="00043447"/>
    <w:rsid w:val="000441BE"/>
    <w:rsid w:val="000456C7"/>
    <w:rsid w:val="0004634D"/>
    <w:rsid w:val="000520A0"/>
    <w:rsid w:val="000523DE"/>
    <w:rsid w:val="000540C4"/>
    <w:rsid w:val="00054F41"/>
    <w:rsid w:val="00057498"/>
    <w:rsid w:val="000632F2"/>
    <w:rsid w:val="00063C91"/>
    <w:rsid w:val="000641BE"/>
    <w:rsid w:val="00065CF5"/>
    <w:rsid w:val="00065DDC"/>
    <w:rsid w:val="000670EE"/>
    <w:rsid w:val="00067AC7"/>
    <w:rsid w:val="0007025B"/>
    <w:rsid w:val="000703CB"/>
    <w:rsid w:val="00070C88"/>
    <w:rsid w:val="00073762"/>
    <w:rsid w:val="00075FEC"/>
    <w:rsid w:val="00076897"/>
    <w:rsid w:val="00077738"/>
    <w:rsid w:val="00077970"/>
    <w:rsid w:val="000808A1"/>
    <w:rsid w:val="000815E4"/>
    <w:rsid w:val="00081626"/>
    <w:rsid w:val="00082CB4"/>
    <w:rsid w:val="000835DF"/>
    <w:rsid w:val="000835F4"/>
    <w:rsid w:val="00083E1C"/>
    <w:rsid w:val="000846E4"/>
    <w:rsid w:val="0008561C"/>
    <w:rsid w:val="00085E81"/>
    <w:rsid w:val="00086DE2"/>
    <w:rsid w:val="00087877"/>
    <w:rsid w:val="0009043D"/>
    <w:rsid w:val="0009086D"/>
    <w:rsid w:val="00090DFB"/>
    <w:rsid w:val="00091C43"/>
    <w:rsid w:val="00091FDF"/>
    <w:rsid w:val="00092A95"/>
    <w:rsid w:val="000934DA"/>
    <w:rsid w:val="00093DC5"/>
    <w:rsid w:val="000943FA"/>
    <w:rsid w:val="00094720"/>
    <w:rsid w:val="00095037"/>
    <w:rsid w:val="00095FF1"/>
    <w:rsid w:val="000961EE"/>
    <w:rsid w:val="00096633"/>
    <w:rsid w:val="00097ACA"/>
    <w:rsid w:val="000A083E"/>
    <w:rsid w:val="000A0EEF"/>
    <w:rsid w:val="000A2E6D"/>
    <w:rsid w:val="000A2F99"/>
    <w:rsid w:val="000A5F55"/>
    <w:rsid w:val="000A6425"/>
    <w:rsid w:val="000A659E"/>
    <w:rsid w:val="000A6CB4"/>
    <w:rsid w:val="000A7A42"/>
    <w:rsid w:val="000A7EA0"/>
    <w:rsid w:val="000B0476"/>
    <w:rsid w:val="000B0F92"/>
    <w:rsid w:val="000B1019"/>
    <w:rsid w:val="000B1AAD"/>
    <w:rsid w:val="000B2E29"/>
    <w:rsid w:val="000B3AB9"/>
    <w:rsid w:val="000C0F75"/>
    <w:rsid w:val="000C2D3E"/>
    <w:rsid w:val="000C354B"/>
    <w:rsid w:val="000C42C0"/>
    <w:rsid w:val="000C651C"/>
    <w:rsid w:val="000C685B"/>
    <w:rsid w:val="000C696C"/>
    <w:rsid w:val="000C6CB2"/>
    <w:rsid w:val="000C797C"/>
    <w:rsid w:val="000D0A90"/>
    <w:rsid w:val="000D1DEF"/>
    <w:rsid w:val="000D2E63"/>
    <w:rsid w:val="000D2F22"/>
    <w:rsid w:val="000D4B9C"/>
    <w:rsid w:val="000D6D83"/>
    <w:rsid w:val="000E011A"/>
    <w:rsid w:val="000E0BFB"/>
    <w:rsid w:val="000E2283"/>
    <w:rsid w:val="000E22C8"/>
    <w:rsid w:val="000E37C6"/>
    <w:rsid w:val="000E4CA3"/>
    <w:rsid w:val="000E4DD0"/>
    <w:rsid w:val="000E5A87"/>
    <w:rsid w:val="000F0507"/>
    <w:rsid w:val="000F0967"/>
    <w:rsid w:val="000F1A7E"/>
    <w:rsid w:val="000F1C32"/>
    <w:rsid w:val="000F1FF7"/>
    <w:rsid w:val="000F3260"/>
    <w:rsid w:val="000F7D9C"/>
    <w:rsid w:val="000F7F2F"/>
    <w:rsid w:val="001009EA"/>
    <w:rsid w:val="0010175E"/>
    <w:rsid w:val="00102004"/>
    <w:rsid w:val="00102412"/>
    <w:rsid w:val="001040E2"/>
    <w:rsid w:val="00104173"/>
    <w:rsid w:val="00104FB8"/>
    <w:rsid w:val="00105297"/>
    <w:rsid w:val="001054DC"/>
    <w:rsid w:val="001104FF"/>
    <w:rsid w:val="00110B83"/>
    <w:rsid w:val="001118FB"/>
    <w:rsid w:val="001121D7"/>
    <w:rsid w:val="00113AF8"/>
    <w:rsid w:val="00116522"/>
    <w:rsid w:val="00117D60"/>
    <w:rsid w:val="00121260"/>
    <w:rsid w:val="00122DAF"/>
    <w:rsid w:val="001234BE"/>
    <w:rsid w:val="00123AF9"/>
    <w:rsid w:val="00124875"/>
    <w:rsid w:val="001251CC"/>
    <w:rsid w:val="00125C68"/>
    <w:rsid w:val="00126F48"/>
    <w:rsid w:val="00131089"/>
    <w:rsid w:val="001316E3"/>
    <w:rsid w:val="00132382"/>
    <w:rsid w:val="00136095"/>
    <w:rsid w:val="00136D7D"/>
    <w:rsid w:val="00137BBD"/>
    <w:rsid w:val="00140FAE"/>
    <w:rsid w:val="00142407"/>
    <w:rsid w:val="001430AF"/>
    <w:rsid w:val="00143E37"/>
    <w:rsid w:val="00145FFC"/>
    <w:rsid w:val="00146BC1"/>
    <w:rsid w:val="001473DE"/>
    <w:rsid w:val="00150390"/>
    <w:rsid w:val="001511C5"/>
    <w:rsid w:val="001535B6"/>
    <w:rsid w:val="00153E15"/>
    <w:rsid w:val="00154436"/>
    <w:rsid w:val="001544A5"/>
    <w:rsid w:val="00154AC7"/>
    <w:rsid w:val="0015505F"/>
    <w:rsid w:val="00155B5B"/>
    <w:rsid w:val="001565BD"/>
    <w:rsid w:val="00156CB5"/>
    <w:rsid w:val="0016175E"/>
    <w:rsid w:val="001618FF"/>
    <w:rsid w:val="00162022"/>
    <w:rsid w:val="00162DEB"/>
    <w:rsid w:val="0016454C"/>
    <w:rsid w:val="00165792"/>
    <w:rsid w:val="00165942"/>
    <w:rsid w:val="00165F6F"/>
    <w:rsid w:val="00166633"/>
    <w:rsid w:val="00166721"/>
    <w:rsid w:val="00166764"/>
    <w:rsid w:val="00167380"/>
    <w:rsid w:val="00167D36"/>
    <w:rsid w:val="00171E47"/>
    <w:rsid w:val="00172137"/>
    <w:rsid w:val="00173F67"/>
    <w:rsid w:val="001743D5"/>
    <w:rsid w:val="001754C1"/>
    <w:rsid w:val="00177746"/>
    <w:rsid w:val="00177F19"/>
    <w:rsid w:val="001802AE"/>
    <w:rsid w:val="00181A31"/>
    <w:rsid w:val="0018208E"/>
    <w:rsid w:val="0018227D"/>
    <w:rsid w:val="00182357"/>
    <w:rsid w:val="00182591"/>
    <w:rsid w:val="00182AFE"/>
    <w:rsid w:val="00184261"/>
    <w:rsid w:val="00184A53"/>
    <w:rsid w:val="00185BF5"/>
    <w:rsid w:val="0018667B"/>
    <w:rsid w:val="00186D1F"/>
    <w:rsid w:val="001873FF"/>
    <w:rsid w:val="00187438"/>
    <w:rsid w:val="00187F04"/>
    <w:rsid w:val="001912C8"/>
    <w:rsid w:val="0019184C"/>
    <w:rsid w:val="0019434F"/>
    <w:rsid w:val="00194E1B"/>
    <w:rsid w:val="001953A9"/>
    <w:rsid w:val="00195426"/>
    <w:rsid w:val="001963F6"/>
    <w:rsid w:val="001965C6"/>
    <w:rsid w:val="0019730F"/>
    <w:rsid w:val="0019755A"/>
    <w:rsid w:val="00197E6A"/>
    <w:rsid w:val="001A1A25"/>
    <w:rsid w:val="001A3D91"/>
    <w:rsid w:val="001A411C"/>
    <w:rsid w:val="001A45F3"/>
    <w:rsid w:val="001A487C"/>
    <w:rsid w:val="001B026A"/>
    <w:rsid w:val="001B181D"/>
    <w:rsid w:val="001B219E"/>
    <w:rsid w:val="001B26ED"/>
    <w:rsid w:val="001B303C"/>
    <w:rsid w:val="001B393F"/>
    <w:rsid w:val="001B3C37"/>
    <w:rsid w:val="001B5799"/>
    <w:rsid w:val="001B68FC"/>
    <w:rsid w:val="001B6F7C"/>
    <w:rsid w:val="001B7016"/>
    <w:rsid w:val="001B788F"/>
    <w:rsid w:val="001C0707"/>
    <w:rsid w:val="001C1274"/>
    <w:rsid w:val="001C1F20"/>
    <w:rsid w:val="001C2598"/>
    <w:rsid w:val="001C2F22"/>
    <w:rsid w:val="001C32AE"/>
    <w:rsid w:val="001C37EA"/>
    <w:rsid w:val="001C3AA8"/>
    <w:rsid w:val="001C4115"/>
    <w:rsid w:val="001C4C34"/>
    <w:rsid w:val="001C5E0A"/>
    <w:rsid w:val="001C65E4"/>
    <w:rsid w:val="001D0E26"/>
    <w:rsid w:val="001D18F0"/>
    <w:rsid w:val="001D20ED"/>
    <w:rsid w:val="001D53DD"/>
    <w:rsid w:val="001D55A1"/>
    <w:rsid w:val="001D70D4"/>
    <w:rsid w:val="001D7337"/>
    <w:rsid w:val="001E17C2"/>
    <w:rsid w:val="001E17E1"/>
    <w:rsid w:val="001E1BC0"/>
    <w:rsid w:val="001E2822"/>
    <w:rsid w:val="001E3306"/>
    <w:rsid w:val="001E3CFB"/>
    <w:rsid w:val="001E5E00"/>
    <w:rsid w:val="001E61BB"/>
    <w:rsid w:val="001F0FCD"/>
    <w:rsid w:val="001F1786"/>
    <w:rsid w:val="001F17D0"/>
    <w:rsid w:val="001F1A97"/>
    <w:rsid w:val="001F2396"/>
    <w:rsid w:val="001F40D1"/>
    <w:rsid w:val="001F5ACD"/>
    <w:rsid w:val="001F63D5"/>
    <w:rsid w:val="001F79E7"/>
    <w:rsid w:val="00200389"/>
    <w:rsid w:val="0020144F"/>
    <w:rsid w:val="002023E5"/>
    <w:rsid w:val="00202961"/>
    <w:rsid w:val="00204562"/>
    <w:rsid w:val="002048F9"/>
    <w:rsid w:val="0020685B"/>
    <w:rsid w:val="002108D9"/>
    <w:rsid w:val="0021126B"/>
    <w:rsid w:val="00211734"/>
    <w:rsid w:val="002120F7"/>
    <w:rsid w:val="00212A34"/>
    <w:rsid w:val="00212D2F"/>
    <w:rsid w:val="00214724"/>
    <w:rsid w:val="002151BD"/>
    <w:rsid w:val="00220E54"/>
    <w:rsid w:val="00220E5C"/>
    <w:rsid w:val="0022108A"/>
    <w:rsid w:val="002229CA"/>
    <w:rsid w:val="00224978"/>
    <w:rsid w:val="0022648D"/>
    <w:rsid w:val="0022754C"/>
    <w:rsid w:val="0023028E"/>
    <w:rsid w:val="002303CB"/>
    <w:rsid w:val="002305F3"/>
    <w:rsid w:val="00231CDD"/>
    <w:rsid w:val="00233287"/>
    <w:rsid w:val="002336BA"/>
    <w:rsid w:val="002347E2"/>
    <w:rsid w:val="00235BE7"/>
    <w:rsid w:val="002363CE"/>
    <w:rsid w:val="002365EB"/>
    <w:rsid w:val="002401CA"/>
    <w:rsid w:val="0024104B"/>
    <w:rsid w:val="00243EB0"/>
    <w:rsid w:val="00245A40"/>
    <w:rsid w:val="00245C75"/>
    <w:rsid w:val="00250261"/>
    <w:rsid w:val="00250478"/>
    <w:rsid w:val="00250A6E"/>
    <w:rsid w:val="00255DF1"/>
    <w:rsid w:val="00255DF7"/>
    <w:rsid w:val="002605D6"/>
    <w:rsid w:val="00262807"/>
    <w:rsid w:val="00262E10"/>
    <w:rsid w:val="0026511A"/>
    <w:rsid w:val="00265960"/>
    <w:rsid w:val="00265DAB"/>
    <w:rsid w:val="00265E5C"/>
    <w:rsid w:val="00266D81"/>
    <w:rsid w:val="002674C6"/>
    <w:rsid w:val="00267EA0"/>
    <w:rsid w:val="00270762"/>
    <w:rsid w:val="00271B4D"/>
    <w:rsid w:val="00271DC7"/>
    <w:rsid w:val="002728FF"/>
    <w:rsid w:val="002737FA"/>
    <w:rsid w:val="00273C99"/>
    <w:rsid w:val="00274E64"/>
    <w:rsid w:val="002752DA"/>
    <w:rsid w:val="0027530E"/>
    <w:rsid w:val="00275F73"/>
    <w:rsid w:val="00276D4C"/>
    <w:rsid w:val="0027799F"/>
    <w:rsid w:val="0028070C"/>
    <w:rsid w:val="0028080D"/>
    <w:rsid w:val="00280B57"/>
    <w:rsid w:val="00282EE1"/>
    <w:rsid w:val="0028350B"/>
    <w:rsid w:val="00283F5D"/>
    <w:rsid w:val="00284067"/>
    <w:rsid w:val="002863ED"/>
    <w:rsid w:val="0028742B"/>
    <w:rsid w:val="002874D2"/>
    <w:rsid w:val="002878FD"/>
    <w:rsid w:val="00287C14"/>
    <w:rsid w:val="002909CC"/>
    <w:rsid w:val="00290AB3"/>
    <w:rsid w:val="00292622"/>
    <w:rsid w:val="00292BC7"/>
    <w:rsid w:val="0029335A"/>
    <w:rsid w:val="00295BFA"/>
    <w:rsid w:val="002968BF"/>
    <w:rsid w:val="00296C69"/>
    <w:rsid w:val="002A0F6A"/>
    <w:rsid w:val="002A25F8"/>
    <w:rsid w:val="002A40EC"/>
    <w:rsid w:val="002A478F"/>
    <w:rsid w:val="002A4AE3"/>
    <w:rsid w:val="002A4BBA"/>
    <w:rsid w:val="002A4D4C"/>
    <w:rsid w:val="002A5349"/>
    <w:rsid w:val="002A6376"/>
    <w:rsid w:val="002B0BD0"/>
    <w:rsid w:val="002B0F95"/>
    <w:rsid w:val="002B196C"/>
    <w:rsid w:val="002B1AB4"/>
    <w:rsid w:val="002B1CA0"/>
    <w:rsid w:val="002B1FD8"/>
    <w:rsid w:val="002B21B9"/>
    <w:rsid w:val="002B2DD7"/>
    <w:rsid w:val="002B2E04"/>
    <w:rsid w:val="002B4DED"/>
    <w:rsid w:val="002B51A9"/>
    <w:rsid w:val="002B67DA"/>
    <w:rsid w:val="002B6E9F"/>
    <w:rsid w:val="002C1234"/>
    <w:rsid w:val="002C1A65"/>
    <w:rsid w:val="002C2D16"/>
    <w:rsid w:val="002C2F66"/>
    <w:rsid w:val="002C38B2"/>
    <w:rsid w:val="002C3EEB"/>
    <w:rsid w:val="002C541F"/>
    <w:rsid w:val="002C5DD1"/>
    <w:rsid w:val="002C5E7E"/>
    <w:rsid w:val="002C610D"/>
    <w:rsid w:val="002C6C64"/>
    <w:rsid w:val="002D1222"/>
    <w:rsid w:val="002D14FD"/>
    <w:rsid w:val="002D5C64"/>
    <w:rsid w:val="002D6D85"/>
    <w:rsid w:val="002D733A"/>
    <w:rsid w:val="002E06EC"/>
    <w:rsid w:val="002E0FB1"/>
    <w:rsid w:val="002E12A8"/>
    <w:rsid w:val="002E1501"/>
    <w:rsid w:val="002E27B4"/>
    <w:rsid w:val="002E3DE1"/>
    <w:rsid w:val="002E3EE7"/>
    <w:rsid w:val="002E4725"/>
    <w:rsid w:val="002E499E"/>
    <w:rsid w:val="002E55AC"/>
    <w:rsid w:val="002E56AD"/>
    <w:rsid w:val="002E5977"/>
    <w:rsid w:val="002E5A7F"/>
    <w:rsid w:val="002F0799"/>
    <w:rsid w:val="002F08FB"/>
    <w:rsid w:val="002F0A3E"/>
    <w:rsid w:val="002F0C73"/>
    <w:rsid w:val="002F1001"/>
    <w:rsid w:val="002F1247"/>
    <w:rsid w:val="002F170E"/>
    <w:rsid w:val="002F18A3"/>
    <w:rsid w:val="002F1A72"/>
    <w:rsid w:val="002F2787"/>
    <w:rsid w:val="002F2F69"/>
    <w:rsid w:val="002F3B10"/>
    <w:rsid w:val="002F3B6F"/>
    <w:rsid w:val="002F3ECC"/>
    <w:rsid w:val="002F5115"/>
    <w:rsid w:val="0030100F"/>
    <w:rsid w:val="00301059"/>
    <w:rsid w:val="003024C1"/>
    <w:rsid w:val="00303CE8"/>
    <w:rsid w:val="00303EDE"/>
    <w:rsid w:val="0030433E"/>
    <w:rsid w:val="00304477"/>
    <w:rsid w:val="003053AC"/>
    <w:rsid w:val="00305C49"/>
    <w:rsid w:val="0030657F"/>
    <w:rsid w:val="00306A9F"/>
    <w:rsid w:val="00306ED9"/>
    <w:rsid w:val="003104B8"/>
    <w:rsid w:val="00312EDA"/>
    <w:rsid w:val="003130E6"/>
    <w:rsid w:val="003139B8"/>
    <w:rsid w:val="00315058"/>
    <w:rsid w:val="003152F0"/>
    <w:rsid w:val="00316D53"/>
    <w:rsid w:val="003221CD"/>
    <w:rsid w:val="00322B2B"/>
    <w:rsid w:val="00323585"/>
    <w:rsid w:val="003237F1"/>
    <w:rsid w:val="00325A61"/>
    <w:rsid w:val="003262ED"/>
    <w:rsid w:val="00326F21"/>
    <w:rsid w:val="00327E92"/>
    <w:rsid w:val="00327F93"/>
    <w:rsid w:val="00330B4D"/>
    <w:rsid w:val="003310C7"/>
    <w:rsid w:val="00331DB1"/>
    <w:rsid w:val="00331E49"/>
    <w:rsid w:val="003329F5"/>
    <w:rsid w:val="0033375D"/>
    <w:rsid w:val="00334182"/>
    <w:rsid w:val="00334713"/>
    <w:rsid w:val="00342D6F"/>
    <w:rsid w:val="00343BF3"/>
    <w:rsid w:val="00343F45"/>
    <w:rsid w:val="0034409F"/>
    <w:rsid w:val="00346846"/>
    <w:rsid w:val="00347086"/>
    <w:rsid w:val="00347551"/>
    <w:rsid w:val="00347828"/>
    <w:rsid w:val="00347CEC"/>
    <w:rsid w:val="0035352D"/>
    <w:rsid w:val="00354A31"/>
    <w:rsid w:val="00354F7E"/>
    <w:rsid w:val="003551BA"/>
    <w:rsid w:val="0035550F"/>
    <w:rsid w:val="00355ED2"/>
    <w:rsid w:val="003569AB"/>
    <w:rsid w:val="00356D53"/>
    <w:rsid w:val="00356E43"/>
    <w:rsid w:val="003578B8"/>
    <w:rsid w:val="00361CE7"/>
    <w:rsid w:val="00363A5A"/>
    <w:rsid w:val="00364750"/>
    <w:rsid w:val="003706C3"/>
    <w:rsid w:val="00371777"/>
    <w:rsid w:val="0037232F"/>
    <w:rsid w:val="003724FA"/>
    <w:rsid w:val="00372A96"/>
    <w:rsid w:val="003730E3"/>
    <w:rsid w:val="00373F85"/>
    <w:rsid w:val="00374469"/>
    <w:rsid w:val="003744BD"/>
    <w:rsid w:val="003755F4"/>
    <w:rsid w:val="003805FB"/>
    <w:rsid w:val="00380811"/>
    <w:rsid w:val="003819E1"/>
    <w:rsid w:val="0038290F"/>
    <w:rsid w:val="00382A98"/>
    <w:rsid w:val="00383A91"/>
    <w:rsid w:val="00387F0C"/>
    <w:rsid w:val="003919FA"/>
    <w:rsid w:val="00391A19"/>
    <w:rsid w:val="003949BF"/>
    <w:rsid w:val="0039529E"/>
    <w:rsid w:val="003956E7"/>
    <w:rsid w:val="00395C90"/>
    <w:rsid w:val="003960C6"/>
    <w:rsid w:val="00397845"/>
    <w:rsid w:val="00397B4E"/>
    <w:rsid w:val="003A01B7"/>
    <w:rsid w:val="003A0B18"/>
    <w:rsid w:val="003A1FAD"/>
    <w:rsid w:val="003A2D86"/>
    <w:rsid w:val="003A32F4"/>
    <w:rsid w:val="003A35D4"/>
    <w:rsid w:val="003A4924"/>
    <w:rsid w:val="003A60D1"/>
    <w:rsid w:val="003A6BA7"/>
    <w:rsid w:val="003A6C99"/>
    <w:rsid w:val="003A6F6D"/>
    <w:rsid w:val="003B0140"/>
    <w:rsid w:val="003B0E43"/>
    <w:rsid w:val="003B0FEA"/>
    <w:rsid w:val="003B12E1"/>
    <w:rsid w:val="003B1DC5"/>
    <w:rsid w:val="003B2637"/>
    <w:rsid w:val="003B3994"/>
    <w:rsid w:val="003B4FC4"/>
    <w:rsid w:val="003B70DB"/>
    <w:rsid w:val="003B7F8F"/>
    <w:rsid w:val="003C03A7"/>
    <w:rsid w:val="003C073A"/>
    <w:rsid w:val="003C0920"/>
    <w:rsid w:val="003C0CD6"/>
    <w:rsid w:val="003C2C2F"/>
    <w:rsid w:val="003C3F47"/>
    <w:rsid w:val="003C52A3"/>
    <w:rsid w:val="003C60D0"/>
    <w:rsid w:val="003C68E8"/>
    <w:rsid w:val="003C69CB"/>
    <w:rsid w:val="003C6AD2"/>
    <w:rsid w:val="003C7F47"/>
    <w:rsid w:val="003D0D0A"/>
    <w:rsid w:val="003D1403"/>
    <w:rsid w:val="003D150F"/>
    <w:rsid w:val="003D29AB"/>
    <w:rsid w:val="003D2D8B"/>
    <w:rsid w:val="003D35F7"/>
    <w:rsid w:val="003D44D5"/>
    <w:rsid w:val="003D6B81"/>
    <w:rsid w:val="003D6BB6"/>
    <w:rsid w:val="003E1E00"/>
    <w:rsid w:val="003E1E9D"/>
    <w:rsid w:val="003E3075"/>
    <w:rsid w:val="003E35C8"/>
    <w:rsid w:val="003E3A7E"/>
    <w:rsid w:val="003E3D97"/>
    <w:rsid w:val="003E5336"/>
    <w:rsid w:val="003E5455"/>
    <w:rsid w:val="003E56B0"/>
    <w:rsid w:val="003E68C0"/>
    <w:rsid w:val="003E6A17"/>
    <w:rsid w:val="003E6B47"/>
    <w:rsid w:val="003F0010"/>
    <w:rsid w:val="003F0139"/>
    <w:rsid w:val="003F0E9E"/>
    <w:rsid w:val="003F211F"/>
    <w:rsid w:val="003F2CAA"/>
    <w:rsid w:val="003F35F2"/>
    <w:rsid w:val="003F4DC7"/>
    <w:rsid w:val="003F4FD5"/>
    <w:rsid w:val="003F5BBF"/>
    <w:rsid w:val="003F5C98"/>
    <w:rsid w:val="003F5D21"/>
    <w:rsid w:val="004014BE"/>
    <w:rsid w:val="00401661"/>
    <w:rsid w:val="00401CB3"/>
    <w:rsid w:val="00402145"/>
    <w:rsid w:val="00402C4B"/>
    <w:rsid w:val="004042DD"/>
    <w:rsid w:val="00405A45"/>
    <w:rsid w:val="00405B2C"/>
    <w:rsid w:val="00406852"/>
    <w:rsid w:val="004076D8"/>
    <w:rsid w:val="00410543"/>
    <w:rsid w:val="004107E5"/>
    <w:rsid w:val="0041235E"/>
    <w:rsid w:val="00412FD3"/>
    <w:rsid w:val="00413BA5"/>
    <w:rsid w:val="00416132"/>
    <w:rsid w:val="00416361"/>
    <w:rsid w:val="00416618"/>
    <w:rsid w:val="0041729D"/>
    <w:rsid w:val="0041787A"/>
    <w:rsid w:val="00417DD5"/>
    <w:rsid w:val="00420F4C"/>
    <w:rsid w:val="00421B0D"/>
    <w:rsid w:val="00421B0F"/>
    <w:rsid w:val="0042234E"/>
    <w:rsid w:val="004240E8"/>
    <w:rsid w:val="00425595"/>
    <w:rsid w:val="0042623B"/>
    <w:rsid w:val="00431095"/>
    <w:rsid w:val="00434163"/>
    <w:rsid w:val="004364D0"/>
    <w:rsid w:val="004365A7"/>
    <w:rsid w:val="004374D9"/>
    <w:rsid w:val="00440E6B"/>
    <w:rsid w:val="00440E79"/>
    <w:rsid w:val="00441688"/>
    <w:rsid w:val="004417B3"/>
    <w:rsid w:val="004428AC"/>
    <w:rsid w:val="00443B6F"/>
    <w:rsid w:val="004444B3"/>
    <w:rsid w:val="004523D4"/>
    <w:rsid w:val="00452F4A"/>
    <w:rsid w:val="00453035"/>
    <w:rsid w:val="00455AC1"/>
    <w:rsid w:val="00456957"/>
    <w:rsid w:val="00456AB8"/>
    <w:rsid w:val="00457436"/>
    <w:rsid w:val="0046104D"/>
    <w:rsid w:val="00461A07"/>
    <w:rsid w:val="00463688"/>
    <w:rsid w:val="00464D1B"/>
    <w:rsid w:val="004651E7"/>
    <w:rsid w:val="00465634"/>
    <w:rsid w:val="00465A14"/>
    <w:rsid w:val="00465C17"/>
    <w:rsid w:val="00465FE7"/>
    <w:rsid w:val="00466576"/>
    <w:rsid w:val="00467309"/>
    <w:rsid w:val="0047046E"/>
    <w:rsid w:val="00471145"/>
    <w:rsid w:val="004718EF"/>
    <w:rsid w:val="004723A1"/>
    <w:rsid w:val="004724A4"/>
    <w:rsid w:val="004734C8"/>
    <w:rsid w:val="00475072"/>
    <w:rsid w:val="00475188"/>
    <w:rsid w:val="004760C1"/>
    <w:rsid w:val="00477FB3"/>
    <w:rsid w:val="004804E5"/>
    <w:rsid w:val="004816BE"/>
    <w:rsid w:val="00482C8F"/>
    <w:rsid w:val="0048339E"/>
    <w:rsid w:val="00484688"/>
    <w:rsid w:val="00484FDC"/>
    <w:rsid w:val="00485C61"/>
    <w:rsid w:val="004879EA"/>
    <w:rsid w:val="00490452"/>
    <w:rsid w:val="0049158E"/>
    <w:rsid w:val="004920E1"/>
    <w:rsid w:val="00492B27"/>
    <w:rsid w:val="004938B8"/>
    <w:rsid w:val="0049454F"/>
    <w:rsid w:val="0049575A"/>
    <w:rsid w:val="004A054F"/>
    <w:rsid w:val="004A1CE5"/>
    <w:rsid w:val="004A30C7"/>
    <w:rsid w:val="004A3614"/>
    <w:rsid w:val="004A57FD"/>
    <w:rsid w:val="004A674B"/>
    <w:rsid w:val="004A76C5"/>
    <w:rsid w:val="004B0896"/>
    <w:rsid w:val="004B2573"/>
    <w:rsid w:val="004B2B79"/>
    <w:rsid w:val="004B2FC7"/>
    <w:rsid w:val="004B421F"/>
    <w:rsid w:val="004B4EF0"/>
    <w:rsid w:val="004B58AF"/>
    <w:rsid w:val="004C0024"/>
    <w:rsid w:val="004C0640"/>
    <w:rsid w:val="004C0A11"/>
    <w:rsid w:val="004C0E8B"/>
    <w:rsid w:val="004C16EE"/>
    <w:rsid w:val="004C4367"/>
    <w:rsid w:val="004C5841"/>
    <w:rsid w:val="004C65B2"/>
    <w:rsid w:val="004C6983"/>
    <w:rsid w:val="004C72DB"/>
    <w:rsid w:val="004D1F9E"/>
    <w:rsid w:val="004D2019"/>
    <w:rsid w:val="004D2542"/>
    <w:rsid w:val="004D3D22"/>
    <w:rsid w:val="004D53D8"/>
    <w:rsid w:val="004D56B5"/>
    <w:rsid w:val="004D7A28"/>
    <w:rsid w:val="004E023A"/>
    <w:rsid w:val="004E02B7"/>
    <w:rsid w:val="004E1F98"/>
    <w:rsid w:val="004E225F"/>
    <w:rsid w:val="004E4433"/>
    <w:rsid w:val="004E5480"/>
    <w:rsid w:val="004E58EB"/>
    <w:rsid w:val="004F10F5"/>
    <w:rsid w:val="004F14AB"/>
    <w:rsid w:val="004F1828"/>
    <w:rsid w:val="004F5D22"/>
    <w:rsid w:val="00500C5C"/>
    <w:rsid w:val="00500F5F"/>
    <w:rsid w:val="005014BC"/>
    <w:rsid w:val="0050218C"/>
    <w:rsid w:val="00502208"/>
    <w:rsid w:val="005024D2"/>
    <w:rsid w:val="00503D0D"/>
    <w:rsid w:val="00503F8A"/>
    <w:rsid w:val="00504105"/>
    <w:rsid w:val="005042E2"/>
    <w:rsid w:val="00505FE5"/>
    <w:rsid w:val="00506702"/>
    <w:rsid w:val="00510215"/>
    <w:rsid w:val="00510F46"/>
    <w:rsid w:val="00512339"/>
    <w:rsid w:val="005127A4"/>
    <w:rsid w:val="00512B07"/>
    <w:rsid w:val="00512E45"/>
    <w:rsid w:val="00513319"/>
    <w:rsid w:val="005133AC"/>
    <w:rsid w:val="00514007"/>
    <w:rsid w:val="00515246"/>
    <w:rsid w:val="0051547A"/>
    <w:rsid w:val="00516AD9"/>
    <w:rsid w:val="00516CDA"/>
    <w:rsid w:val="0051728C"/>
    <w:rsid w:val="00525363"/>
    <w:rsid w:val="005259BA"/>
    <w:rsid w:val="00526889"/>
    <w:rsid w:val="0052749D"/>
    <w:rsid w:val="00527C3D"/>
    <w:rsid w:val="00530FCE"/>
    <w:rsid w:val="00531C21"/>
    <w:rsid w:val="0053320A"/>
    <w:rsid w:val="00533BA2"/>
    <w:rsid w:val="005350E7"/>
    <w:rsid w:val="0053574F"/>
    <w:rsid w:val="00536945"/>
    <w:rsid w:val="005370D4"/>
    <w:rsid w:val="005421E5"/>
    <w:rsid w:val="00544377"/>
    <w:rsid w:val="00544967"/>
    <w:rsid w:val="005464DB"/>
    <w:rsid w:val="005468BC"/>
    <w:rsid w:val="00547730"/>
    <w:rsid w:val="00547C16"/>
    <w:rsid w:val="0055084A"/>
    <w:rsid w:val="0055127C"/>
    <w:rsid w:val="00551947"/>
    <w:rsid w:val="00551C59"/>
    <w:rsid w:val="00551DF3"/>
    <w:rsid w:val="0055262C"/>
    <w:rsid w:val="00553F10"/>
    <w:rsid w:val="00554C9F"/>
    <w:rsid w:val="00554EB9"/>
    <w:rsid w:val="00555271"/>
    <w:rsid w:val="005564D2"/>
    <w:rsid w:val="0055692E"/>
    <w:rsid w:val="00557B04"/>
    <w:rsid w:val="00561B62"/>
    <w:rsid w:val="00561CBD"/>
    <w:rsid w:val="00562DA0"/>
    <w:rsid w:val="00563191"/>
    <w:rsid w:val="00563DA4"/>
    <w:rsid w:val="00564E34"/>
    <w:rsid w:val="0056515B"/>
    <w:rsid w:val="00565262"/>
    <w:rsid w:val="00565B87"/>
    <w:rsid w:val="0056649A"/>
    <w:rsid w:val="00566658"/>
    <w:rsid w:val="00570153"/>
    <w:rsid w:val="005711C1"/>
    <w:rsid w:val="00571896"/>
    <w:rsid w:val="005718AC"/>
    <w:rsid w:val="00571B84"/>
    <w:rsid w:val="00571CEB"/>
    <w:rsid w:val="00571D0D"/>
    <w:rsid w:val="00571F80"/>
    <w:rsid w:val="00574593"/>
    <w:rsid w:val="00575310"/>
    <w:rsid w:val="0057600B"/>
    <w:rsid w:val="00576366"/>
    <w:rsid w:val="00576A29"/>
    <w:rsid w:val="00576E89"/>
    <w:rsid w:val="0057726D"/>
    <w:rsid w:val="00580704"/>
    <w:rsid w:val="005810DC"/>
    <w:rsid w:val="00581944"/>
    <w:rsid w:val="00582A0D"/>
    <w:rsid w:val="00583602"/>
    <w:rsid w:val="005836E5"/>
    <w:rsid w:val="00584B33"/>
    <w:rsid w:val="00584E7C"/>
    <w:rsid w:val="005852B3"/>
    <w:rsid w:val="00587308"/>
    <w:rsid w:val="005921A1"/>
    <w:rsid w:val="00592AD4"/>
    <w:rsid w:val="00592D22"/>
    <w:rsid w:val="00593F07"/>
    <w:rsid w:val="00594827"/>
    <w:rsid w:val="00595A38"/>
    <w:rsid w:val="00595FCE"/>
    <w:rsid w:val="00595FF8"/>
    <w:rsid w:val="00596477"/>
    <w:rsid w:val="005967EE"/>
    <w:rsid w:val="00597AD0"/>
    <w:rsid w:val="005A025B"/>
    <w:rsid w:val="005A05CD"/>
    <w:rsid w:val="005A30A0"/>
    <w:rsid w:val="005A3827"/>
    <w:rsid w:val="005A7240"/>
    <w:rsid w:val="005A781C"/>
    <w:rsid w:val="005B0ECD"/>
    <w:rsid w:val="005B1C86"/>
    <w:rsid w:val="005B2EBB"/>
    <w:rsid w:val="005B3E6E"/>
    <w:rsid w:val="005B5911"/>
    <w:rsid w:val="005B6EC6"/>
    <w:rsid w:val="005B7BE9"/>
    <w:rsid w:val="005C277D"/>
    <w:rsid w:val="005C3D00"/>
    <w:rsid w:val="005C49A1"/>
    <w:rsid w:val="005C500D"/>
    <w:rsid w:val="005C5876"/>
    <w:rsid w:val="005C6AA6"/>
    <w:rsid w:val="005C70BC"/>
    <w:rsid w:val="005C7533"/>
    <w:rsid w:val="005C77B5"/>
    <w:rsid w:val="005D006B"/>
    <w:rsid w:val="005D1E7B"/>
    <w:rsid w:val="005D36AB"/>
    <w:rsid w:val="005D4729"/>
    <w:rsid w:val="005D4BB3"/>
    <w:rsid w:val="005D54D7"/>
    <w:rsid w:val="005D551C"/>
    <w:rsid w:val="005D73C6"/>
    <w:rsid w:val="005D76A3"/>
    <w:rsid w:val="005E270A"/>
    <w:rsid w:val="005E28F6"/>
    <w:rsid w:val="005E29F8"/>
    <w:rsid w:val="005E4229"/>
    <w:rsid w:val="005E5EDD"/>
    <w:rsid w:val="005E6B71"/>
    <w:rsid w:val="005E7ACE"/>
    <w:rsid w:val="005E7FB1"/>
    <w:rsid w:val="005F056A"/>
    <w:rsid w:val="005F4678"/>
    <w:rsid w:val="005F60E5"/>
    <w:rsid w:val="005F76BA"/>
    <w:rsid w:val="006017BD"/>
    <w:rsid w:val="00602653"/>
    <w:rsid w:val="00603BC9"/>
    <w:rsid w:val="00604766"/>
    <w:rsid w:val="00604B61"/>
    <w:rsid w:val="006062B5"/>
    <w:rsid w:val="00606536"/>
    <w:rsid w:val="00606854"/>
    <w:rsid w:val="00606B61"/>
    <w:rsid w:val="00610221"/>
    <w:rsid w:val="0061466C"/>
    <w:rsid w:val="00616357"/>
    <w:rsid w:val="00617F9F"/>
    <w:rsid w:val="00620DD9"/>
    <w:rsid w:val="00622119"/>
    <w:rsid w:val="00624082"/>
    <w:rsid w:val="0062584A"/>
    <w:rsid w:val="00625998"/>
    <w:rsid w:val="00625E14"/>
    <w:rsid w:val="00626050"/>
    <w:rsid w:val="006265E8"/>
    <w:rsid w:val="00626D7E"/>
    <w:rsid w:val="006271A3"/>
    <w:rsid w:val="00630513"/>
    <w:rsid w:val="00630D6A"/>
    <w:rsid w:val="00631F63"/>
    <w:rsid w:val="00631F87"/>
    <w:rsid w:val="0063233D"/>
    <w:rsid w:val="006339A7"/>
    <w:rsid w:val="006344DE"/>
    <w:rsid w:val="0064073D"/>
    <w:rsid w:val="00640F9C"/>
    <w:rsid w:val="0064174E"/>
    <w:rsid w:val="0064275A"/>
    <w:rsid w:val="00642BDF"/>
    <w:rsid w:val="006439D9"/>
    <w:rsid w:val="00644E26"/>
    <w:rsid w:val="00644FA7"/>
    <w:rsid w:val="00645613"/>
    <w:rsid w:val="00645D9B"/>
    <w:rsid w:val="006464EC"/>
    <w:rsid w:val="00646B7B"/>
    <w:rsid w:val="0065011D"/>
    <w:rsid w:val="00650737"/>
    <w:rsid w:val="00651E09"/>
    <w:rsid w:val="00652342"/>
    <w:rsid w:val="006525BA"/>
    <w:rsid w:val="00652798"/>
    <w:rsid w:val="00654297"/>
    <w:rsid w:val="006545F7"/>
    <w:rsid w:val="0065586E"/>
    <w:rsid w:val="00656529"/>
    <w:rsid w:val="00656B7F"/>
    <w:rsid w:val="00657765"/>
    <w:rsid w:val="00661D6F"/>
    <w:rsid w:val="0066300F"/>
    <w:rsid w:val="00663BB8"/>
    <w:rsid w:val="00664295"/>
    <w:rsid w:val="00664985"/>
    <w:rsid w:val="00666A75"/>
    <w:rsid w:val="006673D4"/>
    <w:rsid w:val="0066757B"/>
    <w:rsid w:val="00667791"/>
    <w:rsid w:val="00670A22"/>
    <w:rsid w:val="006710FF"/>
    <w:rsid w:val="0067196D"/>
    <w:rsid w:val="00672B0E"/>
    <w:rsid w:val="00672F2D"/>
    <w:rsid w:val="0067336E"/>
    <w:rsid w:val="00674DD2"/>
    <w:rsid w:val="00675E00"/>
    <w:rsid w:val="00676BAA"/>
    <w:rsid w:val="00676DC7"/>
    <w:rsid w:val="00677323"/>
    <w:rsid w:val="0067780A"/>
    <w:rsid w:val="00677846"/>
    <w:rsid w:val="0068073C"/>
    <w:rsid w:val="00680D01"/>
    <w:rsid w:val="00682F29"/>
    <w:rsid w:val="006850D5"/>
    <w:rsid w:val="00685275"/>
    <w:rsid w:val="00687554"/>
    <w:rsid w:val="006876F8"/>
    <w:rsid w:val="006902ED"/>
    <w:rsid w:val="00690A80"/>
    <w:rsid w:val="00690FBB"/>
    <w:rsid w:val="00692076"/>
    <w:rsid w:val="00692142"/>
    <w:rsid w:val="00693501"/>
    <w:rsid w:val="00694DD9"/>
    <w:rsid w:val="00697CDF"/>
    <w:rsid w:val="006A0423"/>
    <w:rsid w:val="006A3CFA"/>
    <w:rsid w:val="006A3DA9"/>
    <w:rsid w:val="006A4246"/>
    <w:rsid w:val="006A4F0E"/>
    <w:rsid w:val="006A6462"/>
    <w:rsid w:val="006A6D1C"/>
    <w:rsid w:val="006A7559"/>
    <w:rsid w:val="006A7EDD"/>
    <w:rsid w:val="006A7FE8"/>
    <w:rsid w:val="006B036B"/>
    <w:rsid w:val="006B0D46"/>
    <w:rsid w:val="006B12CB"/>
    <w:rsid w:val="006B2182"/>
    <w:rsid w:val="006B22EC"/>
    <w:rsid w:val="006B2811"/>
    <w:rsid w:val="006B2B30"/>
    <w:rsid w:val="006B2DB5"/>
    <w:rsid w:val="006B3DFA"/>
    <w:rsid w:val="006B435D"/>
    <w:rsid w:val="006B4E3D"/>
    <w:rsid w:val="006B5169"/>
    <w:rsid w:val="006B52C3"/>
    <w:rsid w:val="006B6893"/>
    <w:rsid w:val="006B6964"/>
    <w:rsid w:val="006B6C93"/>
    <w:rsid w:val="006C036D"/>
    <w:rsid w:val="006C0830"/>
    <w:rsid w:val="006C0991"/>
    <w:rsid w:val="006C1C24"/>
    <w:rsid w:val="006C2540"/>
    <w:rsid w:val="006C2B61"/>
    <w:rsid w:val="006C32E4"/>
    <w:rsid w:val="006C53E8"/>
    <w:rsid w:val="006C71DE"/>
    <w:rsid w:val="006C7614"/>
    <w:rsid w:val="006D0222"/>
    <w:rsid w:val="006D10B5"/>
    <w:rsid w:val="006D2039"/>
    <w:rsid w:val="006D4649"/>
    <w:rsid w:val="006D4DA0"/>
    <w:rsid w:val="006D5002"/>
    <w:rsid w:val="006D50EE"/>
    <w:rsid w:val="006D57C8"/>
    <w:rsid w:val="006D5B84"/>
    <w:rsid w:val="006D697F"/>
    <w:rsid w:val="006E19A7"/>
    <w:rsid w:val="006E1A95"/>
    <w:rsid w:val="006E2A0E"/>
    <w:rsid w:val="006E3404"/>
    <w:rsid w:val="006E3F5A"/>
    <w:rsid w:val="006E4968"/>
    <w:rsid w:val="006E52C3"/>
    <w:rsid w:val="006E5E11"/>
    <w:rsid w:val="006E6202"/>
    <w:rsid w:val="006E6319"/>
    <w:rsid w:val="006E6418"/>
    <w:rsid w:val="006E689C"/>
    <w:rsid w:val="006E6B73"/>
    <w:rsid w:val="006E6E98"/>
    <w:rsid w:val="006E70B0"/>
    <w:rsid w:val="006F0C23"/>
    <w:rsid w:val="006F41D3"/>
    <w:rsid w:val="006F42F4"/>
    <w:rsid w:val="006F437B"/>
    <w:rsid w:val="006F60FD"/>
    <w:rsid w:val="006F62ED"/>
    <w:rsid w:val="006F6669"/>
    <w:rsid w:val="006F6D20"/>
    <w:rsid w:val="006F7313"/>
    <w:rsid w:val="006F7359"/>
    <w:rsid w:val="00703425"/>
    <w:rsid w:val="00704724"/>
    <w:rsid w:val="00705A45"/>
    <w:rsid w:val="007068C5"/>
    <w:rsid w:val="00706921"/>
    <w:rsid w:val="0071105F"/>
    <w:rsid w:val="00711160"/>
    <w:rsid w:val="00712C16"/>
    <w:rsid w:val="00712E98"/>
    <w:rsid w:val="00713866"/>
    <w:rsid w:val="007150A9"/>
    <w:rsid w:val="007151F6"/>
    <w:rsid w:val="007158D7"/>
    <w:rsid w:val="00715C08"/>
    <w:rsid w:val="00716CD7"/>
    <w:rsid w:val="007170BE"/>
    <w:rsid w:val="0071765B"/>
    <w:rsid w:val="00717BA7"/>
    <w:rsid w:val="00717C60"/>
    <w:rsid w:val="0072012A"/>
    <w:rsid w:val="00720CB3"/>
    <w:rsid w:val="00720DF4"/>
    <w:rsid w:val="00720E18"/>
    <w:rsid w:val="007229F4"/>
    <w:rsid w:val="00722A05"/>
    <w:rsid w:val="00723115"/>
    <w:rsid w:val="007232BA"/>
    <w:rsid w:val="007234B2"/>
    <w:rsid w:val="00723DE2"/>
    <w:rsid w:val="007242DE"/>
    <w:rsid w:val="007244C1"/>
    <w:rsid w:val="00725530"/>
    <w:rsid w:val="00727F7C"/>
    <w:rsid w:val="00731255"/>
    <w:rsid w:val="00732828"/>
    <w:rsid w:val="00732BA6"/>
    <w:rsid w:val="00733C5D"/>
    <w:rsid w:val="007405AF"/>
    <w:rsid w:val="007413CD"/>
    <w:rsid w:val="0074207A"/>
    <w:rsid w:val="007420E8"/>
    <w:rsid w:val="00742139"/>
    <w:rsid w:val="00743343"/>
    <w:rsid w:val="007478E2"/>
    <w:rsid w:val="007516E7"/>
    <w:rsid w:val="00751767"/>
    <w:rsid w:val="00751EA7"/>
    <w:rsid w:val="00752526"/>
    <w:rsid w:val="0075264A"/>
    <w:rsid w:val="007528D5"/>
    <w:rsid w:val="00752DBA"/>
    <w:rsid w:val="00755042"/>
    <w:rsid w:val="0075513E"/>
    <w:rsid w:val="007572F3"/>
    <w:rsid w:val="00760ED0"/>
    <w:rsid w:val="007612DB"/>
    <w:rsid w:val="00762E86"/>
    <w:rsid w:val="00763062"/>
    <w:rsid w:val="007639EC"/>
    <w:rsid w:val="007642AD"/>
    <w:rsid w:val="007647EC"/>
    <w:rsid w:val="00764AAD"/>
    <w:rsid w:val="00764B94"/>
    <w:rsid w:val="00766725"/>
    <w:rsid w:val="00766F11"/>
    <w:rsid w:val="00767339"/>
    <w:rsid w:val="00767868"/>
    <w:rsid w:val="00767ABC"/>
    <w:rsid w:val="007711CE"/>
    <w:rsid w:val="007722A2"/>
    <w:rsid w:val="00772661"/>
    <w:rsid w:val="00772D3B"/>
    <w:rsid w:val="007740EB"/>
    <w:rsid w:val="007740F2"/>
    <w:rsid w:val="0077679A"/>
    <w:rsid w:val="0077704D"/>
    <w:rsid w:val="007771DA"/>
    <w:rsid w:val="007774B9"/>
    <w:rsid w:val="00777B7E"/>
    <w:rsid w:val="00780A68"/>
    <w:rsid w:val="00780B69"/>
    <w:rsid w:val="007816E0"/>
    <w:rsid w:val="00781AB2"/>
    <w:rsid w:val="00781EE2"/>
    <w:rsid w:val="0078267A"/>
    <w:rsid w:val="007842C3"/>
    <w:rsid w:val="00784825"/>
    <w:rsid w:val="00786615"/>
    <w:rsid w:val="007879FD"/>
    <w:rsid w:val="00790C79"/>
    <w:rsid w:val="00791187"/>
    <w:rsid w:val="00791550"/>
    <w:rsid w:val="00794832"/>
    <w:rsid w:val="007957D3"/>
    <w:rsid w:val="007974B0"/>
    <w:rsid w:val="0079755C"/>
    <w:rsid w:val="00797D02"/>
    <w:rsid w:val="007A4346"/>
    <w:rsid w:val="007A5C69"/>
    <w:rsid w:val="007A63BD"/>
    <w:rsid w:val="007A65BE"/>
    <w:rsid w:val="007A7704"/>
    <w:rsid w:val="007A777B"/>
    <w:rsid w:val="007B0031"/>
    <w:rsid w:val="007B0169"/>
    <w:rsid w:val="007B2E41"/>
    <w:rsid w:val="007B3B49"/>
    <w:rsid w:val="007B48A1"/>
    <w:rsid w:val="007B596A"/>
    <w:rsid w:val="007B59B9"/>
    <w:rsid w:val="007B60BB"/>
    <w:rsid w:val="007B630A"/>
    <w:rsid w:val="007B72CD"/>
    <w:rsid w:val="007C10E9"/>
    <w:rsid w:val="007C12E7"/>
    <w:rsid w:val="007C3512"/>
    <w:rsid w:val="007C45BF"/>
    <w:rsid w:val="007C62B1"/>
    <w:rsid w:val="007C7325"/>
    <w:rsid w:val="007D0DDC"/>
    <w:rsid w:val="007D2521"/>
    <w:rsid w:val="007D2E4E"/>
    <w:rsid w:val="007D4CB8"/>
    <w:rsid w:val="007D4D5E"/>
    <w:rsid w:val="007E02F3"/>
    <w:rsid w:val="007E17CA"/>
    <w:rsid w:val="007E1977"/>
    <w:rsid w:val="007E19FE"/>
    <w:rsid w:val="007E1C9B"/>
    <w:rsid w:val="007E1EA3"/>
    <w:rsid w:val="007E2103"/>
    <w:rsid w:val="007E27BD"/>
    <w:rsid w:val="007E30B1"/>
    <w:rsid w:val="007E4139"/>
    <w:rsid w:val="007E4F31"/>
    <w:rsid w:val="007E7747"/>
    <w:rsid w:val="007F0B4A"/>
    <w:rsid w:val="007F0E2E"/>
    <w:rsid w:val="007F1800"/>
    <w:rsid w:val="007F1D62"/>
    <w:rsid w:val="007F32A5"/>
    <w:rsid w:val="007F3939"/>
    <w:rsid w:val="007F4872"/>
    <w:rsid w:val="007F5DDD"/>
    <w:rsid w:val="007F6BAD"/>
    <w:rsid w:val="007F7A74"/>
    <w:rsid w:val="0080033F"/>
    <w:rsid w:val="0080040E"/>
    <w:rsid w:val="00802522"/>
    <w:rsid w:val="00802BA9"/>
    <w:rsid w:val="008040C5"/>
    <w:rsid w:val="0080419C"/>
    <w:rsid w:val="0080437B"/>
    <w:rsid w:val="008047A0"/>
    <w:rsid w:val="00804EFB"/>
    <w:rsid w:val="008054C1"/>
    <w:rsid w:val="00806A1B"/>
    <w:rsid w:val="00806C50"/>
    <w:rsid w:val="008071A6"/>
    <w:rsid w:val="008076AF"/>
    <w:rsid w:val="008107F9"/>
    <w:rsid w:val="008119B1"/>
    <w:rsid w:val="00811BD8"/>
    <w:rsid w:val="00812B3B"/>
    <w:rsid w:val="00814726"/>
    <w:rsid w:val="008147A3"/>
    <w:rsid w:val="00814B54"/>
    <w:rsid w:val="00814CDF"/>
    <w:rsid w:val="00814D84"/>
    <w:rsid w:val="008154BA"/>
    <w:rsid w:val="008160D2"/>
    <w:rsid w:val="00816319"/>
    <w:rsid w:val="00816BFB"/>
    <w:rsid w:val="008173E4"/>
    <w:rsid w:val="008177D0"/>
    <w:rsid w:val="00820730"/>
    <w:rsid w:val="00820DFE"/>
    <w:rsid w:val="00821D0F"/>
    <w:rsid w:val="00824EE7"/>
    <w:rsid w:val="008270BA"/>
    <w:rsid w:val="0082796F"/>
    <w:rsid w:val="00830BFF"/>
    <w:rsid w:val="00831B19"/>
    <w:rsid w:val="00831D5C"/>
    <w:rsid w:val="00832B86"/>
    <w:rsid w:val="00833351"/>
    <w:rsid w:val="008357E5"/>
    <w:rsid w:val="00835B0A"/>
    <w:rsid w:val="00836001"/>
    <w:rsid w:val="00836B0A"/>
    <w:rsid w:val="008374E9"/>
    <w:rsid w:val="00837ADF"/>
    <w:rsid w:val="0084002B"/>
    <w:rsid w:val="00840214"/>
    <w:rsid w:val="008426D2"/>
    <w:rsid w:val="00845348"/>
    <w:rsid w:val="00845A53"/>
    <w:rsid w:val="00852189"/>
    <w:rsid w:val="00852EF9"/>
    <w:rsid w:val="0085391C"/>
    <w:rsid w:val="00853F03"/>
    <w:rsid w:val="00854600"/>
    <w:rsid w:val="00854B5D"/>
    <w:rsid w:val="008556D5"/>
    <w:rsid w:val="0085662C"/>
    <w:rsid w:val="008567E4"/>
    <w:rsid w:val="00856874"/>
    <w:rsid w:val="00856C56"/>
    <w:rsid w:val="00857D19"/>
    <w:rsid w:val="008605A0"/>
    <w:rsid w:val="008626B3"/>
    <w:rsid w:val="008633E2"/>
    <w:rsid w:val="008636C8"/>
    <w:rsid w:val="00864E39"/>
    <w:rsid w:val="008657BE"/>
    <w:rsid w:val="00867508"/>
    <w:rsid w:val="00870384"/>
    <w:rsid w:val="008726B1"/>
    <w:rsid w:val="0087333F"/>
    <w:rsid w:val="00874823"/>
    <w:rsid w:val="0087513C"/>
    <w:rsid w:val="008753A4"/>
    <w:rsid w:val="00875EDB"/>
    <w:rsid w:val="00875F22"/>
    <w:rsid w:val="008773B1"/>
    <w:rsid w:val="0088081E"/>
    <w:rsid w:val="00881393"/>
    <w:rsid w:val="0088195B"/>
    <w:rsid w:val="0088249C"/>
    <w:rsid w:val="00883020"/>
    <w:rsid w:val="00884B18"/>
    <w:rsid w:val="00884B84"/>
    <w:rsid w:val="00884E94"/>
    <w:rsid w:val="0088532F"/>
    <w:rsid w:val="00885A63"/>
    <w:rsid w:val="00885B1E"/>
    <w:rsid w:val="00885C98"/>
    <w:rsid w:val="00885F03"/>
    <w:rsid w:val="00885FAE"/>
    <w:rsid w:val="008865F2"/>
    <w:rsid w:val="00886B31"/>
    <w:rsid w:val="008912D3"/>
    <w:rsid w:val="00892C69"/>
    <w:rsid w:val="008931A8"/>
    <w:rsid w:val="0089374D"/>
    <w:rsid w:val="008945FC"/>
    <w:rsid w:val="00896F89"/>
    <w:rsid w:val="00896FF8"/>
    <w:rsid w:val="008A2157"/>
    <w:rsid w:val="008A48A0"/>
    <w:rsid w:val="008A4BA9"/>
    <w:rsid w:val="008A4C1F"/>
    <w:rsid w:val="008A54CA"/>
    <w:rsid w:val="008A7C1C"/>
    <w:rsid w:val="008B1FFD"/>
    <w:rsid w:val="008B229F"/>
    <w:rsid w:val="008B36E9"/>
    <w:rsid w:val="008B497E"/>
    <w:rsid w:val="008B4E0A"/>
    <w:rsid w:val="008B59F5"/>
    <w:rsid w:val="008B6815"/>
    <w:rsid w:val="008B7846"/>
    <w:rsid w:val="008B7CB1"/>
    <w:rsid w:val="008C12CE"/>
    <w:rsid w:val="008C2220"/>
    <w:rsid w:val="008C23A3"/>
    <w:rsid w:val="008C6DAC"/>
    <w:rsid w:val="008C7044"/>
    <w:rsid w:val="008C7A68"/>
    <w:rsid w:val="008D2411"/>
    <w:rsid w:val="008D348D"/>
    <w:rsid w:val="008D3730"/>
    <w:rsid w:val="008D39AB"/>
    <w:rsid w:val="008D475A"/>
    <w:rsid w:val="008D70D7"/>
    <w:rsid w:val="008D773E"/>
    <w:rsid w:val="008D77E3"/>
    <w:rsid w:val="008D7B96"/>
    <w:rsid w:val="008D7C8C"/>
    <w:rsid w:val="008E0F72"/>
    <w:rsid w:val="008E133D"/>
    <w:rsid w:val="008E2F8D"/>
    <w:rsid w:val="008E43E7"/>
    <w:rsid w:val="008E459B"/>
    <w:rsid w:val="008E5343"/>
    <w:rsid w:val="008E6438"/>
    <w:rsid w:val="008E72C8"/>
    <w:rsid w:val="008E7D2E"/>
    <w:rsid w:val="008F06CA"/>
    <w:rsid w:val="008F11CF"/>
    <w:rsid w:val="008F1B61"/>
    <w:rsid w:val="008F59DC"/>
    <w:rsid w:val="00900726"/>
    <w:rsid w:val="009019EE"/>
    <w:rsid w:val="00901A4C"/>
    <w:rsid w:val="00901BF1"/>
    <w:rsid w:val="00903377"/>
    <w:rsid w:val="0090358C"/>
    <w:rsid w:val="00903AE5"/>
    <w:rsid w:val="00903EC1"/>
    <w:rsid w:val="009041A6"/>
    <w:rsid w:val="0090522F"/>
    <w:rsid w:val="00905673"/>
    <w:rsid w:val="00905EAD"/>
    <w:rsid w:val="00906560"/>
    <w:rsid w:val="00906BE8"/>
    <w:rsid w:val="00910906"/>
    <w:rsid w:val="00912415"/>
    <w:rsid w:val="00913649"/>
    <w:rsid w:val="00913A05"/>
    <w:rsid w:val="00913BEF"/>
    <w:rsid w:val="00915E5B"/>
    <w:rsid w:val="009162B7"/>
    <w:rsid w:val="009170B4"/>
    <w:rsid w:val="00920FEE"/>
    <w:rsid w:val="009217E5"/>
    <w:rsid w:val="009220C3"/>
    <w:rsid w:val="009229C3"/>
    <w:rsid w:val="00922BA6"/>
    <w:rsid w:val="00922D0D"/>
    <w:rsid w:val="00925BEF"/>
    <w:rsid w:val="00925C1F"/>
    <w:rsid w:val="00925DA2"/>
    <w:rsid w:val="00926762"/>
    <w:rsid w:val="009278DF"/>
    <w:rsid w:val="0093012F"/>
    <w:rsid w:val="009304B8"/>
    <w:rsid w:val="00931107"/>
    <w:rsid w:val="009320B6"/>
    <w:rsid w:val="0093300B"/>
    <w:rsid w:val="0093313D"/>
    <w:rsid w:val="00933664"/>
    <w:rsid w:val="0093409D"/>
    <w:rsid w:val="009340BC"/>
    <w:rsid w:val="009355C9"/>
    <w:rsid w:val="0093652B"/>
    <w:rsid w:val="00936E88"/>
    <w:rsid w:val="0094270D"/>
    <w:rsid w:val="00943DE9"/>
    <w:rsid w:val="009445F6"/>
    <w:rsid w:val="009464AB"/>
    <w:rsid w:val="009503D6"/>
    <w:rsid w:val="0095072D"/>
    <w:rsid w:val="00950AC8"/>
    <w:rsid w:val="00952758"/>
    <w:rsid w:val="00953BFF"/>
    <w:rsid w:val="00954C37"/>
    <w:rsid w:val="0095524E"/>
    <w:rsid w:val="0095695E"/>
    <w:rsid w:val="009570B1"/>
    <w:rsid w:val="00962BB7"/>
    <w:rsid w:val="00963010"/>
    <w:rsid w:val="00965135"/>
    <w:rsid w:val="0096797F"/>
    <w:rsid w:val="00967D67"/>
    <w:rsid w:val="00970104"/>
    <w:rsid w:val="0097048E"/>
    <w:rsid w:val="00971F37"/>
    <w:rsid w:val="00972011"/>
    <w:rsid w:val="009737F9"/>
    <w:rsid w:val="00973CF5"/>
    <w:rsid w:val="00974D8D"/>
    <w:rsid w:val="00975F61"/>
    <w:rsid w:val="00977811"/>
    <w:rsid w:val="00980589"/>
    <w:rsid w:val="00980825"/>
    <w:rsid w:val="0098087B"/>
    <w:rsid w:val="00980EA3"/>
    <w:rsid w:val="00981EB4"/>
    <w:rsid w:val="009820FD"/>
    <w:rsid w:val="00985A18"/>
    <w:rsid w:val="00987BF6"/>
    <w:rsid w:val="00987DFD"/>
    <w:rsid w:val="00987ECA"/>
    <w:rsid w:val="00992E45"/>
    <w:rsid w:val="009935EF"/>
    <w:rsid w:val="00996BD7"/>
    <w:rsid w:val="00996E98"/>
    <w:rsid w:val="00997F64"/>
    <w:rsid w:val="009A02CF"/>
    <w:rsid w:val="009A0712"/>
    <w:rsid w:val="009A110F"/>
    <w:rsid w:val="009A178A"/>
    <w:rsid w:val="009A247E"/>
    <w:rsid w:val="009A28E4"/>
    <w:rsid w:val="009A3074"/>
    <w:rsid w:val="009A7D5F"/>
    <w:rsid w:val="009B0BC6"/>
    <w:rsid w:val="009B23C3"/>
    <w:rsid w:val="009B3E10"/>
    <w:rsid w:val="009B4CFF"/>
    <w:rsid w:val="009B71A8"/>
    <w:rsid w:val="009B77BC"/>
    <w:rsid w:val="009C07E1"/>
    <w:rsid w:val="009C0D88"/>
    <w:rsid w:val="009C2822"/>
    <w:rsid w:val="009C3083"/>
    <w:rsid w:val="009C32AC"/>
    <w:rsid w:val="009C3E29"/>
    <w:rsid w:val="009C5506"/>
    <w:rsid w:val="009C5567"/>
    <w:rsid w:val="009C6940"/>
    <w:rsid w:val="009C6F4C"/>
    <w:rsid w:val="009C7BDB"/>
    <w:rsid w:val="009D0FAE"/>
    <w:rsid w:val="009D191E"/>
    <w:rsid w:val="009D2E95"/>
    <w:rsid w:val="009D386F"/>
    <w:rsid w:val="009D48FA"/>
    <w:rsid w:val="009D511D"/>
    <w:rsid w:val="009D56F4"/>
    <w:rsid w:val="009D575E"/>
    <w:rsid w:val="009D6954"/>
    <w:rsid w:val="009D751F"/>
    <w:rsid w:val="009E0023"/>
    <w:rsid w:val="009E04AF"/>
    <w:rsid w:val="009E095C"/>
    <w:rsid w:val="009E0E1A"/>
    <w:rsid w:val="009E1A7F"/>
    <w:rsid w:val="009E30D9"/>
    <w:rsid w:val="009E349F"/>
    <w:rsid w:val="009E3BED"/>
    <w:rsid w:val="009E51CC"/>
    <w:rsid w:val="009E529A"/>
    <w:rsid w:val="009E612C"/>
    <w:rsid w:val="009E6653"/>
    <w:rsid w:val="009F07C7"/>
    <w:rsid w:val="009F2367"/>
    <w:rsid w:val="009F29E0"/>
    <w:rsid w:val="009F4224"/>
    <w:rsid w:val="009F461F"/>
    <w:rsid w:val="009F4771"/>
    <w:rsid w:val="009F56F2"/>
    <w:rsid w:val="009F6E31"/>
    <w:rsid w:val="00A01B89"/>
    <w:rsid w:val="00A031A2"/>
    <w:rsid w:val="00A05568"/>
    <w:rsid w:val="00A059DC"/>
    <w:rsid w:val="00A05DCD"/>
    <w:rsid w:val="00A06D85"/>
    <w:rsid w:val="00A125C4"/>
    <w:rsid w:val="00A13319"/>
    <w:rsid w:val="00A133DC"/>
    <w:rsid w:val="00A13479"/>
    <w:rsid w:val="00A136E1"/>
    <w:rsid w:val="00A13794"/>
    <w:rsid w:val="00A15033"/>
    <w:rsid w:val="00A15D66"/>
    <w:rsid w:val="00A173BB"/>
    <w:rsid w:val="00A17B1D"/>
    <w:rsid w:val="00A20957"/>
    <w:rsid w:val="00A21CB2"/>
    <w:rsid w:val="00A22004"/>
    <w:rsid w:val="00A23150"/>
    <w:rsid w:val="00A23E3B"/>
    <w:rsid w:val="00A2551C"/>
    <w:rsid w:val="00A308CA"/>
    <w:rsid w:val="00A318EC"/>
    <w:rsid w:val="00A319A3"/>
    <w:rsid w:val="00A338FE"/>
    <w:rsid w:val="00A34476"/>
    <w:rsid w:val="00A3487B"/>
    <w:rsid w:val="00A358F0"/>
    <w:rsid w:val="00A35999"/>
    <w:rsid w:val="00A3646D"/>
    <w:rsid w:val="00A37CD3"/>
    <w:rsid w:val="00A40CDE"/>
    <w:rsid w:val="00A41967"/>
    <w:rsid w:val="00A41ACE"/>
    <w:rsid w:val="00A4287B"/>
    <w:rsid w:val="00A42A90"/>
    <w:rsid w:val="00A4307B"/>
    <w:rsid w:val="00A43A29"/>
    <w:rsid w:val="00A43CA8"/>
    <w:rsid w:val="00A43DFB"/>
    <w:rsid w:val="00A4571F"/>
    <w:rsid w:val="00A45D5F"/>
    <w:rsid w:val="00A46B13"/>
    <w:rsid w:val="00A475AF"/>
    <w:rsid w:val="00A51866"/>
    <w:rsid w:val="00A52079"/>
    <w:rsid w:val="00A52536"/>
    <w:rsid w:val="00A52B0D"/>
    <w:rsid w:val="00A55915"/>
    <w:rsid w:val="00A55B05"/>
    <w:rsid w:val="00A55B2B"/>
    <w:rsid w:val="00A55EFA"/>
    <w:rsid w:val="00A55FBA"/>
    <w:rsid w:val="00A56417"/>
    <w:rsid w:val="00A56581"/>
    <w:rsid w:val="00A5685F"/>
    <w:rsid w:val="00A63D66"/>
    <w:rsid w:val="00A65190"/>
    <w:rsid w:val="00A66CC3"/>
    <w:rsid w:val="00A67672"/>
    <w:rsid w:val="00A67769"/>
    <w:rsid w:val="00A6793D"/>
    <w:rsid w:val="00A7050C"/>
    <w:rsid w:val="00A71EBF"/>
    <w:rsid w:val="00A72064"/>
    <w:rsid w:val="00A725BB"/>
    <w:rsid w:val="00A731A3"/>
    <w:rsid w:val="00A74829"/>
    <w:rsid w:val="00A74D7F"/>
    <w:rsid w:val="00A75021"/>
    <w:rsid w:val="00A766DA"/>
    <w:rsid w:val="00A80D92"/>
    <w:rsid w:val="00A81A77"/>
    <w:rsid w:val="00A81AE4"/>
    <w:rsid w:val="00A8394A"/>
    <w:rsid w:val="00A83EC1"/>
    <w:rsid w:val="00A85978"/>
    <w:rsid w:val="00A87582"/>
    <w:rsid w:val="00A913F1"/>
    <w:rsid w:val="00A91FAE"/>
    <w:rsid w:val="00A921F8"/>
    <w:rsid w:val="00A92811"/>
    <w:rsid w:val="00A92DFA"/>
    <w:rsid w:val="00A93299"/>
    <w:rsid w:val="00A9665E"/>
    <w:rsid w:val="00A978A6"/>
    <w:rsid w:val="00AA037F"/>
    <w:rsid w:val="00AA2130"/>
    <w:rsid w:val="00AA22D2"/>
    <w:rsid w:val="00AA27D3"/>
    <w:rsid w:val="00AA2ADE"/>
    <w:rsid w:val="00AA44C7"/>
    <w:rsid w:val="00AA4788"/>
    <w:rsid w:val="00AB0E60"/>
    <w:rsid w:val="00AB1531"/>
    <w:rsid w:val="00AB17FB"/>
    <w:rsid w:val="00AB215E"/>
    <w:rsid w:val="00AB23E2"/>
    <w:rsid w:val="00AB2F37"/>
    <w:rsid w:val="00AB37BA"/>
    <w:rsid w:val="00AB4798"/>
    <w:rsid w:val="00AB60E0"/>
    <w:rsid w:val="00AB6276"/>
    <w:rsid w:val="00AB6DF6"/>
    <w:rsid w:val="00AB7656"/>
    <w:rsid w:val="00AC03E1"/>
    <w:rsid w:val="00AC086F"/>
    <w:rsid w:val="00AC1FE1"/>
    <w:rsid w:val="00AC2D1F"/>
    <w:rsid w:val="00AC2EB2"/>
    <w:rsid w:val="00AC3BB0"/>
    <w:rsid w:val="00AC43E8"/>
    <w:rsid w:val="00AC6CFC"/>
    <w:rsid w:val="00AC7A2C"/>
    <w:rsid w:val="00AC7C6E"/>
    <w:rsid w:val="00AD0146"/>
    <w:rsid w:val="00AD07C9"/>
    <w:rsid w:val="00AD2C8B"/>
    <w:rsid w:val="00AD3AA3"/>
    <w:rsid w:val="00AD4081"/>
    <w:rsid w:val="00AD5365"/>
    <w:rsid w:val="00AD60DD"/>
    <w:rsid w:val="00AD7BC1"/>
    <w:rsid w:val="00AD7C03"/>
    <w:rsid w:val="00AE0363"/>
    <w:rsid w:val="00AE3890"/>
    <w:rsid w:val="00AE3EB8"/>
    <w:rsid w:val="00AE4729"/>
    <w:rsid w:val="00AE516E"/>
    <w:rsid w:val="00AF097E"/>
    <w:rsid w:val="00AF2539"/>
    <w:rsid w:val="00AF30CB"/>
    <w:rsid w:val="00AF3DE5"/>
    <w:rsid w:val="00AF5590"/>
    <w:rsid w:val="00AF5A2F"/>
    <w:rsid w:val="00AF70FA"/>
    <w:rsid w:val="00AF7A32"/>
    <w:rsid w:val="00B012FC"/>
    <w:rsid w:val="00B0260C"/>
    <w:rsid w:val="00B04381"/>
    <w:rsid w:val="00B06587"/>
    <w:rsid w:val="00B06F74"/>
    <w:rsid w:val="00B102A1"/>
    <w:rsid w:val="00B1071D"/>
    <w:rsid w:val="00B1084A"/>
    <w:rsid w:val="00B124FB"/>
    <w:rsid w:val="00B12DFA"/>
    <w:rsid w:val="00B142CF"/>
    <w:rsid w:val="00B14369"/>
    <w:rsid w:val="00B14CBC"/>
    <w:rsid w:val="00B14CE1"/>
    <w:rsid w:val="00B20AA4"/>
    <w:rsid w:val="00B20EE0"/>
    <w:rsid w:val="00B218F0"/>
    <w:rsid w:val="00B21C45"/>
    <w:rsid w:val="00B22914"/>
    <w:rsid w:val="00B22B4E"/>
    <w:rsid w:val="00B24E6C"/>
    <w:rsid w:val="00B257F4"/>
    <w:rsid w:val="00B26A36"/>
    <w:rsid w:val="00B26EA3"/>
    <w:rsid w:val="00B27DE3"/>
    <w:rsid w:val="00B31015"/>
    <w:rsid w:val="00B3118E"/>
    <w:rsid w:val="00B34992"/>
    <w:rsid w:val="00B35927"/>
    <w:rsid w:val="00B36DAF"/>
    <w:rsid w:val="00B40400"/>
    <w:rsid w:val="00B41E05"/>
    <w:rsid w:val="00B425E0"/>
    <w:rsid w:val="00B45D27"/>
    <w:rsid w:val="00B465C9"/>
    <w:rsid w:val="00B465D1"/>
    <w:rsid w:val="00B47B0A"/>
    <w:rsid w:val="00B502B7"/>
    <w:rsid w:val="00B519AC"/>
    <w:rsid w:val="00B51FAB"/>
    <w:rsid w:val="00B525DB"/>
    <w:rsid w:val="00B52BAE"/>
    <w:rsid w:val="00B53F1F"/>
    <w:rsid w:val="00B55998"/>
    <w:rsid w:val="00B624C4"/>
    <w:rsid w:val="00B62730"/>
    <w:rsid w:val="00B62E41"/>
    <w:rsid w:val="00B669B5"/>
    <w:rsid w:val="00B6748C"/>
    <w:rsid w:val="00B674DF"/>
    <w:rsid w:val="00B67718"/>
    <w:rsid w:val="00B70C3E"/>
    <w:rsid w:val="00B71526"/>
    <w:rsid w:val="00B71E56"/>
    <w:rsid w:val="00B71E61"/>
    <w:rsid w:val="00B73178"/>
    <w:rsid w:val="00B731F7"/>
    <w:rsid w:val="00B748C4"/>
    <w:rsid w:val="00B75896"/>
    <w:rsid w:val="00B75958"/>
    <w:rsid w:val="00B76B78"/>
    <w:rsid w:val="00B8084F"/>
    <w:rsid w:val="00B80E53"/>
    <w:rsid w:val="00B80F0C"/>
    <w:rsid w:val="00B8273B"/>
    <w:rsid w:val="00B82F55"/>
    <w:rsid w:val="00B82FD9"/>
    <w:rsid w:val="00B847F0"/>
    <w:rsid w:val="00B84A11"/>
    <w:rsid w:val="00B85229"/>
    <w:rsid w:val="00B855FA"/>
    <w:rsid w:val="00B86185"/>
    <w:rsid w:val="00B906BA"/>
    <w:rsid w:val="00B92473"/>
    <w:rsid w:val="00B92644"/>
    <w:rsid w:val="00B92C33"/>
    <w:rsid w:val="00B93F62"/>
    <w:rsid w:val="00B9519A"/>
    <w:rsid w:val="00B9534F"/>
    <w:rsid w:val="00B97C43"/>
    <w:rsid w:val="00BA0DD9"/>
    <w:rsid w:val="00BA1600"/>
    <w:rsid w:val="00BA1B3E"/>
    <w:rsid w:val="00BA26C5"/>
    <w:rsid w:val="00BA31C5"/>
    <w:rsid w:val="00BA41D6"/>
    <w:rsid w:val="00BA4672"/>
    <w:rsid w:val="00BA521F"/>
    <w:rsid w:val="00BA6B67"/>
    <w:rsid w:val="00BA6EE3"/>
    <w:rsid w:val="00BA769F"/>
    <w:rsid w:val="00BB06FD"/>
    <w:rsid w:val="00BB07BA"/>
    <w:rsid w:val="00BB0EF9"/>
    <w:rsid w:val="00BB2556"/>
    <w:rsid w:val="00BB2D9B"/>
    <w:rsid w:val="00BB3E06"/>
    <w:rsid w:val="00BB4822"/>
    <w:rsid w:val="00BB60D0"/>
    <w:rsid w:val="00BB6A36"/>
    <w:rsid w:val="00BB6DB5"/>
    <w:rsid w:val="00BB6EE8"/>
    <w:rsid w:val="00BB73EB"/>
    <w:rsid w:val="00BC0E10"/>
    <w:rsid w:val="00BC1CB5"/>
    <w:rsid w:val="00BC33B5"/>
    <w:rsid w:val="00BC4BB7"/>
    <w:rsid w:val="00BC6492"/>
    <w:rsid w:val="00BD01A3"/>
    <w:rsid w:val="00BD038F"/>
    <w:rsid w:val="00BD1A8D"/>
    <w:rsid w:val="00BD2F80"/>
    <w:rsid w:val="00BD32FF"/>
    <w:rsid w:val="00BD36A4"/>
    <w:rsid w:val="00BD3FA3"/>
    <w:rsid w:val="00BD477C"/>
    <w:rsid w:val="00BD5306"/>
    <w:rsid w:val="00BD6B7F"/>
    <w:rsid w:val="00BD7134"/>
    <w:rsid w:val="00BE0148"/>
    <w:rsid w:val="00BE05A8"/>
    <w:rsid w:val="00BE160E"/>
    <w:rsid w:val="00BE16FF"/>
    <w:rsid w:val="00BE2273"/>
    <w:rsid w:val="00BE22DE"/>
    <w:rsid w:val="00BE2EEB"/>
    <w:rsid w:val="00BE3498"/>
    <w:rsid w:val="00BE6375"/>
    <w:rsid w:val="00BE740A"/>
    <w:rsid w:val="00BE7821"/>
    <w:rsid w:val="00BE7FFB"/>
    <w:rsid w:val="00BF039D"/>
    <w:rsid w:val="00BF19E7"/>
    <w:rsid w:val="00BF26EA"/>
    <w:rsid w:val="00BF2EE7"/>
    <w:rsid w:val="00BF3BF1"/>
    <w:rsid w:val="00BF48AF"/>
    <w:rsid w:val="00BF4A0B"/>
    <w:rsid w:val="00BF64B5"/>
    <w:rsid w:val="00BF6A35"/>
    <w:rsid w:val="00C002E9"/>
    <w:rsid w:val="00C0030C"/>
    <w:rsid w:val="00C02089"/>
    <w:rsid w:val="00C02511"/>
    <w:rsid w:val="00C02855"/>
    <w:rsid w:val="00C02CB7"/>
    <w:rsid w:val="00C03ADD"/>
    <w:rsid w:val="00C0414F"/>
    <w:rsid w:val="00C07B3B"/>
    <w:rsid w:val="00C11627"/>
    <w:rsid w:val="00C13803"/>
    <w:rsid w:val="00C16880"/>
    <w:rsid w:val="00C16B51"/>
    <w:rsid w:val="00C16FFB"/>
    <w:rsid w:val="00C200CE"/>
    <w:rsid w:val="00C2027E"/>
    <w:rsid w:val="00C216BB"/>
    <w:rsid w:val="00C21E13"/>
    <w:rsid w:val="00C228BB"/>
    <w:rsid w:val="00C2306E"/>
    <w:rsid w:val="00C244C7"/>
    <w:rsid w:val="00C24AE3"/>
    <w:rsid w:val="00C2511D"/>
    <w:rsid w:val="00C25B92"/>
    <w:rsid w:val="00C25BA7"/>
    <w:rsid w:val="00C2777C"/>
    <w:rsid w:val="00C27808"/>
    <w:rsid w:val="00C279ED"/>
    <w:rsid w:val="00C27A5A"/>
    <w:rsid w:val="00C34186"/>
    <w:rsid w:val="00C34679"/>
    <w:rsid w:val="00C3488B"/>
    <w:rsid w:val="00C35961"/>
    <w:rsid w:val="00C3615A"/>
    <w:rsid w:val="00C3651F"/>
    <w:rsid w:val="00C3711C"/>
    <w:rsid w:val="00C37377"/>
    <w:rsid w:val="00C37D3A"/>
    <w:rsid w:val="00C423D8"/>
    <w:rsid w:val="00C427CD"/>
    <w:rsid w:val="00C42D86"/>
    <w:rsid w:val="00C438AD"/>
    <w:rsid w:val="00C44CA7"/>
    <w:rsid w:val="00C44D76"/>
    <w:rsid w:val="00C44E92"/>
    <w:rsid w:val="00C467F5"/>
    <w:rsid w:val="00C47F79"/>
    <w:rsid w:val="00C536D9"/>
    <w:rsid w:val="00C548D1"/>
    <w:rsid w:val="00C54A66"/>
    <w:rsid w:val="00C571DB"/>
    <w:rsid w:val="00C573AD"/>
    <w:rsid w:val="00C57D5E"/>
    <w:rsid w:val="00C57F82"/>
    <w:rsid w:val="00C60118"/>
    <w:rsid w:val="00C601DF"/>
    <w:rsid w:val="00C60C94"/>
    <w:rsid w:val="00C62373"/>
    <w:rsid w:val="00C63E2F"/>
    <w:rsid w:val="00C67EEE"/>
    <w:rsid w:val="00C70AA4"/>
    <w:rsid w:val="00C70C4F"/>
    <w:rsid w:val="00C71737"/>
    <w:rsid w:val="00C7333C"/>
    <w:rsid w:val="00C7703F"/>
    <w:rsid w:val="00C77EBE"/>
    <w:rsid w:val="00C81DC8"/>
    <w:rsid w:val="00C81F16"/>
    <w:rsid w:val="00C8213C"/>
    <w:rsid w:val="00C82153"/>
    <w:rsid w:val="00C82440"/>
    <w:rsid w:val="00C82881"/>
    <w:rsid w:val="00C829FE"/>
    <w:rsid w:val="00C83107"/>
    <w:rsid w:val="00C837D3"/>
    <w:rsid w:val="00C84EC0"/>
    <w:rsid w:val="00C85024"/>
    <w:rsid w:val="00C85C0F"/>
    <w:rsid w:val="00C86925"/>
    <w:rsid w:val="00C87072"/>
    <w:rsid w:val="00C87283"/>
    <w:rsid w:val="00C8785A"/>
    <w:rsid w:val="00C87B9C"/>
    <w:rsid w:val="00C90F2C"/>
    <w:rsid w:val="00C9134E"/>
    <w:rsid w:val="00C91515"/>
    <w:rsid w:val="00C91C41"/>
    <w:rsid w:val="00C91D87"/>
    <w:rsid w:val="00C91E8B"/>
    <w:rsid w:val="00C92DE5"/>
    <w:rsid w:val="00C93A77"/>
    <w:rsid w:val="00C948B6"/>
    <w:rsid w:val="00C95BA7"/>
    <w:rsid w:val="00C97509"/>
    <w:rsid w:val="00CA02F1"/>
    <w:rsid w:val="00CA04C6"/>
    <w:rsid w:val="00CA21D9"/>
    <w:rsid w:val="00CA23D9"/>
    <w:rsid w:val="00CA3CA1"/>
    <w:rsid w:val="00CA58F8"/>
    <w:rsid w:val="00CA62A4"/>
    <w:rsid w:val="00CB0A35"/>
    <w:rsid w:val="00CB15CC"/>
    <w:rsid w:val="00CB2ADB"/>
    <w:rsid w:val="00CB4427"/>
    <w:rsid w:val="00CB5431"/>
    <w:rsid w:val="00CB5AF1"/>
    <w:rsid w:val="00CB5F16"/>
    <w:rsid w:val="00CB74B0"/>
    <w:rsid w:val="00CB761B"/>
    <w:rsid w:val="00CC1895"/>
    <w:rsid w:val="00CC19BB"/>
    <w:rsid w:val="00CC1B89"/>
    <w:rsid w:val="00CC2065"/>
    <w:rsid w:val="00CC35EC"/>
    <w:rsid w:val="00CC4397"/>
    <w:rsid w:val="00CC4776"/>
    <w:rsid w:val="00CC4948"/>
    <w:rsid w:val="00CC57FF"/>
    <w:rsid w:val="00CC5EB3"/>
    <w:rsid w:val="00CC6826"/>
    <w:rsid w:val="00CC7379"/>
    <w:rsid w:val="00CD31EE"/>
    <w:rsid w:val="00CD3A5D"/>
    <w:rsid w:val="00CD4BC3"/>
    <w:rsid w:val="00CD6004"/>
    <w:rsid w:val="00CD642A"/>
    <w:rsid w:val="00CE19B6"/>
    <w:rsid w:val="00CE1AB1"/>
    <w:rsid w:val="00CE1B90"/>
    <w:rsid w:val="00CE42BB"/>
    <w:rsid w:val="00CE4EBC"/>
    <w:rsid w:val="00CE532B"/>
    <w:rsid w:val="00CE61C9"/>
    <w:rsid w:val="00CE6366"/>
    <w:rsid w:val="00CF46ED"/>
    <w:rsid w:val="00D00369"/>
    <w:rsid w:val="00D0227C"/>
    <w:rsid w:val="00D02481"/>
    <w:rsid w:val="00D046D5"/>
    <w:rsid w:val="00D04CE7"/>
    <w:rsid w:val="00D050A0"/>
    <w:rsid w:val="00D06522"/>
    <w:rsid w:val="00D06641"/>
    <w:rsid w:val="00D10251"/>
    <w:rsid w:val="00D10300"/>
    <w:rsid w:val="00D10BD1"/>
    <w:rsid w:val="00D110D6"/>
    <w:rsid w:val="00D11558"/>
    <w:rsid w:val="00D11C67"/>
    <w:rsid w:val="00D12B36"/>
    <w:rsid w:val="00D13FFE"/>
    <w:rsid w:val="00D15F95"/>
    <w:rsid w:val="00D16691"/>
    <w:rsid w:val="00D16A66"/>
    <w:rsid w:val="00D17336"/>
    <w:rsid w:val="00D17647"/>
    <w:rsid w:val="00D2077A"/>
    <w:rsid w:val="00D22A12"/>
    <w:rsid w:val="00D248B4"/>
    <w:rsid w:val="00D24A53"/>
    <w:rsid w:val="00D25373"/>
    <w:rsid w:val="00D25DE8"/>
    <w:rsid w:val="00D274BD"/>
    <w:rsid w:val="00D27DAA"/>
    <w:rsid w:val="00D30F57"/>
    <w:rsid w:val="00D3112A"/>
    <w:rsid w:val="00D32707"/>
    <w:rsid w:val="00D33E29"/>
    <w:rsid w:val="00D33E38"/>
    <w:rsid w:val="00D3405F"/>
    <w:rsid w:val="00D34B64"/>
    <w:rsid w:val="00D351FC"/>
    <w:rsid w:val="00D35FD7"/>
    <w:rsid w:val="00D3614B"/>
    <w:rsid w:val="00D36902"/>
    <w:rsid w:val="00D37075"/>
    <w:rsid w:val="00D374E4"/>
    <w:rsid w:val="00D42512"/>
    <w:rsid w:val="00D43132"/>
    <w:rsid w:val="00D43734"/>
    <w:rsid w:val="00D45669"/>
    <w:rsid w:val="00D469AA"/>
    <w:rsid w:val="00D47B4E"/>
    <w:rsid w:val="00D522B5"/>
    <w:rsid w:val="00D527CC"/>
    <w:rsid w:val="00D548CB"/>
    <w:rsid w:val="00D55856"/>
    <w:rsid w:val="00D56175"/>
    <w:rsid w:val="00D57087"/>
    <w:rsid w:val="00D579FC"/>
    <w:rsid w:val="00D60A71"/>
    <w:rsid w:val="00D61284"/>
    <w:rsid w:val="00D61962"/>
    <w:rsid w:val="00D620D5"/>
    <w:rsid w:val="00D6216E"/>
    <w:rsid w:val="00D62811"/>
    <w:rsid w:val="00D62F3D"/>
    <w:rsid w:val="00D6396B"/>
    <w:rsid w:val="00D6400F"/>
    <w:rsid w:val="00D64923"/>
    <w:rsid w:val="00D6545A"/>
    <w:rsid w:val="00D67261"/>
    <w:rsid w:val="00D67FCD"/>
    <w:rsid w:val="00D71899"/>
    <w:rsid w:val="00D71B1D"/>
    <w:rsid w:val="00D757AC"/>
    <w:rsid w:val="00D76D48"/>
    <w:rsid w:val="00D83D1A"/>
    <w:rsid w:val="00D84AC3"/>
    <w:rsid w:val="00D855E3"/>
    <w:rsid w:val="00D8673F"/>
    <w:rsid w:val="00D867F9"/>
    <w:rsid w:val="00D86DA5"/>
    <w:rsid w:val="00D90188"/>
    <w:rsid w:val="00D90DC1"/>
    <w:rsid w:val="00D9257A"/>
    <w:rsid w:val="00D92911"/>
    <w:rsid w:val="00D93BA2"/>
    <w:rsid w:val="00D93E96"/>
    <w:rsid w:val="00D9453E"/>
    <w:rsid w:val="00D95D04"/>
    <w:rsid w:val="00DA0012"/>
    <w:rsid w:val="00DA17A0"/>
    <w:rsid w:val="00DA20AE"/>
    <w:rsid w:val="00DA45A8"/>
    <w:rsid w:val="00DA482B"/>
    <w:rsid w:val="00DA4847"/>
    <w:rsid w:val="00DA4DB3"/>
    <w:rsid w:val="00DA5119"/>
    <w:rsid w:val="00DA740C"/>
    <w:rsid w:val="00DA7D3D"/>
    <w:rsid w:val="00DB07F8"/>
    <w:rsid w:val="00DB2A17"/>
    <w:rsid w:val="00DB3BB5"/>
    <w:rsid w:val="00DB3BF8"/>
    <w:rsid w:val="00DB4159"/>
    <w:rsid w:val="00DB439E"/>
    <w:rsid w:val="00DB4842"/>
    <w:rsid w:val="00DC0282"/>
    <w:rsid w:val="00DC08BA"/>
    <w:rsid w:val="00DC3710"/>
    <w:rsid w:val="00DC3E37"/>
    <w:rsid w:val="00DC3EB1"/>
    <w:rsid w:val="00DC4097"/>
    <w:rsid w:val="00DC49A1"/>
    <w:rsid w:val="00DC49BA"/>
    <w:rsid w:val="00DC5309"/>
    <w:rsid w:val="00DC56B3"/>
    <w:rsid w:val="00DC6F78"/>
    <w:rsid w:val="00DD0E6E"/>
    <w:rsid w:val="00DD1471"/>
    <w:rsid w:val="00DD14CE"/>
    <w:rsid w:val="00DD16B2"/>
    <w:rsid w:val="00DD46CD"/>
    <w:rsid w:val="00DD6CC5"/>
    <w:rsid w:val="00DD75D6"/>
    <w:rsid w:val="00DD7D7E"/>
    <w:rsid w:val="00DE23F7"/>
    <w:rsid w:val="00DE2A02"/>
    <w:rsid w:val="00DE4069"/>
    <w:rsid w:val="00DE7FE6"/>
    <w:rsid w:val="00DF0DFA"/>
    <w:rsid w:val="00DF1008"/>
    <w:rsid w:val="00DF33EC"/>
    <w:rsid w:val="00DF51DA"/>
    <w:rsid w:val="00DF66B8"/>
    <w:rsid w:val="00DF6AC3"/>
    <w:rsid w:val="00DF7988"/>
    <w:rsid w:val="00E00004"/>
    <w:rsid w:val="00E007FA"/>
    <w:rsid w:val="00E01B23"/>
    <w:rsid w:val="00E02891"/>
    <w:rsid w:val="00E02C61"/>
    <w:rsid w:val="00E0300C"/>
    <w:rsid w:val="00E03651"/>
    <w:rsid w:val="00E04758"/>
    <w:rsid w:val="00E04802"/>
    <w:rsid w:val="00E04BD2"/>
    <w:rsid w:val="00E06186"/>
    <w:rsid w:val="00E0650F"/>
    <w:rsid w:val="00E075CE"/>
    <w:rsid w:val="00E0799F"/>
    <w:rsid w:val="00E07A51"/>
    <w:rsid w:val="00E10833"/>
    <w:rsid w:val="00E10CBF"/>
    <w:rsid w:val="00E11104"/>
    <w:rsid w:val="00E1110E"/>
    <w:rsid w:val="00E11D11"/>
    <w:rsid w:val="00E11DA8"/>
    <w:rsid w:val="00E167BB"/>
    <w:rsid w:val="00E17852"/>
    <w:rsid w:val="00E2184A"/>
    <w:rsid w:val="00E21C0A"/>
    <w:rsid w:val="00E22D2A"/>
    <w:rsid w:val="00E23FF2"/>
    <w:rsid w:val="00E24F98"/>
    <w:rsid w:val="00E25234"/>
    <w:rsid w:val="00E2579B"/>
    <w:rsid w:val="00E274A5"/>
    <w:rsid w:val="00E2782F"/>
    <w:rsid w:val="00E3081D"/>
    <w:rsid w:val="00E30D40"/>
    <w:rsid w:val="00E311DF"/>
    <w:rsid w:val="00E320F2"/>
    <w:rsid w:val="00E33602"/>
    <w:rsid w:val="00E34278"/>
    <w:rsid w:val="00E34282"/>
    <w:rsid w:val="00E3544A"/>
    <w:rsid w:val="00E35AD3"/>
    <w:rsid w:val="00E402E8"/>
    <w:rsid w:val="00E40E65"/>
    <w:rsid w:val="00E41506"/>
    <w:rsid w:val="00E424E9"/>
    <w:rsid w:val="00E4364D"/>
    <w:rsid w:val="00E439F9"/>
    <w:rsid w:val="00E43A58"/>
    <w:rsid w:val="00E45970"/>
    <w:rsid w:val="00E50584"/>
    <w:rsid w:val="00E506D8"/>
    <w:rsid w:val="00E51DED"/>
    <w:rsid w:val="00E56064"/>
    <w:rsid w:val="00E579E7"/>
    <w:rsid w:val="00E63658"/>
    <w:rsid w:val="00E665D1"/>
    <w:rsid w:val="00E67AE2"/>
    <w:rsid w:val="00E70184"/>
    <w:rsid w:val="00E7091C"/>
    <w:rsid w:val="00E71145"/>
    <w:rsid w:val="00E714A7"/>
    <w:rsid w:val="00E714CE"/>
    <w:rsid w:val="00E71C79"/>
    <w:rsid w:val="00E726D7"/>
    <w:rsid w:val="00E731CE"/>
    <w:rsid w:val="00E751F6"/>
    <w:rsid w:val="00E75D9A"/>
    <w:rsid w:val="00E77312"/>
    <w:rsid w:val="00E77648"/>
    <w:rsid w:val="00E802DC"/>
    <w:rsid w:val="00E828A5"/>
    <w:rsid w:val="00E85BE2"/>
    <w:rsid w:val="00E871CA"/>
    <w:rsid w:val="00E873BD"/>
    <w:rsid w:val="00E90053"/>
    <w:rsid w:val="00E905D8"/>
    <w:rsid w:val="00E91A2C"/>
    <w:rsid w:val="00E91A5E"/>
    <w:rsid w:val="00E91FE8"/>
    <w:rsid w:val="00E9202D"/>
    <w:rsid w:val="00E9328B"/>
    <w:rsid w:val="00E9377E"/>
    <w:rsid w:val="00E94C4A"/>
    <w:rsid w:val="00E94DA5"/>
    <w:rsid w:val="00EA00B4"/>
    <w:rsid w:val="00EA086F"/>
    <w:rsid w:val="00EA0B32"/>
    <w:rsid w:val="00EA1243"/>
    <w:rsid w:val="00EA14B5"/>
    <w:rsid w:val="00EA225B"/>
    <w:rsid w:val="00EA2E73"/>
    <w:rsid w:val="00EA30EA"/>
    <w:rsid w:val="00EA463C"/>
    <w:rsid w:val="00EA509E"/>
    <w:rsid w:val="00EA65A4"/>
    <w:rsid w:val="00EA6D14"/>
    <w:rsid w:val="00EA785B"/>
    <w:rsid w:val="00EB1673"/>
    <w:rsid w:val="00EB2A73"/>
    <w:rsid w:val="00EB4B96"/>
    <w:rsid w:val="00EB7DBE"/>
    <w:rsid w:val="00EC0E58"/>
    <w:rsid w:val="00EC2310"/>
    <w:rsid w:val="00EC2C68"/>
    <w:rsid w:val="00EC3D27"/>
    <w:rsid w:val="00EC6075"/>
    <w:rsid w:val="00EC7054"/>
    <w:rsid w:val="00EC7E9D"/>
    <w:rsid w:val="00ED1FF6"/>
    <w:rsid w:val="00ED20DE"/>
    <w:rsid w:val="00ED239B"/>
    <w:rsid w:val="00ED33EE"/>
    <w:rsid w:val="00ED34B7"/>
    <w:rsid w:val="00ED39C3"/>
    <w:rsid w:val="00ED44D8"/>
    <w:rsid w:val="00ED4DCB"/>
    <w:rsid w:val="00ED4F4B"/>
    <w:rsid w:val="00ED684A"/>
    <w:rsid w:val="00EE07AE"/>
    <w:rsid w:val="00EE1516"/>
    <w:rsid w:val="00EE215B"/>
    <w:rsid w:val="00EE2D6B"/>
    <w:rsid w:val="00EE4275"/>
    <w:rsid w:val="00EE576B"/>
    <w:rsid w:val="00EE6B91"/>
    <w:rsid w:val="00EE6B9A"/>
    <w:rsid w:val="00EE7C90"/>
    <w:rsid w:val="00EE7E9F"/>
    <w:rsid w:val="00EF0AC5"/>
    <w:rsid w:val="00EF0FCA"/>
    <w:rsid w:val="00EF1552"/>
    <w:rsid w:val="00EF247E"/>
    <w:rsid w:val="00EF306B"/>
    <w:rsid w:val="00EF4958"/>
    <w:rsid w:val="00EF5B92"/>
    <w:rsid w:val="00EF601B"/>
    <w:rsid w:val="00EF6656"/>
    <w:rsid w:val="00EF76EA"/>
    <w:rsid w:val="00F0041D"/>
    <w:rsid w:val="00F00B64"/>
    <w:rsid w:val="00F00E42"/>
    <w:rsid w:val="00F01770"/>
    <w:rsid w:val="00F03831"/>
    <w:rsid w:val="00F0419C"/>
    <w:rsid w:val="00F05A14"/>
    <w:rsid w:val="00F06133"/>
    <w:rsid w:val="00F06305"/>
    <w:rsid w:val="00F06564"/>
    <w:rsid w:val="00F065A8"/>
    <w:rsid w:val="00F06B55"/>
    <w:rsid w:val="00F06D5E"/>
    <w:rsid w:val="00F06F00"/>
    <w:rsid w:val="00F07FC8"/>
    <w:rsid w:val="00F10A68"/>
    <w:rsid w:val="00F10EBF"/>
    <w:rsid w:val="00F10EFF"/>
    <w:rsid w:val="00F112B7"/>
    <w:rsid w:val="00F1147F"/>
    <w:rsid w:val="00F12357"/>
    <w:rsid w:val="00F12B31"/>
    <w:rsid w:val="00F13DEF"/>
    <w:rsid w:val="00F14A4B"/>
    <w:rsid w:val="00F15166"/>
    <w:rsid w:val="00F17B37"/>
    <w:rsid w:val="00F20215"/>
    <w:rsid w:val="00F21199"/>
    <w:rsid w:val="00F213B8"/>
    <w:rsid w:val="00F21B56"/>
    <w:rsid w:val="00F22F05"/>
    <w:rsid w:val="00F23527"/>
    <w:rsid w:val="00F24132"/>
    <w:rsid w:val="00F241A1"/>
    <w:rsid w:val="00F2657B"/>
    <w:rsid w:val="00F26891"/>
    <w:rsid w:val="00F319DE"/>
    <w:rsid w:val="00F3291B"/>
    <w:rsid w:val="00F33E18"/>
    <w:rsid w:val="00F3426A"/>
    <w:rsid w:val="00F3450B"/>
    <w:rsid w:val="00F34D7F"/>
    <w:rsid w:val="00F34EF5"/>
    <w:rsid w:val="00F35696"/>
    <w:rsid w:val="00F36511"/>
    <w:rsid w:val="00F36AB5"/>
    <w:rsid w:val="00F40B29"/>
    <w:rsid w:val="00F40CA4"/>
    <w:rsid w:val="00F41708"/>
    <w:rsid w:val="00F42136"/>
    <w:rsid w:val="00F43CF7"/>
    <w:rsid w:val="00F4453C"/>
    <w:rsid w:val="00F50A3F"/>
    <w:rsid w:val="00F51148"/>
    <w:rsid w:val="00F53978"/>
    <w:rsid w:val="00F546D1"/>
    <w:rsid w:val="00F5541A"/>
    <w:rsid w:val="00F56BAB"/>
    <w:rsid w:val="00F56DDD"/>
    <w:rsid w:val="00F57E93"/>
    <w:rsid w:val="00F603F3"/>
    <w:rsid w:val="00F62886"/>
    <w:rsid w:val="00F62E25"/>
    <w:rsid w:val="00F62E82"/>
    <w:rsid w:val="00F6343F"/>
    <w:rsid w:val="00F6473C"/>
    <w:rsid w:val="00F64BAA"/>
    <w:rsid w:val="00F65D7C"/>
    <w:rsid w:val="00F661E1"/>
    <w:rsid w:val="00F67214"/>
    <w:rsid w:val="00F67A09"/>
    <w:rsid w:val="00F67B4F"/>
    <w:rsid w:val="00F7044C"/>
    <w:rsid w:val="00F73BB6"/>
    <w:rsid w:val="00F73D41"/>
    <w:rsid w:val="00F73FE7"/>
    <w:rsid w:val="00F74427"/>
    <w:rsid w:val="00F76906"/>
    <w:rsid w:val="00F810E4"/>
    <w:rsid w:val="00F8141F"/>
    <w:rsid w:val="00F81AB0"/>
    <w:rsid w:val="00F82705"/>
    <w:rsid w:val="00F839E0"/>
    <w:rsid w:val="00F84AE3"/>
    <w:rsid w:val="00F866D5"/>
    <w:rsid w:val="00F86731"/>
    <w:rsid w:val="00F87201"/>
    <w:rsid w:val="00F87702"/>
    <w:rsid w:val="00F9037F"/>
    <w:rsid w:val="00F90823"/>
    <w:rsid w:val="00F90B70"/>
    <w:rsid w:val="00F9124E"/>
    <w:rsid w:val="00F9132E"/>
    <w:rsid w:val="00F91B8E"/>
    <w:rsid w:val="00F94FF9"/>
    <w:rsid w:val="00F957A3"/>
    <w:rsid w:val="00F96707"/>
    <w:rsid w:val="00F96EB0"/>
    <w:rsid w:val="00FA097E"/>
    <w:rsid w:val="00FA13B4"/>
    <w:rsid w:val="00FA1C6B"/>
    <w:rsid w:val="00FA2C93"/>
    <w:rsid w:val="00FA2F55"/>
    <w:rsid w:val="00FA4A5D"/>
    <w:rsid w:val="00FA712D"/>
    <w:rsid w:val="00FA72F5"/>
    <w:rsid w:val="00FA7513"/>
    <w:rsid w:val="00FA7813"/>
    <w:rsid w:val="00FB0CBE"/>
    <w:rsid w:val="00FB23AD"/>
    <w:rsid w:val="00FB2434"/>
    <w:rsid w:val="00FB2720"/>
    <w:rsid w:val="00FB2A54"/>
    <w:rsid w:val="00FB38C3"/>
    <w:rsid w:val="00FB38EB"/>
    <w:rsid w:val="00FB38F3"/>
    <w:rsid w:val="00FB498F"/>
    <w:rsid w:val="00FB4DBA"/>
    <w:rsid w:val="00FB53B7"/>
    <w:rsid w:val="00FB54FB"/>
    <w:rsid w:val="00FB6C1A"/>
    <w:rsid w:val="00FB7E0A"/>
    <w:rsid w:val="00FC003B"/>
    <w:rsid w:val="00FC0454"/>
    <w:rsid w:val="00FC10CA"/>
    <w:rsid w:val="00FC1245"/>
    <w:rsid w:val="00FC2180"/>
    <w:rsid w:val="00FC23D2"/>
    <w:rsid w:val="00FC25FF"/>
    <w:rsid w:val="00FC5F39"/>
    <w:rsid w:val="00FC5F96"/>
    <w:rsid w:val="00FC6297"/>
    <w:rsid w:val="00FC67D4"/>
    <w:rsid w:val="00FC6D3C"/>
    <w:rsid w:val="00FD0AF8"/>
    <w:rsid w:val="00FD1B4E"/>
    <w:rsid w:val="00FD1C7B"/>
    <w:rsid w:val="00FD287F"/>
    <w:rsid w:val="00FD44D2"/>
    <w:rsid w:val="00FD496C"/>
    <w:rsid w:val="00FD52B1"/>
    <w:rsid w:val="00FD5D9A"/>
    <w:rsid w:val="00FD6099"/>
    <w:rsid w:val="00FD770F"/>
    <w:rsid w:val="00FE0064"/>
    <w:rsid w:val="00FE011E"/>
    <w:rsid w:val="00FE031E"/>
    <w:rsid w:val="00FE236D"/>
    <w:rsid w:val="00FE30AB"/>
    <w:rsid w:val="00FE33DB"/>
    <w:rsid w:val="00FE3AF3"/>
    <w:rsid w:val="00FE3C19"/>
    <w:rsid w:val="00FE47F6"/>
    <w:rsid w:val="00FE4ED1"/>
    <w:rsid w:val="00FE60DB"/>
    <w:rsid w:val="00FE6313"/>
    <w:rsid w:val="00FE7169"/>
    <w:rsid w:val="00FE7796"/>
    <w:rsid w:val="00FE7B09"/>
    <w:rsid w:val="00FE7BB6"/>
    <w:rsid w:val="00FF053D"/>
    <w:rsid w:val="00FF0BF0"/>
    <w:rsid w:val="00FF2613"/>
    <w:rsid w:val="00FF4CC5"/>
    <w:rsid w:val="00FF5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F6177B"/>
  <w15:chartTrackingRefBased/>
  <w15:docId w15:val="{747DFA78-AC38-4583-B329-A5267EF72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50A0"/>
    <w:pPr>
      <w:spacing w:after="120"/>
    </w:pPr>
    <w:rPr>
      <w:rFonts w:ascii="Arial" w:hAnsi="Arial"/>
      <w:sz w:val="22"/>
      <w:szCs w:val="24"/>
      <w:lang w:val="cs-CZ"/>
    </w:rPr>
  </w:style>
  <w:style w:type="paragraph" w:styleId="Heading1">
    <w:name w:val="heading 1"/>
    <w:basedOn w:val="Normal"/>
    <w:next w:val="Normal"/>
    <w:qFormat/>
    <w:rsid w:val="002336BA"/>
    <w:pPr>
      <w:keepNext/>
      <w:pageBreakBefore/>
      <w:shd w:val="clear" w:color="auto" w:fill="FFFFFF"/>
      <w:spacing w:after="0"/>
      <w:outlineLvl w:val="0"/>
    </w:pPr>
    <w:rPr>
      <w:rFonts w:cs="Arial"/>
      <w:b/>
      <w:bCs/>
      <w:caps/>
      <w:color w:val="000080"/>
      <w:kern w:val="32"/>
      <w:sz w:val="32"/>
      <w:szCs w:val="32"/>
    </w:rPr>
  </w:style>
  <w:style w:type="paragraph" w:styleId="Heading2">
    <w:name w:val="heading 2"/>
    <w:basedOn w:val="Heading1"/>
    <w:next w:val="Normal"/>
    <w:qFormat/>
    <w:rsid w:val="002336BA"/>
    <w:pPr>
      <w:pageBreakBefore w:val="0"/>
      <w:outlineLvl w:val="1"/>
    </w:pPr>
    <w:rPr>
      <w:b w:val="0"/>
      <w:bCs w:val="0"/>
      <w:iCs/>
      <w:caps w:val="0"/>
      <w:sz w:val="28"/>
      <w:szCs w:val="28"/>
    </w:rPr>
  </w:style>
  <w:style w:type="paragraph" w:styleId="Heading3">
    <w:name w:val="heading 3"/>
    <w:basedOn w:val="Heading1"/>
    <w:next w:val="Normal"/>
    <w:qFormat/>
    <w:rsid w:val="002336BA"/>
    <w:pPr>
      <w:pageBreakBefore w:val="0"/>
      <w:tabs>
        <w:tab w:val="left" w:pos="1077"/>
      </w:tabs>
      <w:spacing w:after="60"/>
      <w:outlineLvl w:val="2"/>
    </w:pPr>
    <w:rPr>
      <w:bCs w:val="0"/>
      <w:caps w:val="0"/>
      <w:sz w:val="26"/>
      <w:szCs w:val="26"/>
    </w:rPr>
  </w:style>
  <w:style w:type="paragraph" w:styleId="Heading4">
    <w:name w:val="heading 4"/>
    <w:basedOn w:val="Heading1"/>
    <w:next w:val="Normal"/>
    <w:qFormat/>
    <w:rsid w:val="002336BA"/>
    <w:pPr>
      <w:pageBreakBefore w:val="0"/>
      <w:shd w:val="clear" w:color="auto" w:fill="F3F3F3"/>
      <w:spacing w:after="60"/>
      <w:outlineLvl w:val="3"/>
    </w:pPr>
    <w:rPr>
      <w:bCs w:val="0"/>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2336BA"/>
  </w:style>
  <w:style w:type="paragraph" w:styleId="Header">
    <w:name w:val="header"/>
    <w:basedOn w:val="Normal"/>
    <w:link w:val="HeaderChar"/>
    <w:uiPriority w:val="99"/>
    <w:rsid w:val="002336BA"/>
    <w:pPr>
      <w:tabs>
        <w:tab w:val="center" w:pos="4536"/>
        <w:tab w:val="right" w:pos="9072"/>
      </w:tabs>
    </w:pPr>
    <w:rPr>
      <w:sz w:val="18"/>
    </w:rPr>
  </w:style>
  <w:style w:type="paragraph" w:styleId="Caption">
    <w:name w:val="caption"/>
    <w:basedOn w:val="Normal"/>
    <w:next w:val="Normal"/>
    <w:qFormat/>
    <w:rsid w:val="002336BA"/>
    <w:pPr>
      <w:spacing w:before="120"/>
    </w:pPr>
    <w:rPr>
      <w:b/>
      <w:bCs/>
      <w:sz w:val="20"/>
      <w:szCs w:val="20"/>
    </w:rPr>
  </w:style>
  <w:style w:type="paragraph" w:styleId="BodyText">
    <w:name w:val="Body Text"/>
    <w:basedOn w:val="Normal"/>
    <w:rsid w:val="002336BA"/>
    <w:pPr>
      <w:jc w:val="both"/>
    </w:pPr>
  </w:style>
  <w:style w:type="table" w:styleId="TableGrid">
    <w:name w:val="Table Grid"/>
    <w:basedOn w:val="TableNormal"/>
    <w:rsid w:val="002336BA"/>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semiHidden/>
    <w:rsid w:val="00BD32FF"/>
    <w:pPr>
      <w:ind w:left="220"/>
    </w:pPr>
  </w:style>
  <w:style w:type="character" w:styleId="Hyperlink">
    <w:name w:val="Hyperlink"/>
    <w:rsid w:val="00BD32FF"/>
    <w:rPr>
      <w:color w:val="0000FF"/>
      <w:u w:val="single"/>
    </w:rPr>
  </w:style>
  <w:style w:type="paragraph" w:styleId="TableofFigures">
    <w:name w:val="table of figures"/>
    <w:basedOn w:val="Normal"/>
    <w:next w:val="Normal"/>
    <w:semiHidden/>
    <w:rsid w:val="00B669B5"/>
  </w:style>
  <w:style w:type="paragraph" w:styleId="Footer">
    <w:name w:val="footer"/>
    <w:basedOn w:val="Normal"/>
    <w:rsid w:val="00380811"/>
    <w:pPr>
      <w:tabs>
        <w:tab w:val="center" w:pos="4536"/>
        <w:tab w:val="right" w:pos="9072"/>
      </w:tabs>
    </w:pPr>
  </w:style>
  <w:style w:type="character" w:styleId="PageNumber">
    <w:name w:val="page number"/>
    <w:basedOn w:val="DefaultParagraphFont"/>
    <w:rsid w:val="00B92473"/>
  </w:style>
  <w:style w:type="paragraph" w:styleId="ListBullet">
    <w:name w:val="List Bullet"/>
    <w:basedOn w:val="Normal"/>
    <w:rsid w:val="001E3306"/>
    <w:pPr>
      <w:numPr>
        <w:numId w:val="8"/>
      </w:numPr>
      <w:ind w:left="357" w:hanging="357"/>
    </w:pPr>
    <w:rPr>
      <w:szCs w:val="20"/>
      <w:lang w:val="sk-SK" w:eastAsia="cs-CZ"/>
    </w:rPr>
  </w:style>
  <w:style w:type="character" w:styleId="CommentReference">
    <w:name w:val="annotation reference"/>
    <w:semiHidden/>
    <w:rsid w:val="009F4224"/>
    <w:rPr>
      <w:sz w:val="16"/>
      <w:szCs w:val="16"/>
    </w:rPr>
  </w:style>
  <w:style w:type="paragraph" w:styleId="CommentText">
    <w:name w:val="annotation text"/>
    <w:basedOn w:val="Normal"/>
    <w:link w:val="CommentTextChar"/>
    <w:semiHidden/>
    <w:rsid w:val="009F4224"/>
    <w:rPr>
      <w:sz w:val="20"/>
      <w:szCs w:val="20"/>
    </w:rPr>
  </w:style>
  <w:style w:type="paragraph" w:styleId="CommentSubject">
    <w:name w:val="annotation subject"/>
    <w:basedOn w:val="CommentText"/>
    <w:next w:val="CommentText"/>
    <w:semiHidden/>
    <w:rsid w:val="009F4224"/>
    <w:rPr>
      <w:b/>
      <w:bCs/>
    </w:rPr>
  </w:style>
  <w:style w:type="paragraph" w:styleId="BalloonText">
    <w:name w:val="Balloon Text"/>
    <w:basedOn w:val="Normal"/>
    <w:semiHidden/>
    <w:rsid w:val="009F4224"/>
    <w:rPr>
      <w:rFonts w:ascii="Tahoma" w:hAnsi="Tahoma" w:cs="Tahoma"/>
      <w:sz w:val="16"/>
      <w:szCs w:val="16"/>
    </w:rPr>
  </w:style>
  <w:style w:type="paragraph" w:styleId="ListBullet2">
    <w:name w:val="List Bullet 2"/>
    <w:basedOn w:val="Normal"/>
    <w:rsid w:val="001D55A1"/>
    <w:pPr>
      <w:numPr>
        <w:numId w:val="10"/>
      </w:numPr>
      <w:spacing w:after="0"/>
    </w:pPr>
    <w:rPr>
      <w:szCs w:val="20"/>
      <w:lang w:eastAsia="cs-CZ"/>
    </w:rPr>
  </w:style>
  <w:style w:type="paragraph" w:styleId="ListBullet3">
    <w:name w:val="List Bullet 3"/>
    <w:basedOn w:val="Normal"/>
    <w:rsid w:val="001D55A1"/>
    <w:pPr>
      <w:numPr>
        <w:numId w:val="11"/>
      </w:numPr>
      <w:spacing w:after="0"/>
    </w:pPr>
    <w:rPr>
      <w:szCs w:val="20"/>
      <w:lang w:eastAsia="cs-CZ"/>
    </w:rPr>
  </w:style>
  <w:style w:type="paragraph" w:styleId="ListBullet4">
    <w:name w:val="List Bullet 4"/>
    <w:basedOn w:val="Normal"/>
    <w:rsid w:val="001D55A1"/>
    <w:pPr>
      <w:numPr>
        <w:numId w:val="12"/>
      </w:numPr>
      <w:spacing w:after="0"/>
    </w:pPr>
    <w:rPr>
      <w:szCs w:val="20"/>
      <w:lang w:eastAsia="cs-CZ"/>
    </w:rPr>
  </w:style>
  <w:style w:type="paragraph" w:styleId="ListBullet5">
    <w:name w:val="List Bullet 5"/>
    <w:basedOn w:val="Normal"/>
    <w:rsid w:val="001D55A1"/>
    <w:pPr>
      <w:numPr>
        <w:numId w:val="13"/>
      </w:numPr>
      <w:spacing w:after="0"/>
    </w:pPr>
    <w:rPr>
      <w:szCs w:val="20"/>
      <w:lang w:eastAsia="cs-CZ"/>
    </w:rPr>
  </w:style>
  <w:style w:type="paragraph" w:styleId="ListNumber5">
    <w:name w:val="List Number 5"/>
    <w:basedOn w:val="Normal"/>
    <w:rsid w:val="001D55A1"/>
    <w:pPr>
      <w:numPr>
        <w:numId w:val="17"/>
      </w:numPr>
      <w:spacing w:after="0"/>
    </w:pPr>
    <w:rPr>
      <w:szCs w:val="20"/>
      <w:lang w:eastAsia="cs-CZ"/>
    </w:rPr>
  </w:style>
  <w:style w:type="paragraph" w:styleId="FootnoteText">
    <w:name w:val="footnote text"/>
    <w:basedOn w:val="Normal"/>
    <w:rsid w:val="001D55A1"/>
    <w:pPr>
      <w:spacing w:after="0"/>
    </w:pPr>
    <w:rPr>
      <w:rFonts w:ascii="Times New Roman" w:hAnsi="Times New Roman"/>
      <w:sz w:val="20"/>
      <w:szCs w:val="20"/>
      <w:lang w:eastAsia="cs-CZ"/>
    </w:rPr>
  </w:style>
  <w:style w:type="character" w:styleId="Emphasis">
    <w:name w:val="Emphasis"/>
    <w:qFormat/>
    <w:rsid w:val="001D55A1"/>
    <w:rPr>
      <w:i/>
      <w:iCs/>
    </w:rPr>
  </w:style>
  <w:style w:type="paragraph" w:styleId="Index2">
    <w:name w:val="index 2"/>
    <w:basedOn w:val="Normal"/>
    <w:next w:val="Normal"/>
    <w:autoRedefine/>
    <w:semiHidden/>
    <w:rsid w:val="001D55A1"/>
    <w:pPr>
      <w:spacing w:after="0"/>
      <w:ind w:left="288"/>
    </w:pPr>
    <w:rPr>
      <w:sz w:val="20"/>
      <w:szCs w:val="20"/>
      <w:lang w:val="en-GB"/>
    </w:rPr>
  </w:style>
  <w:style w:type="character" w:styleId="FollowedHyperlink">
    <w:name w:val="FollowedHyperlink"/>
    <w:rsid w:val="00CE4EBC"/>
    <w:rPr>
      <w:color w:val="800080"/>
      <w:u w:val="single"/>
    </w:rPr>
  </w:style>
  <w:style w:type="character" w:customStyle="1" w:styleId="tw4winMark">
    <w:name w:val="tw4winMark"/>
    <w:rsid w:val="001535B6"/>
    <w:rPr>
      <w:rFonts w:ascii="Courier New" w:hAnsi="Courier New" w:cs="Courier New"/>
      <w:b w:val="0"/>
      <w:i w:val="0"/>
      <w:dstrike w:val="0"/>
      <w:noProof/>
      <w:vanish/>
      <w:color w:val="800080"/>
      <w:sz w:val="22"/>
      <w:szCs w:val="48"/>
      <w:effect w:val="none"/>
      <w:vertAlign w:val="subscript"/>
      <w:lang w:val="sk-SK"/>
    </w:rPr>
  </w:style>
  <w:style w:type="character" w:customStyle="1" w:styleId="CommentTextChar">
    <w:name w:val="Comment Text Char"/>
    <w:link w:val="CommentText"/>
    <w:semiHidden/>
    <w:rsid w:val="00725530"/>
    <w:rPr>
      <w:rFonts w:ascii="Arial" w:hAnsi="Arial"/>
      <w:lang w:val="cs-CZ" w:eastAsia="en-US"/>
    </w:rPr>
  </w:style>
  <w:style w:type="paragraph" w:customStyle="1" w:styleId="ColorfulShading-Accent11">
    <w:name w:val="Colorful Shading - Accent 11"/>
    <w:hidden/>
    <w:uiPriority w:val="99"/>
    <w:semiHidden/>
    <w:rsid w:val="00E751F6"/>
    <w:rPr>
      <w:rFonts w:ascii="Arial" w:hAnsi="Arial"/>
      <w:sz w:val="22"/>
      <w:szCs w:val="24"/>
      <w:lang w:val="cs-CZ"/>
    </w:rPr>
  </w:style>
  <w:style w:type="character" w:customStyle="1" w:styleId="HeaderChar">
    <w:name w:val="Header Char"/>
    <w:link w:val="Header"/>
    <w:uiPriority w:val="99"/>
    <w:rsid w:val="003A0B18"/>
    <w:rPr>
      <w:rFonts w:ascii="Arial" w:hAnsi="Arial"/>
      <w:sz w:val="18"/>
      <w:szCs w:val="24"/>
      <w:lang w:val="cs-CZ" w:eastAsia="en-US"/>
    </w:rPr>
  </w:style>
  <w:style w:type="paragraph" w:styleId="Revision">
    <w:name w:val="Revision"/>
    <w:hidden/>
    <w:uiPriority w:val="71"/>
    <w:rsid w:val="00762E86"/>
    <w:rPr>
      <w:rFonts w:ascii="Arial" w:hAnsi="Arial"/>
      <w:sz w:val="22"/>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1128">
      <w:bodyDiv w:val="1"/>
      <w:marLeft w:val="0"/>
      <w:marRight w:val="0"/>
      <w:marTop w:val="0"/>
      <w:marBottom w:val="0"/>
      <w:divBdr>
        <w:top w:val="none" w:sz="0" w:space="0" w:color="auto"/>
        <w:left w:val="none" w:sz="0" w:space="0" w:color="auto"/>
        <w:bottom w:val="none" w:sz="0" w:space="0" w:color="auto"/>
        <w:right w:val="none" w:sz="0" w:space="0" w:color="auto"/>
      </w:divBdr>
    </w:div>
    <w:div w:id="58669978">
      <w:bodyDiv w:val="1"/>
      <w:marLeft w:val="0"/>
      <w:marRight w:val="0"/>
      <w:marTop w:val="0"/>
      <w:marBottom w:val="0"/>
      <w:divBdr>
        <w:top w:val="none" w:sz="0" w:space="0" w:color="auto"/>
        <w:left w:val="none" w:sz="0" w:space="0" w:color="auto"/>
        <w:bottom w:val="none" w:sz="0" w:space="0" w:color="auto"/>
        <w:right w:val="none" w:sz="0" w:space="0" w:color="auto"/>
      </w:divBdr>
    </w:div>
    <w:div w:id="94599278">
      <w:bodyDiv w:val="1"/>
      <w:marLeft w:val="0"/>
      <w:marRight w:val="0"/>
      <w:marTop w:val="0"/>
      <w:marBottom w:val="0"/>
      <w:divBdr>
        <w:top w:val="none" w:sz="0" w:space="0" w:color="auto"/>
        <w:left w:val="none" w:sz="0" w:space="0" w:color="auto"/>
        <w:bottom w:val="none" w:sz="0" w:space="0" w:color="auto"/>
        <w:right w:val="none" w:sz="0" w:space="0" w:color="auto"/>
      </w:divBdr>
    </w:div>
    <w:div w:id="168102935">
      <w:bodyDiv w:val="1"/>
      <w:marLeft w:val="0"/>
      <w:marRight w:val="0"/>
      <w:marTop w:val="0"/>
      <w:marBottom w:val="0"/>
      <w:divBdr>
        <w:top w:val="none" w:sz="0" w:space="0" w:color="auto"/>
        <w:left w:val="none" w:sz="0" w:space="0" w:color="auto"/>
        <w:bottom w:val="none" w:sz="0" w:space="0" w:color="auto"/>
        <w:right w:val="none" w:sz="0" w:space="0" w:color="auto"/>
      </w:divBdr>
    </w:div>
    <w:div w:id="182474462">
      <w:bodyDiv w:val="1"/>
      <w:marLeft w:val="0"/>
      <w:marRight w:val="0"/>
      <w:marTop w:val="0"/>
      <w:marBottom w:val="0"/>
      <w:divBdr>
        <w:top w:val="none" w:sz="0" w:space="0" w:color="auto"/>
        <w:left w:val="none" w:sz="0" w:space="0" w:color="auto"/>
        <w:bottom w:val="none" w:sz="0" w:space="0" w:color="auto"/>
        <w:right w:val="none" w:sz="0" w:space="0" w:color="auto"/>
      </w:divBdr>
    </w:div>
    <w:div w:id="189151959">
      <w:bodyDiv w:val="1"/>
      <w:marLeft w:val="0"/>
      <w:marRight w:val="0"/>
      <w:marTop w:val="0"/>
      <w:marBottom w:val="0"/>
      <w:divBdr>
        <w:top w:val="none" w:sz="0" w:space="0" w:color="auto"/>
        <w:left w:val="none" w:sz="0" w:space="0" w:color="auto"/>
        <w:bottom w:val="none" w:sz="0" w:space="0" w:color="auto"/>
        <w:right w:val="none" w:sz="0" w:space="0" w:color="auto"/>
      </w:divBdr>
    </w:div>
    <w:div w:id="262811586">
      <w:bodyDiv w:val="1"/>
      <w:marLeft w:val="0"/>
      <w:marRight w:val="0"/>
      <w:marTop w:val="0"/>
      <w:marBottom w:val="0"/>
      <w:divBdr>
        <w:top w:val="none" w:sz="0" w:space="0" w:color="auto"/>
        <w:left w:val="none" w:sz="0" w:space="0" w:color="auto"/>
        <w:bottom w:val="none" w:sz="0" w:space="0" w:color="auto"/>
        <w:right w:val="none" w:sz="0" w:space="0" w:color="auto"/>
      </w:divBdr>
    </w:div>
    <w:div w:id="265698558">
      <w:bodyDiv w:val="1"/>
      <w:marLeft w:val="0"/>
      <w:marRight w:val="0"/>
      <w:marTop w:val="0"/>
      <w:marBottom w:val="0"/>
      <w:divBdr>
        <w:top w:val="none" w:sz="0" w:space="0" w:color="auto"/>
        <w:left w:val="none" w:sz="0" w:space="0" w:color="auto"/>
        <w:bottom w:val="none" w:sz="0" w:space="0" w:color="auto"/>
        <w:right w:val="none" w:sz="0" w:space="0" w:color="auto"/>
      </w:divBdr>
    </w:div>
    <w:div w:id="278221928">
      <w:bodyDiv w:val="1"/>
      <w:marLeft w:val="0"/>
      <w:marRight w:val="0"/>
      <w:marTop w:val="0"/>
      <w:marBottom w:val="0"/>
      <w:divBdr>
        <w:top w:val="none" w:sz="0" w:space="0" w:color="auto"/>
        <w:left w:val="none" w:sz="0" w:space="0" w:color="auto"/>
        <w:bottom w:val="none" w:sz="0" w:space="0" w:color="auto"/>
        <w:right w:val="none" w:sz="0" w:space="0" w:color="auto"/>
      </w:divBdr>
    </w:div>
    <w:div w:id="309797677">
      <w:bodyDiv w:val="1"/>
      <w:marLeft w:val="0"/>
      <w:marRight w:val="0"/>
      <w:marTop w:val="0"/>
      <w:marBottom w:val="0"/>
      <w:divBdr>
        <w:top w:val="none" w:sz="0" w:space="0" w:color="auto"/>
        <w:left w:val="none" w:sz="0" w:space="0" w:color="auto"/>
        <w:bottom w:val="none" w:sz="0" w:space="0" w:color="auto"/>
        <w:right w:val="none" w:sz="0" w:space="0" w:color="auto"/>
      </w:divBdr>
    </w:div>
    <w:div w:id="319820251">
      <w:bodyDiv w:val="1"/>
      <w:marLeft w:val="0"/>
      <w:marRight w:val="0"/>
      <w:marTop w:val="0"/>
      <w:marBottom w:val="0"/>
      <w:divBdr>
        <w:top w:val="none" w:sz="0" w:space="0" w:color="auto"/>
        <w:left w:val="none" w:sz="0" w:space="0" w:color="auto"/>
        <w:bottom w:val="none" w:sz="0" w:space="0" w:color="auto"/>
        <w:right w:val="none" w:sz="0" w:space="0" w:color="auto"/>
      </w:divBdr>
      <w:divsChild>
        <w:div w:id="1304966128">
          <w:marLeft w:val="0"/>
          <w:marRight w:val="0"/>
          <w:marTop w:val="0"/>
          <w:marBottom w:val="0"/>
          <w:divBdr>
            <w:top w:val="none" w:sz="0" w:space="0" w:color="auto"/>
            <w:left w:val="none" w:sz="0" w:space="0" w:color="auto"/>
            <w:bottom w:val="none" w:sz="0" w:space="0" w:color="auto"/>
            <w:right w:val="none" w:sz="0" w:space="0" w:color="auto"/>
          </w:divBdr>
        </w:div>
      </w:divsChild>
    </w:div>
    <w:div w:id="332072781">
      <w:bodyDiv w:val="1"/>
      <w:marLeft w:val="0"/>
      <w:marRight w:val="0"/>
      <w:marTop w:val="0"/>
      <w:marBottom w:val="0"/>
      <w:divBdr>
        <w:top w:val="none" w:sz="0" w:space="0" w:color="auto"/>
        <w:left w:val="none" w:sz="0" w:space="0" w:color="auto"/>
        <w:bottom w:val="none" w:sz="0" w:space="0" w:color="auto"/>
        <w:right w:val="none" w:sz="0" w:space="0" w:color="auto"/>
      </w:divBdr>
    </w:div>
    <w:div w:id="341321324">
      <w:bodyDiv w:val="1"/>
      <w:marLeft w:val="0"/>
      <w:marRight w:val="0"/>
      <w:marTop w:val="0"/>
      <w:marBottom w:val="0"/>
      <w:divBdr>
        <w:top w:val="none" w:sz="0" w:space="0" w:color="auto"/>
        <w:left w:val="none" w:sz="0" w:space="0" w:color="auto"/>
        <w:bottom w:val="none" w:sz="0" w:space="0" w:color="auto"/>
        <w:right w:val="none" w:sz="0" w:space="0" w:color="auto"/>
      </w:divBdr>
    </w:div>
    <w:div w:id="356202357">
      <w:bodyDiv w:val="1"/>
      <w:marLeft w:val="0"/>
      <w:marRight w:val="0"/>
      <w:marTop w:val="0"/>
      <w:marBottom w:val="0"/>
      <w:divBdr>
        <w:top w:val="none" w:sz="0" w:space="0" w:color="auto"/>
        <w:left w:val="none" w:sz="0" w:space="0" w:color="auto"/>
        <w:bottom w:val="none" w:sz="0" w:space="0" w:color="auto"/>
        <w:right w:val="none" w:sz="0" w:space="0" w:color="auto"/>
      </w:divBdr>
    </w:div>
    <w:div w:id="449469118">
      <w:bodyDiv w:val="1"/>
      <w:marLeft w:val="0"/>
      <w:marRight w:val="0"/>
      <w:marTop w:val="0"/>
      <w:marBottom w:val="0"/>
      <w:divBdr>
        <w:top w:val="none" w:sz="0" w:space="0" w:color="auto"/>
        <w:left w:val="none" w:sz="0" w:space="0" w:color="auto"/>
        <w:bottom w:val="none" w:sz="0" w:space="0" w:color="auto"/>
        <w:right w:val="none" w:sz="0" w:space="0" w:color="auto"/>
      </w:divBdr>
    </w:div>
    <w:div w:id="462233331">
      <w:bodyDiv w:val="1"/>
      <w:marLeft w:val="0"/>
      <w:marRight w:val="0"/>
      <w:marTop w:val="0"/>
      <w:marBottom w:val="0"/>
      <w:divBdr>
        <w:top w:val="none" w:sz="0" w:space="0" w:color="auto"/>
        <w:left w:val="none" w:sz="0" w:space="0" w:color="auto"/>
        <w:bottom w:val="none" w:sz="0" w:space="0" w:color="auto"/>
        <w:right w:val="none" w:sz="0" w:space="0" w:color="auto"/>
      </w:divBdr>
    </w:div>
    <w:div w:id="611324865">
      <w:bodyDiv w:val="1"/>
      <w:marLeft w:val="0"/>
      <w:marRight w:val="0"/>
      <w:marTop w:val="0"/>
      <w:marBottom w:val="0"/>
      <w:divBdr>
        <w:top w:val="none" w:sz="0" w:space="0" w:color="auto"/>
        <w:left w:val="none" w:sz="0" w:space="0" w:color="auto"/>
        <w:bottom w:val="none" w:sz="0" w:space="0" w:color="auto"/>
        <w:right w:val="none" w:sz="0" w:space="0" w:color="auto"/>
      </w:divBdr>
    </w:div>
    <w:div w:id="700983201">
      <w:bodyDiv w:val="1"/>
      <w:marLeft w:val="0"/>
      <w:marRight w:val="0"/>
      <w:marTop w:val="0"/>
      <w:marBottom w:val="0"/>
      <w:divBdr>
        <w:top w:val="none" w:sz="0" w:space="0" w:color="auto"/>
        <w:left w:val="none" w:sz="0" w:space="0" w:color="auto"/>
        <w:bottom w:val="none" w:sz="0" w:space="0" w:color="auto"/>
        <w:right w:val="none" w:sz="0" w:space="0" w:color="auto"/>
      </w:divBdr>
    </w:div>
    <w:div w:id="771827131">
      <w:bodyDiv w:val="1"/>
      <w:marLeft w:val="0"/>
      <w:marRight w:val="0"/>
      <w:marTop w:val="0"/>
      <w:marBottom w:val="0"/>
      <w:divBdr>
        <w:top w:val="none" w:sz="0" w:space="0" w:color="auto"/>
        <w:left w:val="none" w:sz="0" w:space="0" w:color="auto"/>
        <w:bottom w:val="none" w:sz="0" w:space="0" w:color="auto"/>
        <w:right w:val="none" w:sz="0" w:space="0" w:color="auto"/>
      </w:divBdr>
    </w:div>
    <w:div w:id="780875445">
      <w:bodyDiv w:val="1"/>
      <w:marLeft w:val="0"/>
      <w:marRight w:val="0"/>
      <w:marTop w:val="0"/>
      <w:marBottom w:val="0"/>
      <w:divBdr>
        <w:top w:val="none" w:sz="0" w:space="0" w:color="auto"/>
        <w:left w:val="none" w:sz="0" w:space="0" w:color="auto"/>
        <w:bottom w:val="none" w:sz="0" w:space="0" w:color="auto"/>
        <w:right w:val="none" w:sz="0" w:space="0" w:color="auto"/>
      </w:divBdr>
    </w:div>
    <w:div w:id="796145103">
      <w:bodyDiv w:val="1"/>
      <w:marLeft w:val="0"/>
      <w:marRight w:val="0"/>
      <w:marTop w:val="0"/>
      <w:marBottom w:val="0"/>
      <w:divBdr>
        <w:top w:val="none" w:sz="0" w:space="0" w:color="auto"/>
        <w:left w:val="none" w:sz="0" w:space="0" w:color="auto"/>
        <w:bottom w:val="none" w:sz="0" w:space="0" w:color="auto"/>
        <w:right w:val="none" w:sz="0" w:space="0" w:color="auto"/>
      </w:divBdr>
    </w:div>
    <w:div w:id="810755994">
      <w:bodyDiv w:val="1"/>
      <w:marLeft w:val="0"/>
      <w:marRight w:val="0"/>
      <w:marTop w:val="0"/>
      <w:marBottom w:val="0"/>
      <w:divBdr>
        <w:top w:val="none" w:sz="0" w:space="0" w:color="auto"/>
        <w:left w:val="none" w:sz="0" w:space="0" w:color="auto"/>
        <w:bottom w:val="none" w:sz="0" w:space="0" w:color="auto"/>
        <w:right w:val="none" w:sz="0" w:space="0" w:color="auto"/>
      </w:divBdr>
    </w:div>
    <w:div w:id="1045256767">
      <w:bodyDiv w:val="1"/>
      <w:marLeft w:val="0"/>
      <w:marRight w:val="0"/>
      <w:marTop w:val="0"/>
      <w:marBottom w:val="0"/>
      <w:divBdr>
        <w:top w:val="none" w:sz="0" w:space="0" w:color="auto"/>
        <w:left w:val="none" w:sz="0" w:space="0" w:color="auto"/>
        <w:bottom w:val="none" w:sz="0" w:space="0" w:color="auto"/>
        <w:right w:val="none" w:sz="0" w:space="0" w:color="auto"/>
      </w:divBdr>
    </w:div>
    <w:div w:id="1081103578">
      <w:bodyDiv w:val="1"/>
      <w:marLeft w:val="0"/>
      <w:marRight w:val="0"/>
      <w:marTop w:val="0"/>
      <w:marBottom w:val="0"/>
      <w:divBdr>
        <w:top w:val="none" w:sz="0" w:space="0" w:color="auto"/>
        <w:left w:val="none" w:sz="0" w:space="0" w:color="auto"/>
        <w:bottom w:val="none" w:sz="0" w:space="0" w:color="auto"/>
        <w:right w:val="none" w:sz="0" w:space="0" w:color="auto"/>
      </w:divBdr>
    </w:div>
    <w:div w:id="1087578702">
      <w:bodyDiv w:val="1"/>
      <w:marLeft w:val="0"/>
      <w:marRight w:val="0"/>
      <w:marTop w:val="0"/>
      <w:marBottom w:val="0"/>
      <w:divBdr>
        <w:top w:val="none" w:sz="0" w:space="0" w:color="auto"/>
        <w:left w:val="none" w:sz="0" w:space="0" w:color="auto"/>
        <w:bottom w:val="none" w:sz="0" w:space="0" w:color="auto"/>
        <w:right w:val="none" w:sz="0" w:space="0" w:color="auto"/>
      </w:divBdr>
    </w:div>
    <w:div w:id="1119302434">
      <w:bodyDiv w:val="1"/>
      <w:marLeft w:val="0"/>
      <w:marRight w:val="0"/>
      <w:marTop w:val="0"/>
      <w:marBottom w:val="0"/>
      <w:divBdr>
        <w:top w:val="none" w:sz="0" w:space="0" w:color="auto"/>
        <w:left w:val="none" w:sz="0" w:space="0" w:color="auto"/>
        <w:bottom w:val="none" w:sz="0" w:space="0" w:color="auto"/>
        <w:right w:val="none" w:sz="0" w:space="0" w:color="auto"/>
      </w:divBdr>
    </w:div>
    <w:div w:id="1137455249">
      <w:bodyDiv w:val="1"/>
      <w:marLeft w:val="0"/>
      <w:marRight w:val="0"/>
      <w:marTop w:val="0"/>
      <w:marBottom w:val="0"/>
      <w:divBdr>
        <w:top w:val="none" w:sz="0" w:space="0" w:color="auto"/>
        <w:left w:val="none" w:sz="0" w:space="0" w:color="auto"/>
        <w:bottom w:val="none" w:sz="0" w:space="0" w:color="auto"/>
        <w:right w:val="none" w:sz="0" w:space="0" w:color="auto"/>
      </w:divBdr>
      <w:divsChild>
        <w:div w:id="1772552998">
          <w:marLeft w:val="0"/>
          <w:marRight w:val="0"/>
          <w:marTop w:val="0"/>
          <w:marBottom w:val="0"/>
          <w:divBdr>
            <w:top w:val="none" w:sz="0" w:space="0" w:color="auto"/>
            <w:left w:val="none" w:sz="0" w:space="0" w:color="auto"/>
            <w:bottom w:val="none" w:sz="0" w:space="0" w:color="auto"/>
            <w:right w:val="none" w:sz="0" w:space="0" w:color="auto"/>
          </w:divBdr>
        </w:div>
      </w:divsChild>
    </w:div>
    <w:div w:id="1154681174">
      <w:bodyDiv w:val="1"/>
      <w:marLeft w:val="0"/>
      <w:marRight w:val="0"/>
      <w:marTop w:val="0"/>
      <w:marBottom w:val="0"/>
      <w:divBdr>
        <w:top w:val="none" w:sz="0" w:space="0" w:color="auto"/>
        <w:left w:val="none" w:sz="0" w:space="0" w:color="auto"/>
        <w:bottom w:val="none" w:sz="0" w:space="0" w:color="auto"/>
        <w:right w:val="none" w:sz="0" w:space="0" w:color="auto"/>
      </w:divBdr>
    </w:div>
    <w:div w:id="1165167197">
      <w:bodyDiv w:val="1"/>
      <w:marLeft w:val="0"/>
      <w:marRight w:val="0"/>
      <w:marTop w:val="0"/>
      <w:marBottom w:val="0"/>
      <w:divBdr>
        <w:top w:val="none" w:sz="0" w:space="0" w:color="auto"/>
        <w:left w:val="none" w:sz="0" w:space="0" w:color="auto"/>
        <w:bottom w:val="none" w:sz="0" w:space="0" w:color="auto"/>
        <w:right w:val="none" w:sz="0" w:space="0" w:color="auto"/>
      </w:divBdr>
    </w:div>
    <w:div w:id="1179151241">
      <w:bodyDiv w:val="1"/>
      <w:marLeft w:val="0"/>
      <w:marRight w:val="0"/>
      <w:marTop w:val="0"/>
      <w:marBottom w:val="0"/>
      <w:divBdr>
        <w:top w:val="none" w:sz="0" w:space="0" w:color="auto"/>
        <w:left w:val="none" w:sz="0" w:space="0" w:color="auto"/>
        <w:bottom w:val="none" w:sz="0" w:space="0" w:color="auto"/>
        <w:right w:val="none" w:sz="0" w:space="0" w:color="auto"/>
      </w:divBdr>
    </w:div>
    <w:div w:id="1218859224">
      <w:bodyDiv w:val="1"/>
      <w:marLeft w:val="0"/>
      <w:marRight w:val="0"/>
      <w:marTop w:val="0"/>
      <w:marBottom w:val="0"/>
      <w:divBdr>
        <w:top w:val="none" w:sz="0" w:space="0" w:color="auto"/>
        <w:left w:val="none" w:sz="0" w:space="0" w:color="auto"/>
        <w:bottom w:val="none" w:sz="0" w:space="0" w:color="auto"/>
        <w:right w:val="none" w:sz="0" w:space="0" w:color="auto"/>
      </w:divBdr>
    </w:div>
    <w:div w:id="1226837317">
      <w:bodyDiv w:val="1"/>
      <w:marLeft w:val="0"/>
      <w:marRight w:val="0"/>
      <w:marTop w:val="0"/>
      <w:marBottom w:val="0"/>
      <w:divBdr>
        <w:top w:val="none" w:sz="0" w:space="0" w:color="auto"/>
        <w:left w:val="none" w:sz="0" w:space="0" w:color="auto"/>
        <w:bottom w:val="none" w:sz="0" w:space="0" w:color="auto"/>
        <w:right w:val="none" w:sz="0" w:space="0" w:color="auto"/>
      </w:divBdr>
    </w:div>
    <w:div w:id="1239709011">
      <w:bodyDiv w:val="1"/>
      <w:marLeft w:val="0"/>
      <w:marRight w:val="0"/>
      <w:marTop w:val="0"/>
      <w:marBottom w:val="0"/>
      <w:divBdr>
        <w:top w:val="none" w:sz="0" w:space="0" w:color="auto"/>
        <w:left w:val="none" w:sz="0" w:space="0" w:color="auto"/>
        <w:bottom w:val="none" w:sz="0" w:space="0" w:color="auto"/>
        <w:right w:val="none" w:sz="0" w:space="0" w:color="auto"/>
      </w:divBdr>
      <w:divsChild>
        <w:div w:id="460995627">
          <w:marLeft w:val="0"/>
          <w:marRight w:val="0"/>
          <w:marTop w:val="0"/>
          <w:marBottom w:val="0"/>
          <w:divBdr>
            <w:top w:val="none" w:sz="0" w:space="0" w:color="auto"/>
            <w:left w:val="none" w:sz="0" w:space="0" w:color="auto"/>
            <w:bottom w:val="none" w:sz="0" w:space="0" w:color="auto"/>
            <w:right w:val="none" w:sz="0" w:space="0" w:color="auto"/>
          </w:divBdr>
        </w:div>
      </w:divsChild>
    </w:div>
    <w:div w:id="1284192433">
      <w:bodyDiv w:val="1"/>
      <w:marLeft w:val="0"/>
      <w:marRight w:val="0"/>
      <w:marTop w:val="0"/>
      <w:marBottom w:val="0"/>
      <w:divBdr>
        <w:top w:val="none" w:sz="0" w:space="0" w:color="auto"/>
        <w:left w:val="none" w:sz="0" w:space="0" w:color="auto"/>
        <w:bottom w:val="none" w:sz="0" w:space="0" w:color="auto"/>
        <w:right w:val="none" w:sz="0" w:space="0" w:color="auto"/>
      </w:divBdr>
    </w:div>
    <w:div w:id="1373115250">
      <w:bodyDiv w:val="1"/>
      <w:marLeft w:val="0"/>
      <w:marRight w:val="0"/>
      <w:marTop w:val="0"/>
      <w:marBottom w:val="0"/>
      <w:divBdr>
        <w:top w:val="none" w:sz="0" w:space="0" w:color="auto"/>
        <w:left w:val="none" w:sz="0" w:space="0" w:color="auto"/>
        <w:bottom w:val="none" w:sz="0" w:space="0" w:color="auto"/>
        <w:right w:val="none" w:sz="0" w:space="0" w:color="auto"/>
      </w:divBdr>
      <w:divsChild>
        <w:div w:id="2007509874">
          <w:marLeft w:val="0"/>
          <w:marRight w:val="0"/>
          <w:marTop w:val="0"/>
          <w:marBottom w:val="0"/>
          <w:divBdr>
            <w:top w:val="none" w:sz="0" w:space="0" w:color="auto"/>
            <w:left w:val="none" w:sz="0" w:space="0" w:color="auto"/>
            <w:bottom w:val="none" w:sz="0" w:space="0" w:color="auto"/>
            <w:right w:val="none" w:sz="0" w:space="0" w:color="auto"/>
          </w:divBdr>
        </w:div>
      </w:divsChild>
    </w:div>
    <w:div w:id="1408193116">
      <w:bodyDiv w:val="1"/>
      <w:marLeft w:val="0"/>
      <w:marRight w:val="0"/>
      <w:marTop w:val="0"/>
      <w:marBottom w:val="0"/>
      <w:divBdr>
        <w:top w:val="none" w:sz="0" w:space="0" w:color="auto"/>
        <w:left w:val="none" w:sz="0" w:space="0" w:color="auto"/>
        <w:bottom w:val="none" w:sz="0" w:space="0" w:color="auto"/>
        <w:right w:val="none" w:sz="0" w:space="0" w:color="auto"/>
      </w:divBdr>
    </w:div>
    <w:div w:id="1523782005">
      <w:bodyDiv w:val="1"/>
      <w:marLeft w:val="0"/>
      <w:marRight w:val="0"/>
      <w:marTop w:val="0"/>
      <w:marBottom w:val="0"/>
      <w:divBdr>
        <w:top w:val="none" w:sz="0" w:space="0" w:color="auto"/>
        <w:left w:val="none" w:sz="0" w:space="0" w:color="auto"/>
        <w:bottom w:val="none" w:sz="0" w:space="0" w:color="auto"/>
        <w:right w:val="none" w:sz="0" w:space="0" w:color="auto"/>
      </w:divBdr>
    </w:div>
    <w:div w:id="1555775520">
      <w:bodyDiv w:val="1"/>
      <w:marLeft w:val="0"/>
      <w:marRight w:val="0"/>
      <w:marTop w:val="0"/>
      <w:marBottom w:val="0"/>
      <w:divBdr>
        <w:top w:val="none" w:sz="0" w:space="0" w:color="auto"/>
        <w:left w:val="none" w:sz="0" w:space="0" w:color="auto"/>
        <w:bottom w:val="none" w:sz="0" w:space="0" w:color="auto"/>
        <w:right w:val="none" w:sz="0" w:space="0" w:color="auto"/>
      </w:divBdr>
    </w:div>
    <w:div w:id="1564442263">
      <w:bodyDiv w:val="1"/>
      <w:marLeft w:val="0"/>
      <w:marRight w:val="0"/>
      <w:marTop w:val="0"/>
      <w:marBottom w:val="0"/>
      <w:divBdr>
        <w:top w:val="none" w:sz="0" w:space="0" w:color="auto"/>
        <w:left w:val="none" w:sz="0" w:space="0" w:color="auto"/>
        <w:bottom w:val="none" w:sz="0" w:space="0" w:color="auto"/>
        <w:right w:val="none" w:sz="0" w:space="0" w:color="auto"/>
      </w:divBdr>
    </w:div>
    <w:div w:id="1586114880">
      <w:bodyDiv w:val="1"/>
      <w:marLeft w:val="0"/>
      <w:marRight w:val="0"/>
      <w:marTop w:val="0"/>
      <w:marBottom w:val="0"/>
      <w:divBdr>
        <w:top w:val="none" w:sz="0" w:space="0" w:color="auto"/>
        <w:left w:val="none" w:sz="0" w:space="0" w:color="auto"/>
        <w:bottom w:val="none" w:sz="0" w:space="0" w:color="auto"/>
        <w:right w:val="none" w:sz="0" w:space="0" w:color="auto"/>
      </w:divBdr>
    </w:div>
    <w:div w:id="1667509599">
      <w:bodyDiv w:val="1"/>
      <w:marLeft w:val="0"/>
      <w:marRight w:val="0"/>
      <w:marTop w:val="0"/>
      <w:marBottom w:val="0"/>
      <w:divBdr>
        <w:top w:val="none" w:sz="0" w:space="0" w:color="auto"/>
        <w:left w:val="none" w:sz="0" w:space="0" w:color="auto"/>
        <w:bottom w:val="none" w:sz="0" w:space="0" w:color="auto"/>
        <w:right w:val="none" w:sz="0" w:space="0" w:color="auto"/>
      </w:divBdr>
      <w:divsChild>
        <w:div w:id="748382745">
          <w:marLeft w:val="0"/>
          <w:marRight w:val="0"/>
          <w:marTop w:val="0"/>
          <w:marBottom w:val="0"/>
          <w:divBdr>
            <w:top w:val="none" w:sz="0" w:space="0" w:color="auto"/>
            <w:left w:val="none" w:sz="0" w:space="0" w:color="auto"/>
            <w:bottom w:val="none" w:sz="0" w:space="0" w:color="auto"/>
            <w:right w:val="none" w:sz="0" w:space="0" w:color="auto"/>
          </w:divBdr>
        </w:div>
      </w:divsChild>
    </w:div>
    <w:div w:id="1796560352">
      <w:bodyDiv w:val="1"/>
      <w:marLeft w:val="0"/>
      <w:marRight w:val="0"/>
      <w:marTop w:val="0"/>
      <w:marBottom w:val="0"/>
      <w:divBdr>
        <w:top w:val="none" w:sz="0" w:space="0" w:color="auto"/>
        <w:left w:val="none" w:sz="0" w:space="0" w:color="auto"/>
        <w:bottom w:val="none" w:sz="0" w:space="0" w:color="auto"/>
        <w:right w:val="none" w:sz="0" w:space="0" w:color="auto"/>
      </w:divBdr>
    </w:div>
    <w:div w:id="1836341687">
      <w:bodyDiv w:val="1"/>
      <w:marLeft w:val="0"/>
      <w:marRight w:val="0"/>
      <w:marTop w:val="0"/>
      <w:marBottom w:val="0"/>
      <w:divBdr>
        <w:top w:val="none" w:sz="0" w:space="0" w:color="auto"/>
        <w:left w:val="none" w:sz="0" w:space="0" w:color="auto"/>
        <w:bottom w:val="none" w:sz="0" w:space="0" w:color="auto"/>
        <w:right w:val="none" w:sz="0" w:space="0" w:color="auto"/>
      </w:divBdr>
    </w:div>
    <w:div w:id="1851749555">
      <w:bodyDiv w:val="1"/>
      <w:marLeft w:val="0"/>
      <w:marRight w:val="0"/>
      <w:marTop w:val="0"/>
      <w:marBottom w:val="0"/>
      <w:divBdr>
        <w:top w:val="none" w:sz="0" w:space="0" w:color="auto"/>
        <w:left w:val="none" w:sz="0" w:space="0" w:color="auto"/>
        <w:bottom w:val="none" w:sz="0" w:space="0" w:color="auto"/>
        <w:right w:val="none" w:sz="0" w:space="0" w:color="auto"/>
      </w:divBdr>
    </w:div>
    <w:div w:id="1881554322">
      <w:bodyDiv w:val="1"/>
      <w:marLeft w:val="0"/>
      <w:marRight w:val="0"/>
      <w:marTop w:val="0"/>
      <w:marBottom w:val="0"/>
      <w:divBdr>
        <w:top w:val="none" w:sz="0" w:space="0" w:color="auto"/>
        <w:left w:val="none" w:sz="0" w:space="0" w:color="auto"/>
        <w:bottom w:val="none" w:sz="0" w:space="0" w:color="auto"/>
        <w:right w:val="none" w:sz="0" w:space="0" w:color="auto"/>
      </w:divBdr>
    </w:div>
    <w:div w:id="1909342372">
      <w:bodyDiv w:val="1"/>
      <w:marLeft w:val="0"/>
      <w:marRight w:val="0"/>
      <w:marTop w:val="0"/>
      <w:marBottom w:val="0"/>
      <w:divBdr>
        <w:top w:val="none" w:sz="0" w:space="0" w:color="auto"/>
        <w:left w:val="none" w:sz="0" w:space="0" w:color="auto"/>
        <w:bottom w:val="none" w:sz="0" w:space="0" w:color="auto"/>
        <w:right w:val="none" w:sz="0" w:space="0" w:color="auto"/>
      </w:divBdr>
    </w:div>
    <w:div w:id="1910460165">
      <w:bodyDiv w:val="1"/>
      <w:marLeft w:val="0"/>
      <w:marRight w:val="0"/>
      <w:marTop w:val="0"/>
      <w:marBottom w:val="0"/>
      <w:divBdr>
        <w:top w:val="none" w:sz="0" w:space="0" w:color="auto"/>
        <w:left w:val="none" w:sz="0" w:space="0" w:color="auto"/>
        <w:bottom w:val="none" w:sz="0" w:space="0" w:color="auto"/>
        <w:right w:val="none" w:sz="0" w:space="0" w:color="auto"/>
      </w:divBdr>
      <w:divsChild>
        <w:div w:id="113641595">
          <w:marLeft w:val="0"/>
          <w:marRight w:val="0"/>
          <w:marTop w:val="0"/>
          <w:marBottom w:val="0"/>
          <w:divBdr>
            <w:top w:val="none" w:sz="0" w:space="0" w:color="auto"/>
            <w:left w:val="none" w:sz="0" w:space="0" w:color="auto"/>
            <w:bottom w:val="none" w:sz="0" w:space="0" w:color="auto"/>
            <w:right w:val="none" w:sz="0" w:space="0" w:color="auto"/>
          </w:divBdr>
        </w:div>
      </w:divsChild>
    </w:div>
    <w:div w:id="1939291002">
      <w:bodyDiv w:val="1"/>
      <w:marLeft w:val="0"/>
      <w:marRight w:val="0"/>
      <w:marTop w:val="0"/>
      <w:marBottom w:val="0"/>
      <w:divBdr>
        <w:top w:val="none" w:sz="0" w:space="0" w:color="auto"/>
        <w:left w:val="none" w:sz="0" w:space="0" w:color="auto"/>
        <w:bottom w:val="none" w:sz="0" w:space="0" w:color="auto"/>
        <w:right w:val="none" w:sz="0" w:space="0" w:color="auto"/>
      </w:divBdr>
    </w:div>
    <w:div w:id="1943218581">
      <w:bodyDiv w:val="1"/>
      <w:marLeft w:val="0"/>
      <w:marRight w:val="0"/>
      <w:marTop w:val="0"/>
      <w:marBottom w:val="0"/>
      <w:divBdr>
        <w:top w:val="none" w:sz="0" w:space="0" w:color="auto"/>
        <w:left w:val="none" w:sz="0" w:space="0" w:color="auto"/>
        <w:bottom w:val="none" w:sz="0" w:space="0" w:color="auto"/>
        <w:right w:val="none" w:sz="0" w:space="0" w:color="auto"/>
      </w:divBdr>
    </w:div>
    <w:div w:id="1964072264">
      <w:bodyDiv w:val="1"/>
      <w:marLeft w:val="0"/>
      <w:marRight w:val="0"/>
      <w:marTop w:val="0"/>
      <w:marBottom w:val="0"/>
      <w:divBdr>
        <w:top w:val="none" w:sz="0" w:space="0" w:color="auto"/>
        <w:left w:val="none" w:sz="0" w:space="0" w:color="auto"/>
        <w:bottom w:val="none" w:sz="0" w:space="0" w:color="auto"/>
        <w:right w:val="none" w:sz="0" w:space="0" w:color="auto"/>
      </w:divBdr>
      <w:divsChild>
        <w:div w:id="1367096888">
          <w:marLeft w:val="0"/>
          <w:marRight w:val="0"/>
          <w:marTop w:val="0"/>
          <w:marBottom w:val="0"/>
          <w:divBdr>
            <w:top w:val="none" w:sz="0" w:space="0" w:color="auto"/>
            <w:left w:val="none" w:sz="0" w:space="0" w:color="auto"/>
            <w:bottom w:val="none" w:sz="0" w:space="0" w:color="auto"/>
            <w:right w:val="none" w:sz="0" w:space="0" w:color="auto"/>
          </w:divBdr>
        </w:div>
      </w:divsChild>
    </w:div>
    <w:div w:id="2098865156">
      <w:bodyDiv w:val="1"/>
      <w:marLeft w:val="0"/>
      <w:marRight w:val="0"/>
      <w:marTop w:val="0"/>
      <w:marBottom w:val="0"/>
      <w:divBdr>
        <w:top w:val="none" w:sz="0" w:space="0" w:color="auto"/>
        <w:left w:val="none" w:sz="0" w:space="0" w:color="auto"/>
        <w:bottom w:val="none" w:sz="0" w:space="0" w:color="auto"/>
        <w:right w:val="none" w:sz="0" w:space="0" w:color="auto"/>
      </w:divBdr>
    </w:div>
    <w:div w:id="2138911342">
      <w:bodyDiv w:val="1"/>
      <w:marLeft w:val="0"/>
      <w:marRight w:val="0"/>
      <w:marTop w:val="0"/>
      <w:marBottom w:val="0"/>
      <w:divBdr>
        <w:top w:val="none" w:sz="0" w:space="0" w:color="auto"/>
        <w:left w:val="none" w:sz="0" w:space="0" w:color="auto"/>
        <w:bottom w:val="none" w:sz="0" w:space="0" w:color="auto"/>
        <w:right w:val="none" w:sz="0" w:space="0" w:color="auto"/>
      </w:divBdr>
      <w:divsChild>
        <w:div w:id="121269906">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D1D85-FB1D-4C02-A86E-4EB40A7AD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26</Pages>
  <Words>2718</Words>
  <Characters>15499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Technická špecifikácia pre výmenu dát s PDS</vt:lpstr>
    </vt:vector>
  </TitlesOfParts>
  <Company>ZSE, a.s.</Company>
  <LinksUpToDate>false</LinksUpToDate>
  <CharactersWithSpaces>18181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špecifikácia pre výmenu dát s PDS</dc:title>
  <dc:subject/>
  <dc:creator>ZSE Distribúcia</dc:creator>
  <cp:keywords/>
  <cp:lastModifiedBy>Венцислав Милчов Асенов</cp:lastModifiedBy>
  <cp:revision>17</cp:revision>
  <cp:lastPrinted>2012-03-08T08:23:00Z</cp:lastPrinted>
  <dcterms:created xsi:type="dcterms:W3CDTF">2022-12-09T09:52:00Z</dcterms:created>
  <dcterms:modified xsi:type="dcterms:W3CDTF">2023-07-14T07:06:00Z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zia">
    <vt:lpwstr>1-0-7</vt:lpwstr>
  </property>
  <property fmtid="{D5CDD505-2E9C-101B-9397-08002B2CF9AE}" pid="3" name="Dokument">
    <vt:lpwstr>PDS_TSVD1_IP_UTILMD_E4SK40</vt:lpwstr>
  </property>
  <property fmtid="{D5CDD505-2E9C-101B-9397-08002B2CF9AE}" pid="4" name="Dátum vydania">
    <vt:filetime>2017-11-30T22:00:00Z</vt:filetime>
  </property>
  <property fmtid="{D5CDD505-2E9C-101B-9397-08002B2CF9AE}" pid="5" name="MSIP_Label_8bc22982-6e01-4865-9823-c7fb4ab47067_Enabled">
    <vt:lpwstr>true</vt:lpwstr>
  </property>
  <property fmtid="{D5CDD505-2E9C-101B-9397-08002B2CF9AE}" pid="6" name="MSIP_Label_8bc22982-6e01-4865-9823-c7fb4ab47067_SetDate">
    <vt:lpwstr>2023-06-30T11:21:10Z</vt:lpwstr>
  </property>
  <property fmtid="{D5CDD505-2E9C-101B-9397-08002B2CF9AE}" pid="7" name="MSIP_Label_8bc22982-6e01-4865-9823-c7fb4ab47067_Method">
    <vt:lpwstr>Standard</vt:lpwstr>
  </property>
  <property fmtid="{D5CDD505-2E9C-101B-9397-08002B2CF9AE}" pid="8" name="MSIP_Label_8bc22982-6e01-4865-9823-c7fb4ab47067_Name">
    <vt:lpwstr>Restricted</vt:lpwstr>
  </property>
  <property fmtid="{D5CDD505-2E9C-101B-9397-08002B2CF9AE}" pid="9" name="MSIP_Label_8bc22982-6e01-4865-9823-c7fb4ab47067_SiteId">
    <vt:lpwstr>bf39df4e-2f5e-4b0c-897b-28b776233a70</vt:lpwstr>
  </property>
  <property fmtid="{D5CDD505-2E9C-101B-9397-08002B2CF9AE}" pid="10" name="MSIP_Label_8bc22982-6e01-4865-9823-c7fb4ab47067_ActionId">
    <vt:lpwstr>ba51c6db-c1ca-46ea-91a4-852c22ca4de0</vt:lpwstr>
  </property>
  <property fmtid="{D5CDD505-2E9C-101B-9397-08002B2CF9AE}" pid="11" name="MSIP_Label_8bc22982-6e01-4865-9823-c7fb4ab47067_ContentBits">
    <vt:lpwstr>1</vt:lpwstr>
  </property>
</Properties>
</file>